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69A1EDF7" w:rsidR="003D0E00" w:rsidRPr="00A2415A" w:rsidRDefault="002048CE" w:rsidP="00E161DA">
      <w:pPr>
        <w:pStyle w:val="Nadpis4"/>
        <w:numPr>
          <w:ilvl w:val="0"/>
          <w:numId w:val="0"/>
        </w:numPr>
        <w:ind w:left="-284"/>
        <w:rPr>
          <w:lang w:val="en-GB"/>
        </w:rPr>
      </w:pPr>
      <w:r>
        <w:rPr>
          <w:noProof/>
        </w:rPr>
        <mc:AlternateContent>
          <mc:Choice Requires="wps">
            <w:drawing>
              <wp:anchor distT="0" distB="0" distL="114300" distR="114300" simplePos="0" relativeHeight="251666432" behindDoc="0" locked="0" layoutInCell="1" allowOverlap="1" wp14:anchorId="04330303" wp14:editId="5C3D3A7E">
                <wp:simplePos x="0" y="0"/>
                <wp:positionH relativeFrom="margin">
                  <wp:posOffset>-363855</wp:posOffset>
                </wp:positionH>
                <wp:positionV relativeFrom="page">
                  <wp:posOffset>903605</wp:posOffset>
                </wp:positionV>
                <wp:extent cx="6123600" cy="2599200"/>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5992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048CE" w:rsidRPr="00603C80" w14:paraId="518A7207" w14:textId="77777777" w:rsidTr="00594E03">
                              <w:trPr>
                                <w:trHeight w:hRule="exact" w:val="3839"/>
                              </w:trPr>
                              <w:tc>
                                <w:tcPr>
                                  <w:tcW w:w="9526" w:type="dxa"/>
                                  <w:tcBorders>
                                    <w:top w:val="nil"/>
                                    <w:left w:val="nil"/>
                                    <w:bottom w:val="nil"/>
                                    <w:right w:val="nil"/>
                                  </w:tcBorders>
                                </w:tcPr>
                                <w:p w14:paraId="0578451D" w14:textId="77777777" w:rsidR="002048CE" w:rsidRPr="00603C80" w:rsidRDefault="002048CE" w:rsidP="00594E03">
                                  <w:pPr>
                                    <w:pStyle w:val="Documentdataleadtext"/>
                                  </w:pPr>
                                  <w:r>
                                    <w:t>Employer</w:t>
                                  </w:r>
                                </w:p>
                                <w:p w14:paraId="72002A1F" w14:textId="77777777" w:rsidR="002048CE" w:rsidRPr="00603C80" w:rsidRDefault="002048CE" w:rsidP="00594E03">
                                  <w:pPr>
                                    <w:pStyle w:val="Documentdatatext"/>
                                  </w:pPr>
                                  <w:r>
                                    <w:t>SAKO Brno a.s.</w:t>
                                  </w:r>
                                </w:p>
                                <w:p w14:paraId="0B5CD722" w14:textId="77777777" w:rsidR="002048CE" w:rsidRPr="00603C80" w:rsidRDefault="002048CE" w:rsidP="00594E03">
                                  <w:pPr>
                                    <w:pStyle w:val="Documentdataleadtext"/>
                                  </w:pPr>
                                </w:p>
                                <w:p w14:paraId="03B5EE2D" w14:textId="77777777" w:rsidR="002048CE" w:rsidRPr="00603C80" w:rsidRDefault="002048CE" w:rsidP="00594E03">
                                  <w:pPr>
                                    <w:pStyle w:val="Documentdataleadtext"/>
                                  </w:pPr>
                                  <w:r>
                                    <w:t>Project</w:t>
                                  </w:r>
                                </w:p>
                                <w:p w14:paraId="757ED803" w14:textId="71BD0EEB" w:rsidR="002048CE" w:rsidRPr="00603C80" w:rsidRDefault="002048CE" w:rsidP="00B23919">
                                  <w:pPr>
                                    <w:pStyle w:val="Documentdatatext"/>
                                  </w:pPr>
                                  <w:r w:rsidRPr="00B23919">
                                    <w:t xml:space="preserve">„Modernization of WtE Plant SAKO </w:t>
                                  </w:r>
                                  <w:proofErr w:type="gramStart"/>
                                  <w:r w:rsidR="00D35F66" w:rsidRPr="00B23919">
                                    <w:t>Brno“</w:t>
                                  </w:r>
                                  <w:proofErr w:type="gramEnd"/>
                                  <w:r w:rsidR="00D35F66">
                                    <w:br/>
                                  </w:r>
                                </w:p>
                                <w:p w14:paraId="1E31D69D" w14:textId="77777777" w:rsidR="002048CE" w:rsidRPr="00603C80" w:rsidRDefault="002048CE" w:rsidP="00594E03">
                                  <w:pPr>
                                    <w:pStyle w:val="Documentdataleadtext"/>
                                  </w:pPr>
                                  <w:bookmarkStart w:id="0" w:name="LAN_Date_2"/>
                                  <w:r>
                                    <w:t>Date</w:t>
                                  </w:r>
                                  <w:bookmarkEnd w:id="0"/>
                                </w:p>
                                <w:p w14:paraId="790311AF" w14:textId="77777777" w:rsidR="002048CE" w:rsidRPr="00603C80" w:rsidRDefault="002048CE" w:rsidP="005D4E9D">
                                  <w:pPr>
                                    <w:pStyle w:val="Documentdatatext"/>
                                  </w:pPr>
                                  <w:r>
                                    <w:t>June 2024</w:t>
                                  </w:r>
                                </w:p>
                                <w:p w14:paraId="05CA5FD0" w14:textId="77777777" w:rsidR="002048CE" w:rsidRPr="00603C80" w:rsidRDefault="002048CE" w:rsidP="00594E03">
                                  <w:pPr>
                                    <w:pStyle w:val="Documentdataleadtext"/>
                                  </w:pPr>
                                </w:p>
                                <w:p w14:paraId="3FCA5E24" w14:textId="77777777" w:rsidR="002048CE" w:rsidRPr="00603C80" w:rsidRDefault="002048CE" w:rsidP="00594E03">
                                  <w:pPr>
                                    <w:pStyle w:val="Documentdatatext"/>
                                  </w:pPr>
                                </w:p>
                              </w:tc>
                            </w:tr>
                          </w:tbl>
                          <w:p w14:paraId="47456669" w14:textId="77777777" w:rsidR="002048CE" w:rsidRDefault="002048CE" w:rsidP="002048CE"/>
                          <w:p w14:paraId="4C76AB40" w14:textId="77777777" w:rsidR="002048CE" w:rsidRDefault="002048CE" w:rsidP="002048CE"/>
                          <w:p w14:paraId="7F949FAC" w14:textId="77777777" w:rsidR="002048CE" w:rsidRDefault="002048CE" w:rsidP="002048CE"/>
                          <w:p w14:paraId="03BE7922" w14:textId="77777777" w:rsidR="002048CE" w:rsidRDefault="002048CE" w:rsidP="002048C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330303" id="_x0000_t202" coordsize="21600,21600" o:spt="202" path="m,l,21600r21600,l21600,xe">
                <v:stroke joinstyle="miter"/>
                <v:path gradientshapeok="t" o:connecttype="rect"/>
              </v:shapetype>
              <v:shape id="Coverpage_ImageText" o:spid="_x0000_s1026" type="#_x0000_t202" style="position:absolute;left:0;text-align:left;margin-left:-28.65pt;margin-top:71.15pt;width:482.15pt;height:204.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048CE" w:rsidRPr="00603C80" w14:paraId="518A7207" w14:textId="77777777" w:rsidTr="00594E03">
                        <w:trPr>
                          <w:trHeight w:hRule="exact" w:val="3839"/>
                        </w:trPr>
                        <w:tc>
                          <w:tcPr>
                            <w:tcW w:w="9526" w:type="dxa"/>
                            <w:tcBorders>
                              <w:top w:val="nil"/>
                              <w:left w:val="nil"/>
                              <w:bottom w:val="nil"/>
                              <w:right w:val="nil"/>
                            </w:tcBorders>
                          </w:tcPr>
                          <w:p w14:paraId="0578451D" w14:textId="77777777" w:rsidR="002048CE" w:rsidRPr="00603C80" w:rsidRDefault="002048CE" w:rsidP="00594E03">
                            <w:pPr>
                              <w:pStyle w:val="Documentdataleadtext"/>
                            </w:pPr>
                            <w:r>
                              <w:t>Employer</w:t>
                            </w:r>
                          </w:p>
                          <w:p w14:paraId="72002A1F" w14:textId="77777777" w:rsidR="002048CE" w:rsidRPr="00603C80" w:rsidRDefault="002048CE" w:rsidP="00594E03">
                            <w:pPr>
                              <w:pStyle w:val="Documentdatatext"/>
                            </w:pPr>
                            <w:r>
                              <w:t>SAKO Brno a.s.</w:t>
                            </w:r>
                          </w:p>
                          <w:p w14:paraId="0B5CD722" w14:textId="77777777" w:rsidR="002048CE" w:rsidRPr="00603C80" w:rsidRDefault="002048CE" w:rsidP="00594E03">
                            <w:pPr>
                              <w:pStyle w:val="Documentdataleadtext"/>
                            </w:pPr>
                          </w:p>
                          <w:p w14:paraId="03B5EE2D" w14:textId="77777777" w:rsidR="002048CE" w:rsidRPr="00603C80" w:rsidRDefault="002048CE" w:rsidP="00594E03">
                            <w:pPr>
                              <w:pStyle w:val="Documentdataleadtext"/>
                            </w:pPr>
                            <w:r>
                              <w:t>Project</w:t>
                            </w:r>
                          </w:p>
                          <w:p w14:paraId="757ED803" w14:textId="71BD0EEB" w:rsidR="002048CE" w:rsidRPr="00603C80" w:rsidRDefault="002048CE" w:rsidP="00B23919">
                            <w:pPr>
                              <w:pStyle w:val="Documentdatatext"/>
                            </w:pPr>
                            <w:r w:rsidRPr="00B23919">
                              <w:t xml:space="preserve">„Modernization of WtE Plant SAKO </w:t>
                            </w:r>
                            <w:proofErr w:type="gramStart"/>
                            <w:r w:rsidR="00D35F66" w:rsidRPr="00B23919">
                              <w:t>Brno“</w:t>
                            </w:r>
                            <w:proofErr w:type="gramEnd"/>
                            <w:r w:rsidR="00D35F66">
                              <w:br/>
                            </w:r>
                          </w:p>
                          <w:p w14:paraId="1E31D69D" w14:textId="77777777" w:rsidR="002048CE" w:rsidRPr="00603C80" w:rsidRDefault="002048CE" w:rsidP="00594E03">
                            <w:pPr>
                              <w:pStyle w:val="Documentdataleadtext"/>
                            </w:pPr>
                            <w:bookmarkStart w:id="1" w:name="LAN_Date_2"/>
                            <w:r>
                              <w:t>Date</w:t>
                            </w:r>
                            <w:bookmarkEnd w:id="1"/>
                          </w:p>
                          <w:p w14:paraId="790311AF" w14:textId="77777777" w:rsidR="002048CE" w:rsidRPr="00603C80" w:rsidRDefault="002048CE" w:rsidP="005D4E9D">
                            <w:pPr>
                              <w:pStyle w:val="Documentdatatext"/>
                            </w:pPr>
                            <w:r>
                              <w:t>June 2024</w:t>
                            </w:r>
                          </w:p>
                          <w:p w14:paraId="05CA5FD0" w14:textId="77777777" w:rsidR="002048CE" w:rsidRPr="00603C80" w:rsidRDefault="002048CE" w:rsidP="00594E03">
                            <w:pPr>
                              <w:pStyle w:val="Documentdataleadtext"/>
                            </w:pPr>
                          </w:p>
                          <w:p w14:paraId="3FCA5E24" w14:textId="77777777" w:rsidR="002048CE" w:rsidRPr="00603C80" w:rsidRDefault="002048CE" w:rsidP="00594E03">
                            <w:pPr>
                              <w:pStyle w:val="Documentdatatext"/>
                            </w:pPr>
                          </w:p>
                        </w:tc>
                      </w:tr>
                    </w:tbl>
                    <w:p w14:paraId="47456669" w14:textId="77777777" w:rsidR="002048CE" w:rsidRDefault="002048CE" w:rsidP="002048CE"/>
                    <w:p w14:paraId="4C76AB40" w14:textId="77777777" w:rsidR="002048CE" w:rsidRDefault="002048CE" w:rsidP="002048CE"/>
                    <w:p w14:paraId="7F949FAC" w14:textId="77777777" w:rsidR="002048CE" w:rsidRDefault="002048CE" w:rsidP="002048CE"/>
                    <w:p w14:paraId="03BE7922" w14:textId="77777777" w:rsidR="002048CE" w:rsidRDefault="002048CE" w:rsidP="002048CE"/>
                  </w:txbxContent>
                </v:textbox>
                <w10:wrap anchorx="margin" anchory="page"/>
              </v:shape>
            </w:pict>
          </mc:Fallback>
        </mc:AlternateContent>
      </w:r>
    </w:p>
    <w:p w14:paraId="01B7AB3D" w14:textId="77777777" w:rsidR="00025683" w:rsidRPr="00A2415A" w:rsidRDefault="00025683" w:rsidP="00066591"/>
    <w:p w14:paraId="7E30F7E8" w14:textId="77777777" w:rsidR="00025683" w:rsidRPr="00A2415A" w:rsidRDefault="00F50260" w:rsidP="00066591">
      <w:r w:rsidRPr="00A2415A">
        <w:rPr>
          <w:noProof/>
        </w:rPr>
        <mc:AlternateContent>
          <mc:Choice Requires="wps">
            <w:drawing>
              <wp:anchor distT="0" distB="0" distL="114300" distR="114300" simplePos="0" relativeHeight="251661312" behindDoc="0" locked="0" layoutInCell="1" allowOverlap="1" wp14:anchorId="2CBCEF72" wp14:editId="673ABC8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A2415A" w:rsidRPr="00603C80" w14:paraId="1DF758EB" w14:textId="77777777" w:rsidTr="00F50260">
                              <w:trPr>
                                <w:trHeight w:val="4641"/>
                              </w:trPr>
                              <w:tc>
                                <w:tcPr>
                                  <w:tcW w:w="9526" w:type="dxa"/>
                                  <w:tcBorders>
                                    <w:top w:val="nil"/>
                                    <w:left w:val="nil"/>
                                    <w:bottom w:val="nil"/>
                                    <w:right w:val="nil"/>
                                  </w:tcBorders>
                                </w:tcPr>
                                <w:p w14:paraId="72D7F65C" w14:textId="77777777" w:rsidR="00A2415A" w:rsidRPr="00603C80" w:rsidRDefault="00A2415A" w:rsidP="00593550">
                                  <w:pPr>
                                    <w:pStyle w:val="Documentdataleadtext"/>
                                  </w:pPr>
                                  <w:bookmarkStart w:id="2" w:name="LAN_Intendedfor"/>
                                  <w:r>
                                    <w:t>Intended for</w:t>
                                  </w:r>
                                  <w:bookmarkEnd w:id="2"/>
                                </w:p>
                                <w:p w14:paraId="62130F45" w14:textId="77777777" w:rsidR="00A2415A" w:rsidRPr="00603C80" w:rsidRDefault="00A2415A" w:rsidP="00593550">
                                  <w:pPr>
                                    <w:pStyle w:val="Documentdatatext"/>
                                  </w:pPr>
                                  <w:r w:rsidRPr="00603C80">
                                    <w:fldChar w:fldCharType="begin"/>
                                  </w:r>
                                  <w:r w:rsidRPr="00603C80">
                                    <w:instrText xml:space="preserve"> MACROBUTTON NoName [</w:instrText>
                                  </w:r>
                                  <w:bookmarkStart w:id="3" w:name="LAN_Text_12"/>
                                  <w:r>
                                    <w:instrText>Text</w:instrText>
                                  </w:r>
                                  <w:bookmarkEnd w:id="3"/>
                                  <w:r w:rsidRPr="00603C80">
                                    <w:instrText>]</w:instrText>
                                  </w:r>
                                  <w:r w:rsidRPr="00603C80">
                                    <w:fldChar w:fldCharType="end"/>
                                  </w:r>
                                </w:p>
                                <w:p w14:paraId="103DC0FB" w14:textId="77777777" w:rsidR="00A2415A" w:rsidRPr="00603C80" w:rsidRDefault="00A2415A" w:rsidP="00593550">
                                  <w:pPr>
                                    <w:pStyle w:val="Documentdataleadtext"/>
                                  </w:pPr>
                                </w:p>
                                <w:p w14:paraId="2C211AC7" w14:textId="77777777" w:rsidR="00A2415A" w:rsidRPr="00603C80" w:rsidRDefault="00A2415A" w:rsidP="00593550">
                                  <w:pPr>
                                    <w:pStyle w:val="Documentdataleadtext"/>
                                  </w:pPr>
                                  <w:bookmarkStart w:id="4" w:name="LAN_Documenttype_2"/>
                                  <w:r>
                                    <w:t>Document type</w:t>
                                  </w:r>
                                  <w:bookmarkEnd w:id="4"/>
                                </w:p>
                                <w:p w14:paraId="0D0D039C" w14:textId="77777777" w:rsidR="00A2415A" w:rsidRPr="00603C80" w:rsidRDefault="00A2415A" w:rsidP="00593550">
                                  <w:pPr>
                                    <w:pStyle w:val="Documentdatatext"/>
                                  </w:pPr>
                                  <w:r w:rsidRPr="00603C80">
                                    <w:fldChar w:fldCharType="begin"/>
                                  </w:r>
                                  <w:r w:rsidRPr="00603C80">
                                    <w:instrText xml:space="preserve"> MACROBUTTON NoName [</w:instrText>
                                  </w:r>
                                  <w:bookmarkStart w:id="5" w:name="LAN_Text_13"/>
                                  <w:r>
                                    <w:instrText>Text</w:instrText>
                                  </w:r>
                                  <w:bookmarkEnd w:id="5"/>
                                  <w:r w:rsidRPr="00603C80">
                                    <w:instrText>]</w:instrText>
                                  </w:r>
                                  <w:r w:rsidRPr="00603C80">
                                    <w:fldChar w:fldCharType="end"/>
                                  </w:r>
                                </w:p>
                                <w:p w14:paraId="47503DCE" w14:textId="77777777" w:rsidR="00A2415A" w:rsidRPr="00603C80" w:rsidRDefault="00A2415A" w:rsidP="00593550">
                                  <w:pPr>
                                    <w:pStyle w:val="Documentdataleadtext"/>
                                  </w:pPr>
                                </w:p>
                                <w:p w14:paraId="6C5FE246" w14:textId="77777777" w:rsidR="00A2415A" w:rsidRPr="00603C80" w:rsidRDefault="00A2415A" w:rsidP="00593550">
                                  <w:pPr>
                                    <w:pStyle w:val="Documentdataleadtext"/>
                                  </w:pPr>
                                  <w:bookmarkStart w:id="6" w:name="LAN_Date_1"/>
                                  <w:r>
                                    <w:t>Date</w:t>
                                  </w:r>
                                  <w:bookmarkEnd w:id="6"/>
                                </w:p>
                                <w:p w14:paraId="35787A7C" w14:textId="77777777" w:rsidR="00A2415A" w:rsidRPr="00603C80" w:rsidRDefault="00A2415A" w:rsidP="00593550">
                                  <w:pPr>
                                    <w:pStyle w:val="Documentdatatext"/>
                                  </w:pPr>
                                  <w:r w:rsidRPr="00603C80">
                                    <w:fldChar w:fldCharType="begin"/>
                                  </w:r>
                                  <w:r w:rsidRPr="00603C80">
                                    <w:instrText xml:space="preserve"> MACROBUTTON NoName [</w:instrText>
                                  </w:r>
                                  <w:bookmarkStart w:id="7" w:name="LAN_MonthYear_1"/>
                                  <w:r>
                                    <w:instrText>Month, year</w:instrText>
                                  </w:r>
                                  <w:bookmarkEnd w:id="7"/>
                                  <w:r w:rsidRPr="00603C80">
                                    <w:instrText>]</w:instrText>
                                  </w:r>
                                  <w:r w:rsidRPr="00603C80">
                                    <w:fldChar w:fldCharType="end"/>
                                  </w:r>
                                </w:p>
                                <w:p w14:paraId="69FFC5FB" w14:textId="77777777" w:rsidR="00A2415A" w:rsidRPr="00603C80" w:rsidRDefault="00A2415A" w:rsidP="00593550">
                                  <w:pPr>
                                    <w:pStyle w:val="Documentdataleadtext"/>
                                  </w:pPr>
                                </w:p>
                                <w:p w14:paraId="145B0D58" w14:textId="77777777" w:rsidR="00A2415A" w:rsidRPr="00603C80" w:rsidRDefault="00A2415A" w:rsidP="00593550">
                                  <w:pPr>
                                    <w:pStyle w:val="Documentdataleadtext"/>
                                  </w:pPr>
                                  <w:r w:rsidRPr="00603C80">
                                    <w:fldChar w:fldCharType="begin"/>
                                  </w:r>
                                  <w:r w:rsidRPr="00603C80">
                                    <w:instrText xml:space="preserve"> MACROBUTTON NoName [</w:instrText>
                                  </w:r>
                                  <w:bookmarkStart w:id="8" w:name="LAN_Optional"/>
                                  <w:r>
                                    <w:instrText>Optional</w:instrText>
                                  </w:r>
                                  <w:bookmarkEnd w:id="8"/>
                                  <w:r w:rsidRPr="00603C80">
                                    <w:instrText xml:space="preserve"> 1 </w:instrText>
                                  </w:r>
                                  <w:r w:rsidRPr="00A652D3">
                                    <w:rPr>
                                      <w:color w:val="800000"/>
                                      <w:sz w:val="12"/>
                                      <w:szCs w:val="12"/>
                                    </w:rPr>
                                    <w:instrText xml:space="preserve">- </w:instrText>
                                  </w:r>
                                  <w:bookmarkStart w:id="9" w:name="LAN_RememberDelete_6"/>
                                  <w:r>
                                    <w:rPr>
                                      <w:color w:val="800000"/>
                                      <w:sz w:val="12"/>
                                      <w:szCs w:val="12"/>
                                    </w:rPr>
                                    <w:instrText>If no optional text is needed then remember to delete the fields</w:instrText>
                                  </w:r>
                                  <w:bookmarkEnd w:id="9"/>
                                  <w:r w:rsidRPr="00603C80">
                                    <w:instrText>]</w:instrText>
                                  </w:r>
                                  <w:r w:rsidRPr="00603C80">
                                    <w:fldChar w:fldCharType="end"/>
                                  </w:r>
                                </w:p>
                                <w:p w14:paraId="041BB6AC" w14:textId="77777777" w:rsidR="00A2415A" w:rsidRPr="00603C80" w:rsidRDefault="00A2415A" w:rsidP="00593550">
                                  <w:pPr>
                                    <w:pStyle w:val="Documentdatatext"/>
                                  </w:pPr>
                                  <w:r w:rsidRPr="00603C80">
                                    <w:fldChar w:fldCharType="begin"/>
                                  </w:r>
                                  <w:r w:rsidRPr="00603C80">
                                    <w:instrText xml:space="preserve"> MACROBUTTON NoName [</w:instrText>
                                  </w:r>
                                  <w:bookmarkStart w:id="10" w:name="LAN_Text_14"/>
                                  <w:r>
                                    <w:instrText>Text</w:instrText>
                                  </w:r>
                                  <w:bookmarkEnd w:id="10"/>
                                  <w:r w:rsidRPr="00603C80">
                                    <w:instrText xml:space="preserve"> </w:instrText>
                                  </w:r>
                                  <w:r w:rsidRPr="001C47BA">
                                    <w:rPr>
                                      <w:color w:val="800000"/>
                                      <w:sz w:val="12"/>
                                    </w:rPr>
                                    <w:instrText xml:space="preserve">- </w:instrText>
                                  </w:r>
                                  <w:bookmarkStart w:id="11" w:name="LAN_RememberDelete_7"/>
                                  <w:r>
                                    <w:rPr>
                                      <w:color w:val="800000"/>
                                      <w:sz w:val="12"/>
                                    </w:rPr>
                                    <w:instrText>If no optional text is needed then remember to delete the fields</w:instrText>
                                  </w:r>
                                  <w:bookmarkEnd w:id="11"/>
                                  <w:r w:rsidRPr="00603C80">
                                    <w:instrText>]</w:instrText>
                                  </w:r>
                                  <w:r w:rsidRPr="00603C80">
                                    <w:fldChar w:fldCharType="end"/>
                                  </w:r>
                                </w:p>
                                <w:p w14:paraId="363BA5D3" w14:textId="77777777" w:rsidR="00A2415A" w:rsidRPr="00603C80" w:rsidRDefault="00A2415A" w:rsidP="00593550">
                                  <w:pPr>
                                    <w:pStyle w:val="Documentdataleadtext"/>
                                  </w:pPr>
                                </w:p>
                                <w:p w14:paraId="2955521E" w14:textId="77777777" w:rsidR="00A2415A" w:rsidRPr="00603C80" w:rsidRDefault="00A2415A" w:rsidP="00593550">
                                  <w:pPr>
                                    <w:pStyle w:val="Documentdataleadtext"/>
                                  </w:pPr>
                                  <w:r w:rsidRPr="00603C80">
                                    <w:fldChar w:fldCharType="begin"/>
                                  </w:r>
                                  <w:r w:rsidRPr="00603C80">
                                    <w:instrText xml:space="preserve"> MACROBUTTON NoName [</w:instrText>
                                  </w:r>
                                  <w:bookmarkStart w:id="12" w:name="LAN_Optional_1"/>
                                  <w:r>
                                    <w:instrText>Optional</w:instrText>
                                  </w:r>
                                  <w:bookmarkEnd w:id="12"/>
                                  <w:r w:rsidRPr="00603C80">
                                    <w:instrText xml:space="preserve"> 2 </w:instrText>
                                  </w:r>
                                  <w:r w:rsidRPr="00A652D3">
                                    <w:rPr>
                                      <w:color w:val="800000"/>
                                      <w:sz w:val="12"/>
                                    </w:rPr>
                                    <w:instrText xml:space="preserve">- </w:instrText>
                                  </w:r>
                                  <w:bookmarkStart w:id="13" w:name="LAN_RememberDelete_8"/>
                                  <w:r>
                                    <w:rPr>
                                      <w:color w:val="800000"/>
                                      <w:sz w:val="12"/>
                                    </w:rPr>
                                    <w:instrText>If no optional text is needed then remember to delete the fields</w:instrText>
                                  </w:r>
                                  <w:bookmarkEnd w:id="13"/>
                                  <w:r w:rsidRPr="00603C80">
                                    <w:instrText>]</w:instrText>
                                  </w:r>
                                  <w:r w:rsidRPr="00603C80">
                                    <w:fldChar w:fldCharType="end"/>
                                  </w:r>
                                </w:p>
                                <w:p w14:paraId="493C00CB" w14:textId="77777777" w:rsidR="00A2415A" w:rsidRPr="00603C80" w:rsidRDefault="00A2415A" w:rsidP="00593550">
                                  <w:pPr>
                                    <w:pStyle w:val="Documentdatatext"/>
                                  </w:pPr>
                                  <w:r w:rsidRPr="00603C80">
                                    <w:fldChar w:fldCharType="begin"/>
                                  </w:r>
                                  <w:r w:rsidRPr="00603C80">
                                    <w:instrText xml:space="preserve"> MACROBUTTON NoName [</w:instrText>
                                  </w:r>
                                  <w:bookmarkStart w:id="14" w:name="LAN_Text_15"/>
                                  <w:r>
                                    <w:instrText>Text</w:instrText>
                                  </w:r>
                                  <w:bookmarkEnd w:id="14"/>
                                  <w:r w:rsidRPr="00603C80">
                                    <w:instrText xml:space="preserve"> </w:instrText>
                                  </w:r>
                                  <w:r w:rsidRPr="00B55AF7">
                                    <w:rPr>
                                      <w:color w:val="800000"/>
                                      <w:sz w:val="12"/>
                                    </w:rPr>
                                    <w:instrText xml:space="preserve">- </w:instrText>
                                  </w:r>
                                  <w:bookmarkStart w:id="15" w:name="LAN_RememberDelete_9"/>
                                  <w:r>
                                    <w:rPr>
                                      <w:color w:val="800000"/>
                                      <w:sz w:val="12"/>
                                    </w:rPr>
                                    <w:instrText>If no optional text is needed then remember to delete the fields</w:instrText>
                                  </w:r>
                                  <w:bookmarkEnd w:id="15"/>
                                  <w:r w:rsidRPr="00603C80">
                                    <w:instrText>]</w:instrText>
                                  </w:r>
                                  <w:r w:rsidRPr="00603C80">
                                    <w:fldChar w:fldCharType="end"/>
                                  </w:r>
                                </w:p>
                              </w:tc>
                            </w:tr>
                            <w:tr w:rsidR="00A2415A"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3060064" w:rsidR="00A2415A"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A2415A">
                                        <w:t xml:space="preserve">Part </w:t>
                                      </w:r>
                                      <w:proofErr w:type="gramStart"/>
                                      <w:r w:rsidR="00A2415A">
                                        <w:t>II.d</w:t>
                                      </w:r>
                                      <w:proofErr w:type="gramEnd"/>
                                    </w:sdtContent>
                                  </w:sdt>
                                  <w:r w:rsidR="00A2415A">
                                    <w:t xml:space="preserve"> </w:t>
                                  </w:r>
                                </w:p>
                                <w:p w14:paraId="673AA570" w14:textId="00FC078E" w:rsidR="00A2415A"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403326">
                                        <w:t>Prices and payment Conditions</w:t>
                                      </w:r>
                                    </w:sdtContent>
                                  </w:sdt>
                                </w:p>
                              </w:tc>
                            </w:tr>
                          </w:tbl>
                          <w:p w14:paraId="500C855C" w14:textId="77777777" w:rsidR="00A2415A" w:rsidRDefault="00A2415A"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A2415A" w:rsidRPr="00603C80" w14:paraId="1DF758EB" w14:textId="77777777" w:rsidTr="00F50260">
                        <w:trPr>
                          <w:trHeight w:val="4641"/>
                        </w:trPr>
                        <w:tc>
                          <w:tcPr>
                            <w:tcW w:w="9526" w:type="dxa"/>
                            <w:tcBorders>
                              <w:top w:val="nil"/>
                              <w:left w:val="nil"/>
                              <w:bottom w:val="nil"/>
                              <w:right w:val="nil"/>
                            </w:tcBorders>
                          </w:tcPr>
                          <w:p w14:paraId="72D7F65C" w14:textId="77777777" w:rsidR="00A2415A" w:rsidRPr="00603C80" w:rsidRDefault="00A2415A" w:rsidP="00593550">
                            <w:pPr>
                              <w:pStyle w:val="Documentdataleadtext"/>
                            </w:pPr>
                            <w:bookmarkStart w:id="16" w:name="LAN_Intendedfor"/>
                            <w:r>
                              <w:t>Intended for</w:t>
                            </w:r>
                            <w:bookmarkEnd w:id="16"/>
                          </w:p>
                          <w:p w14:paraId="62130F45" w14:textId="77777777" w:rsidR="00A2415A" w:rsidRPr="00603C80" w:rsidRDefault="00A2415A" w:rsidP="00593550">
                            <w:pPr>
                              <w:pStyle w:val="Documentdatatext"/>
                            </w:pPr>
                            <w:r w:rsidRPr="00603C80">
                              <w:fldChar w:fldCharType="begin"/>
                            </w:r>
                            <w:r w:rsidRPr="00603C80">
                              <w:instrText xml:space="preserve"> MACROBUTTON NoName [</w:instrText>
                            </w:r>
                            <w:bookmarkStart w:id="17" w:name="LAN_Text_12"/>
                            <w:r>
                              <w:instrText>Text</w:instrText>
                            </w:r>
                            <w:bookmarkEnd w:id="17"/>
                            <w:r w:rsidRPr="00603C80">
                              <w:instrText>]</w:instrText>
                            </w:r>
                            <w:r w:rsidRPr="00603C80">
                              <w:fldChar w:fldCharType="end"/>
                            </w:r>
                          </w:p>
                          <w:p w14:paraId="103DC0FB" w14:textId="77777777" w:rsidR="00A2415A" w:rsidRPr="00603C80" w:rsidRDefault="00A2415A" w:rsidP="00593550">
                            <w:pPr>
                              <w:pStyle w:val="Documentdataleadtext"/>
                            </w:pPr>
                          </w:p>
                          <w:p w14:paraId="2C211AC7" w14:textId="77777777" w:rsidR="00A2415A" w:rsidRPr="00603C80" w:rsidRDefault="00A2415A" w:rsidP="00593550">
                            <w:pPr>
                              <w:pStyle w:val="Documentdataleadtext"/>
                            </w:pPr>
                            <w:bookmarkStart w:id="18" w:name="LAN_Documenttype_2"/>
                            <w:r>
                              <w:t>Document type</w:t>
                            </w:r>
                            <w:bookmarkEnd w:id="18"/>
                          </w:p>
                          <w:p w14:paraId="0D0D039C" w14:textId="77777777" w:rsidR="00A2415A" w:rsidRPr="00603C80" w:rsidRDefault="00A2415A" w:rsidP="00593550">
                            <w:pPr>
                              <w:pStyle w:val="Documentdatatext"/>
                            </w:pPr>
                            <w:r w:rsidRPr="00603C80">
                              <w:fldChar w:fldCharType="begin"/>
                            </w:r>
                            <w:r w:rsidRPr="00603C80">
                              <w:instrText xml:space="preserve"> MACROBUTTON NoName [</w:instrText>
                            </w:r>
                            <w:bookmarkStart w:id="19" w:name="LAN_Text_13"/>
                            <w:r>
                              <w:instrText>Text</w:instrText>
                            </w:r>
                            <w:bookmarkEnd w:id="19"/>
                            <w:r w:rsidRPr="00603C80">
                              <w:instrText>]</w:instrText>
                            </w:r>
                            <w:r w:rsidRPr="00603C80">
                              <w:fldChar w:fldCharType="end"/>
                            </w:r>
                          </w:p>
                          <w:p w14:paraId="47503DCE" w14:textId="77777777" w:rsidR="00A2415A" w:rsidRPr="00603C80" w:rsidRDefault="00A2415A" w:rsidP="00593550">
                            <w:pPr>
                              <w:pStyle w:val="Documentdataleadtext"/>
                            </w:pPr>
                          </w:p>
                          <w:p w14:paraId="6C5FE246" w14:textId="77777777" w:rsidR="00A2415A" w:rsidRPr="00603C80" w:rsidRDefault="00A2415A" w:rsidP="00593550">
                            <w:pPr>
                              <w:pStyle w:val="Documentdataleadtext"/>
                            </w:pPr>
                            <w:bookmarkStart w:id="20" w:name="LAN_Date_1"/>
                            <w:r>
                              <w:t>Date</w:t>
                            </w:r>
                            <w:bookmarkEnd w:id="20"/>
                          </w:p>
                          <w:p w14:paraId="35787A7C" w14:textId="77777777" w:rsidR="00A2415A" w:rsidRPr="00603C80" w:rsidRDefault="00A2415A" w:rsidP="00593550">
                            <w:pPr>
                              <w:pStyle w:val="Documentdatatext"/>
                            </w:pPr>
                            <w:r w:rsidRPr="00603C80">
                              <w:fldChar w:fldCharType="begin"/>
                            </w:r>
                            <w:r w:rsidRPr="00603C80">
                              <w:instrText xml:space="preserve"> MACROBUTTON NoName [</w:instrText>
                            </w:r>
                            <w:bookmarkStart w:id="21" w:name="LAN_MonthYear_1"/>
                            <w:r>
                              <w:instrText>Month, year</w:instrText>
                            </w:r>
                            <w:bookmarkEnd w:id="21"/>
                            <w:r w:rsidRPr="00603C80">
                              <w:instrText>]</w:instrText>
                            </w:r>
                            <w:r w:rsidRPr="00603C80">
                              <w:fldChar w:fldCharType="end"/>
                            </w:r>
                          </w:p>
                          <w:p w14:paraId="69FFC5FB" w14:textId="77777777" w:rsidR="00A2415A" w:rsidRPr="00603C80" w:rsidRDefault="00A2415A" w:rsidP="00593550">
                            <w:pPr>
                              <w:pStyle w:val="Documentdataleadtext"/>
                            </w:pPr>
                          </w:p>
                          <w:p w14:paraId="145B0D58" w14:textId="77777777" w:rsidR="00A2415A" w:rsidRPr="00603C80" w:rsidRDefault="00A2415A" w:rsidP="00593550">
                            <w:pPr>
                              <w:pStyle w:val="Documentdataleadtext"/>
                            </w:pPr>
                            <w:r w:rsidRPr="00603C80">
                              <w:fldChar w:fldCharType="begin"/>
                            </w:r>
                            <w:r w:rsidRPr="00603C80">
                              <w:instrText xml:space="preserve"> MACROBUTTON NoName [</w:instrText>
                            </w:r>
                            <w:bookmarkStart w:id="22" w:name="LAN_Optional"/>
                            <w:r>
                              <w:instrText>Optional</w:instrText>
                            </w:r>
                            <w:bookmarkEnd w:id="22"/>
                            <w:r w:rsidRPr="00603C80">
                              <w:instrText xml:space="preserve"> 1 </w:instrText>
                            </w:r>
                            <w:r w:rsidRPr="00A652D3">
                              <w:rPr>
                                <w:color w:val="800000"/>
                                <w:sz w:val="12"/>
                                <w:szCs w:val="12"/>
                              </w:rPr>
                              <w:instrText xml:space="preserve">- </w:instrText>
                            </w:r>
                            <w:bookmarkStart w:id="23" w:name="LAN_RememberDelete_6"/>
                            <w:r>
                              <w:rPr>
                                <w:color w:val="800000"/>
                                <w:sz w:val="12"/>
                                <w:szCs w:val="12"/>
                              </w:rPr>
                              <w:instrText>If no optional text is needed then remember to delete the fields</w:instrText>
                            </w:r>
                            <w:bookmarkEnd w:id="23"/>
                            <w:r w:rsidRPr="00603C80">
                              <w:instrText>]</w:instrText>
                            </w:r>
                            <w:r w:rsidRPr="00603C80">
                              <w:fldChar w:fldCharType="end"/>
                            </w:r>
                          </w:p>
                          <w:p w14:paraId="041BB6AC" w14:textId="77777777" w:rsidR="00A2415A" w:rsidRPr="00603C80" w:rsidRDefault="00A2415A" w:rsidP="00593550">
                            <w:pPr>
                              <w:pStyle w:val="Documentdatatext"/>
                            </w:pPr>
                            <w:r w:rsidRPr="00603C80">
                              <w:fldChar w:fldCharType="begin"/>
                            </w:r>
                            <w:r w:rsidRPr="00603C80">
                              <w:instrText xml:space="preserve"> MACROBUTTON NoName [</w:instrText>
                            </w:r>
                            <w:bookmarkStart w:id="24" w:name="LAN_Text_14"/>
                            <w:r>
                              <w:instrText>Text</w:instrText>
                            </w:r>
                            <w:bookmarkEnd w:id="24"/>
                            <w:r w:rsidRPr="00603C80">
                              <w:instrText xml:space="preserve"> </w:instrText>
                            </w:r>
                            <w:r w:rsidRPr="001C47BA">
                              <w:rPr>
                                <w:color w:val="800000"/>
                                <w:sz w:val="12"/>
                              </w:rPr>
                              <w:instrText xml:space="preserve">- </w:instrText>
                            </w:r>
                            <w:bookmarkStart w:id="25" w:name="LAN_RememberDelete_7"/>
                            <w:r>
                              <w:rPr>
                                <w:color w:val="800000"/>
                                <w:sz w:val="12"/>
                              </w:rPr>
                              <w:instrText>If no optional text is needed then remember to delete the fields</w:instrText>
                            </w:r>
                            <w:bookmarkEnd w:id="25"/>
                            <w:r w:rsidRPr="00603C80">
                              <w:instrText>]</w:instrText>
                            </w:r>
                            <w:r w:rsidRPr="00603C80">
                              <w:fldChar w:fldCharType="end"/>
                            </w:r>
                          </w:p>
                          <w:p w14:paraId="363BA5D3" w14:textId="77777777" w:rsidR="00A2415A" w:rsidRPr="00603C80" w:rsidRDefault="00A2415A" w:rsidP="00593550">
                            <w:pPr>
                              <w:pStyle w:val="Documentdataleadtext"/>
                            </w:pPr>
                          </w:p>
                          <w:p w14:paraId="2955521E" w14:textId="77777777" w:rsidR="00A2415A" w:rsidRPr="00603C80" w:rsidRDefault="00A2415A" w:rsidP="00593550">
                            <w:pPr>
                              <w:pStyle w:val="Documentdataleadtext"/>
                            </w:pPr>
                            <w:r w:rsidRPr="00603C80">
                              <w:fldChar w:fldCharType="begin"/>
                            </w:r>
                            <w:r w:rsidRPr="00603C80">
                              <w:instrText xml:space="preserve"> MACROBUTTON NoName [</w:instrText>
                            </w:r>
                            <w:bookmarkStart w:id="26" w:name="LAN_Optional_1"/>
                            <w:r>
                              <w:instrText>Optional</w:instrText>
                            </w:r>
                            <w:bookmarkEnd w:id="26"/>
                            <w:r w:rsidRPr="00603C80">
                              <w:instrText xml:space="preserve"> 2 </w:instrText>
                            </w:r>
                            <w:r w:rsidRPr="00A652D3">
                              <w:rPr>
                                <w:color w:val="800000"/>
                                <w:sz w:val="12"/>
                              </w:rPr>
                              <w:instrText xml:space="preserve">- </w:instrText>
                            </w:r>
                            <w:bookmarkStart w:id="27" w:name="LAN_RememberDelete_8"/>
                            <w:r>
                              <w:rPr>
                                <w:color w:val="800000"/>
                                <w:sz w:val="12"/>
                              </w:rPr>
                              <w:instrText>If no optional text is needed then remember to delete the fields</w:instrText>
                            </w:r>
                            <w:bookmarkEnd w:id="27"/>
                            <w:r w:rsidRPr="00603C80">
                              <w:instrText>]</w:instrText>
                            </w:r>
                            <w:r w:rsidRPr="00603C80">
                              <w:fldChar w:fldCharType="end"/>
                            </w:r>
                          </w:p>
                          <w:p w14:paraId="493C00CB" w14:textId="77777777" w:rsidR="00A2415A" w:rsidRPr="00603C80" w:rsidRDefault="00A2415A" w:rsidP="00593550">
                            <w:pPr>
                              <w:pStyle w:val="Documentdatatext"/>
                            </w:pPr>
                            <w:r w:rsidRPr="00603C80">
                              <w:fldChar w:fldCharType="begin"/>
                            </w:r>
                            <w:r w:rsidRPr="00603C80">
                              <w:instrText xml:space="preserve"> MACROBUTTON NoName [</w:instrText>
                            </w:r>
                            <w:bookmarkStart w:id="28" w:name="LAN_Text_15"/>
                            <w:r>
                              <w:instrText>Text</w:instrText>
                            </w:r>
                            <w:bookmarkEnd w:id="28"/>
                            <w:r w:rsidRPr="00603C80">
                              <w:instrText xml:space="preserve"> </w:instrText>
                            </w:r>
                            <w:r w:rsidRPr="00B55AF7">
                              <w:rPr>
                                <w:color w:val="800000"/>
                                <w:sz w:val="12"/>
                              </w:rPr>
                              <w:instrText xml:space="preserve">- </w:instrText>
                            </w:r>
                            <w:bookmarkStart w:id="29" w:name="LAN_RememberDelete_9"/>
                            <w:r>
                              <w:rPr>
                                <w:color w:val="800000"/>
                                <w:sz w:val="12"/>
                              </w:rPr>
                              <w:instrText>If no optional text is needed then remember to delete the fields</w:instrText>
                            </w:r>
                            <w:bookmarkEnd w:id="29"/>
                            <w:r w:rsidRPr="00603C80">
                              <w:instrText>]</w:instrText>
                            </w:r>
                            <w:r w:rsidRPr="00603C80">
                              <w:fldChar w:fldCharType="end"/>
                            </w:r>
                          </w:p>
                        </w:tc>
                      </w:tr>
                      <w:tr w:rsidR="00A2415A"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3060064" w:rsidR="00A2415A"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A2415A">
                                  <w:t xml:space="preserve">Part </w:t>
                                </w:r>
                                <w:proofErr w:type="gramStart"/>
                                <w:r w:rsidR="00A2415A">
                                  <w:t>II.d</w:t>
                                </w:r>
                                <w:proofErr w:type="gramEnd"/>
                              </w:sdtContent>
                            </w:sdt>
                            <w:r w:rsidR="00A2415A">
                              <w:t xml:space="preserve"> </w:t>
                            </w:r>
                          </w:p>
                          <w:p w14:paraId="673AA570" w14:textId="00FC078E" w:rsidR="00A2415A"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403326">
                                  <w:t>Prices and payment Conditions</w:t>
                                </w:r>
                              </w:sdtContent>
                            </w:sdt>
                          </w:p>
                        </w:tc>
                      </w:tr>
                    </w:tbl>
                    <w:p w14:paraId="500C855C" w14:textId="77777777" w:rsidR="00A2415A" w:rsidRDefault="00A2415A" w:rsidP="00F50260"/>
                  </w:txbxContent>
                </v:textbox>
                <w10:wrap anchorx="margin" anchory="page"/>
              </v:shape>
            </w:pict>
          </mc:Fallback>
        </mc:AlternateContent>
      </w:r>
    </w:p>
    <w:p w14:paraId="37A37AB1" w14:textId="70157160" w:rsidR="00F50260" w:rsidRPr="00A2415A" w:rsidRDefault="00F50260" w:rsidP="00066591"/>
    <w:p w14:paraId="15A6A900" w14:textId="672B1418" w:rsidR="00025683" w:rsidRPr="00A2415A" w:rsidRDefault="00025683" w:rsidP="00066591"/>
    <w:p w14:paraId="35AE3087" w14:textId="064E2E9A" w:rsidR="00025683" w:rsidRPr="00A2415A" w:rsidRDefault="00B86C66" w:rsidP="00066591">
      <w:pPr>
        <w:sectPr w:rsidR="00025683" w:rsidRPr="00A2415A" w:rsidSect="00320824">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67456" behindDoc="0" locked="0" layoutInCell="1" allowOverlap="1" wp14:anchorId="005E6CB7" wp14:editId="6E4B7FE1">
            <wp:simplePos x="1115291" y="225136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013EEA" w:rsidRPr="00A2415A">
        <w:rPr>
          <w:noProof/>
        </w:rPr>
        <mc:AlternateContent>
          <mc:Choice Requires="wps">
            <w:drawing>
              <wp:anchor distT="0" distB="0" distL="114300" distR="114300" simplePos="0" relativeHeight="251663360" behindDoc="0" locked="0" layoutInCell="1" allowOverlap="1" wp14:anchorId="5360931D" wp14:editId="3C38EFDC">
                <wp:simplePos x="0" y="0"/>
                <wp:positionH relativeFrom="margin">
                  <wp:posOffset>-365197</wp:posOffset>
                </wp:positionH>
                <wp:positionV relativeFrom="margin">
                  <wp:posOffset>2647926</wp:posOffset>
                </wp:positionV>
                <wp:extent cx="6123305" cy="5814204"/>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81420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A2415A" w:rsidRPr="00B35708" w14:paraId="5209AF99" w14:textId="77777777" w:rsidTr="00A84F08">
                              <w:trPr>
                                <w:trHeight w:hRule="exact" w:val="2835"/>
                              </w:trPr>
                              <w:tc>
                                <w:tcPr>
                                  <w:tcW w:w="8947" w:type="dxa"/>
                                </w:tcPr>
                                <w:p w14:paraId="3B5A5BBF" w14:textId="1084B3B1" w:rsidR="00A2415A"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A2415A" w:rsidRPr="00D075F0">
                                        <w:rPr>
                                          <w:caps w:val="0"/>
                                        </w:rPr>
                                        <w:t xml:space="preserve">Part </w:t>
                                      </w:r>
                                      <w:proofErr w:type="gramStart"/>
                                      <w:r w:rsidR="00A2415A" w:rsidRPr="00D075F0">
                                        <w:rPr>
                                          <w:caps w:val="0"/>
                                        </w:rPr>
                                        <w:t>II.d</w:t>
                                      </w:r>
                                      <w:proofErr w:type="gramEnd"/>
                                    </w:sdtContent>
                                  </w:sdt>
                                </w:p>
                                <w:p w14:paraId="147E72E0" w14:textId="611E2D50" w:rsidR="00A2415A"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A2415A">
                                        <w:t xml:space="preserve">Prices and </w:t>
                                      </w:r>
                                      <w:r w:rsidR="00403326">
                                        <w:t>p</w:t>
                                      </w:r>
                                      <w:r w:rsidR="00A2415A">
                                        <w:t>ayment Conditions</w:t>
                                      </w:r>
                                    </w:sdtContent>
                                  </w:sdt>
                                </w:p>
                              </w:tc>
                            </w:tr>
                            <w:tr w:rsidR="00A2415A" w:rsidRPr="00B35708" w14:paraId="6AEBEAF1" w14:textId="77777777" w:rsidTr="00A84F08">
                              <w:trPr>
                                <w:trHeight w:hRule="exact" w:val="437"/>
                              </w:trPr>
                              <w:tc>
                                <w:tcPr>
                                  <w:tcW w:w="8947" w:type="dxa"/>
                                </w:tcPr>
                                <w:p w14:paraId="58A27193" w14:textId="77777777" w:rsidR="00A2415A" w:rsidRPr="00B35708" w:rsidRDefault="00A2415A" w:rsidP="00A84F08">
                                  <w:pPr>
                                    <w:suppressOverlap/>
                                  </w:pPr>
                                </w:p>
                              </w:tc>
                            </w:tr>
                            <w:tr w:rsidR="00A2415A" w:rsidRPr="00B35708" w14:paraId="7A1E2E83" w14:textId="77777777" w:rsidTr="00013EEA">
                              <w:trPr>
                                <w:trHeight w:hRule="exact" w:val="5727"/>
                              </w:trPr>
                              <w:tc>
                                <w:tcPr>
                                  <w:tcW w:w="8947" w:type="dxa"/>
                                </w:tcPr>
                                <w:p w14:paraId="77A117E2" w14:textId="2ED3D0FA" w:rsidR="00A2415A" w:rsidRPr="00B35708" w:rsidRDefault="00A2415A" w:rsidP="00013EEA">
                                  <w:pPr>
                                    <w:suppressOverlap/>
                                    <w:jc w:val="center"/>
                                  </w:pPr>
                                </w:p>
                              </w:tc>
                            </w:tr>
                          </w:tbl>
                          <w:p w14:paraId="72EB49B4" w14:textId="77777777" w:rsidR="00A2415A" w:rsidRDefault="00A2415A"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75pt;margin-top:208.5pt;width:482.15pt;height:457.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A2415A" w:rsidRPr="00B35708" w14:paraId="5209AF99" w14:textId="77777777" w:rsidTr="00A84F08">
                        <w:trPr>
                          <w:trHeight w:hRule="exact" w:val="2835"/>
                        </w:trPr>
                        <w:tc>
                          <w:tcPr>
                            <w:tcW w:w="8947" w:type="dxa"/>
                          </w:tcPr>
                          <w:p w14:paraId="3B5A5BBF" w14:textId="1084B3B1" w:rsidR="00A2415A"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A2415A" w:rsidRPr="00D075F0">
                                  <w:rPr>
                                    <w:caps w:val="0"/>
                                  </w:rPr>
                                  <w:t xml:space="preserve">Part </w:t>
                                </w:r>
                                <w:proofErr w:type="gramStart"/>
                                <w:r w:rsidR="00A2415A" w:rsidRPr="00D075F0">
                                  <w:rPr>
                                    <w:caps w:val="0"/>
                                  </w:rPr>
                                  <w:t>II.d</w:t>
                                </w:r>
                                <w:proofErr w:type="gramEnd"/>
                              </w:sdtContent>
                            </w:sdt>
                          </w:p>
                          <w:p w14:paraId="147E72E0" w14:textId="611E2D50" w:rsidR="00A2415A"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A2415A">
                                  <w:t xml:space="preserve">Prices and </w:t>
                                </w:r>
                                <w:r w:rsidR="00403326">
                                  <w:t>p</w:t>
                                </w:r>
                                <w:r w:rsidR="00A2415A">
                                  <w:t>ayment Conditions</w:t>
                                </w:r>
                              </w:sdtContent>
                            </w:sdt>
                          </w:p>
                        </w:tc>
                      </w:tr>
                      <w:tr w:rsidR="00A2415A" w:rsidRPr="00B35708" w14:paraId="6AEBEAF1" w14:textId="77777777" w:rsidTr="00A84F08">
                        <w:trPr>
                          <w:trHeight w:hRule="exact" w:val="437"/>
                        </w:trPr>
                        <w:tc>
                          <w:tcPr>
                            <w:tcW w:w="8947" w:type="dxa"/>
                          </w:tcPr>
                          <w:p w14:paraId="58A27193" w14:textId="77777777" w:rsidR="00A2415A" w:rsidRPr="00B35708" w:rsidRDefault="00A2415A" w:rsidP="00A84F08">
                            <w:pPr>
                              <w:suppressOverlap/>
                            </w:pPr>
                          </w:p>
                        </w:tc>
                      </w:tr>
                      <w:tr w:rsidR="00A2415A" w:rsidRPr="00B35708" w14:paraId="7A1E2E83" w14:textId="77777777" w:rsidTr="00013EEA">
                        <w:trPr>
                          <w:trHeight w:hRule="exact" w:val="5727"/>
                        </w:trPr>
                        <w:tc>
                          <w:tcPr>
                            <w:tcW w:w="8947" w:type="dxa"/>
                          </w:tcPr>
                          <w:p w14:paraId="77A117E2" w14:textId="2ED3D0FA" w:rsidR="00A2415A" w:rsidRPr="00B35708" w:rsidRDefault="00A2415A" w:rsidP="00013EEA">
                            <w:pPr>
                              <w:suppressOverlap/>
                              <w:jc w:val="center"/>
                            </w:pPr>
                          </w:p>
                        </w:tc>
                      </w:tr>
                    </w:tbl>
                    <w:p w14:paraId="72EB49B4" w14:textId="77777777" w:rsidR="00A2415A" w:rsidRDefault="00A2415A"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A2415A" w14:paraId="6CF19738" w14:textId="77777777" w:rsidTr="008637B5">
        <w:trPr>
          <w:trHeight w:val="3341"/>
        </w:trPr>
        <w:tc>
          <w:tcPr>
            <w:tcW w:w="7201" w:type="dxa"/>
          </w:tcPr>
          <w:sdt>
            <w:sdtPr>
              <w:rPr>
                <w:caps w:val="0"/>
              </w:r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6EF3891D" w:rsidR="008637B5" w:rsidRPr="00A2415A" w:rsidRDefault="006159DA" w:rsidP="00117FBE">
                <w:pPr>
                  <w:pStyle w:val="Template-ReftoFrontpageheading2"/>
                </w:pPr>
                <w:r w:rsidRPr="00F851B3">
                  <w:rPr>
                    <w:caps w:val="0"/>
                  </w:rPr>
                  <w:t>Part II.d</w:t>
                </w:r>
              </w:p>
            </w:sdtContent>
          </w:sdt>
          <w:p w14:paraId="4CD0FCBE" w14:textId="24192534" w:rsidR="008637B5" w:rsidRPr="00A2415A"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403326">
                  <w:t>Prices and payment Conditions</w:t>
                </w:r>
              </w:sdtContent>
            </w:sdt>
          </w:p>
          <w:p w14:paraId="396796FE" w14:textId="77777777" w:rsidR="009778C7" w:rsidRPr="00A2415A" w:rsidRDefault="009778C7" w:rsidP="009778C7"/>
          <w:p w14:paraId="007EBC4C" w14:textId="77777777" w:rsidR="009778C7" w:rsidRPr="00A2415A" w:rsidRDefault="009778C7" w:rsidP="009778C7"/>
          <w:p w14:paraId="40A47C5A" w14:textId="77777777" w:rsidR="009778C7" w:rsidRPr="00A2415A" w:rsidRDefault="009778C7" w:rsidP="009778C7"/>
          <w:p w14:paraId="11B07D57" w14:textId="77777777" w:rsidR="009778C7" w:rsidRPr="00A2415A" w:rsidRDefault="009778C7" w:rsidP="009778C7"/>
          <w:p w14:paraId="3830525B" w14:textId="77777777" w:rsidR="009778C7" w:rsidRPr="00A2415A" w:rsidRDefault="009778C7" w:rsidP="009778C7"/>
          <w:p w14:paraId="58B9ADDB" w14:textId="77777777" w:rsidR="009778C7" w:rsidRPr="00A2415A" w:rsidRDefault="009778C7" w:rsidP="009778C7"/>
          <w:p w14:paraId="181D7A9C" w14:textId="77777777" w:rsidR="009778C7" w:rsidRPr="00A2415A" w:rsidRDefault="009778C7" w:rsidP="009778C7"/>
          <w:p w14:paraId="0E5EC350" w14:textId="77777777" w:rsidR="009778C7" w:rsidRPr="00A2415A" w:rsidRDefault="009778C7" w:rsidP="009778C7">
            <w:pPr>
              <w:rPr>
                <w:rFonts w:eastAsia="Times New Roman" w:cs="Times New Roman"/>
                <w:b/>
                <w:caps/>
                <w:noProof/>
                <w:color w:val="009DE0"/>
                <w:sz w:val="22"/>
                <w:szCs w:val="24"/>
              </w:rPr>
            </w:pPr>
          </w:p>
          <w:p w14:paraId="6EE89D90" w14:textId="647779AD" w:rsidR="009778C7" w:rsidRPr="00A2415A" w:rsidRDefault="009778C7" w:rsidP="009778C7">
            <w:pPr>
              <w:tabs>
                <w:tab w:val="left" w:pos="5325"/>
              </w:tabs>
            </w:pPr>
            <w:r w:rsidRPr="00A2415A">
              <w:tab/>
            </w:r>
          </w:p>
        </w:tc>
      </w:tr>
    </w:tbl>
    <w:p w14:paraId="0B432D91" w14:textId="77777777" w:rsidR="00025683" w:rsidRPr="00A2415A"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A2415A" w14:paraId="16FF67E9" w14:textId="77777777" w:rsidTr="00465D99">
        <w:tc>
          <w:tcPr>
            <w:tcW w:w="6804" w:type="dxa"/>
          </w:tcPr>
          <w:p w14:paraId="2B37CEA5" w14:textId="77777777" w:rsidR="005328A3" w:rsidRPr="00A2415A" w:rsidRDefault="005328A3" w:rsidP="00465D99">
            <w:pPr>
              <w:pStyle w:val="Template-Disclaimer"/>
            </w:pPr>
            <w:bookmarkStart w:id="30" w:name="OFF_ReportDisclaimer"/>
            <w:bookmarkEnd w:id="30"/>
          </w:p>
        </w:tc>
      </w:tr>
    </w:tbl>
    <w:tbl>
      <w:tblPr>
        <w:tblStyle w:val="Mkatabulky"/>
        <w:tblpPr w:leftFromText="141" w:rightFromText="141" w:vertAnchor="text" w:horzAnchor="page" w:tblpX="1231" w:tblpY="1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27335F" w:rsidRPr="008D371D" w14:paraId="2527DC6A" w14:textId="77777777" w:rsidTr="0055008F">
        <w:trPr>
          <w:trHeight w:val="227"/>
        </w:trPr>
        <w:tc>
          <w:tcPr>
            <w:tcW w:w="1164" w:type="dxa"/>
          </w:tcPr>
          <w:p w14:paraId="3B4717CE" w14:textId="77777777" w:rsidR="0027335F" w:rsidRPr="008D371D" w:rsidRDefault="0027335F" w:rsidP="0055008F">
            <w:pPr>
              <w:pStyle w:val="DocumentInfo"/>
            </w:pPr>
            <w:bookmarkStart w:id="31" w:name="LAN_ProjectName"/>
            <w:bookmarkStart w:id="32" w:name="_Hlk496170930"/>
            <w:r w:rsidRPr="008D371D">
              <w:t>Project name</w:t>
            </w:r>
            <w:bookmarkEnd w:id="31"/>
          </w:p>
        </w:tc>
        <w:tc>
          <w:tcPr>
            <w:tcW w:w="6037" w:type="dxa"/>
          </w:tcPr>
          <w:p w14:paraId="3169066A" w14:textId="7E4E3A6B" w:rsidR="0027335F" w:rsidRPr="008D371D" w:rsidRDefault="00000000" w:rsidP="0055008F">
            <w:pPr>
              <w:pStyle w:val="DocumentInfo-Bold"/>
            </w:pPr>
            <w:sdt>
              <w:sdtPr>
                <w:alias w:val="Project name"/>
                <w:tag w:val="{&quot;SkabelonDesign&quot;:{&quot;type&quot;:&quot;text&quot;,&quot;binding&quot;:&quot;Doc.Prop.Ram_Project_Name&quot;,&quot;ignoreBlank&quot;:true}}"/>
                <w:id w:val="2146150831"/>
                <w:placeholder>
                  <w:docPart w:val="9823BD9AEAA4425CB846AE591421C191"/>
                </w:placeholder>
              </w:sdtPr>
              <w:sdtContent>
                <w:r w:rsidR="0027335F">
                  <w:t xml:space="preserve"> </w:t>
                </w:r>
                <w:r w:rsidR="000A348C">
                  <w:t>Modernization of WtE</w:t>
                </w:r>
                <w:r w:rsidR="003B18C5">
                  <w:t xml:space="preserve"> Plant</w:t>
                </w:r>
                <w:r w:rsidR="000A348C">
                  <w:t xml:space="preserve"> SAKO Brno </w:t>
                </w:r>
              </w:sdtContent>
            </w:sdt>
          </w:p>
        </w:tc>
      </w:tr>
      <w:tr w:rsidR="0027335F" w:rsidRPr="008D371D" w14:paraId="2CF311A0" w14:textId="77777777" w:rsidTr="0055008F">
        <w:trPr>
          <w:trHeight w:val="227"/>
        </w:trPr>
        <w:tc>
          <w:tcPr>
            <w:tcW w:w="1164" w:type="dxa"/>
          </w:tcPr>
          <w:p w14:paraId="053F8210" w14:textId="77777777" w:rsidR="0027335F" w:rsidRPr="008D371D" w:rsidRDefault="0027335F" w:rsidP="0055008F">
            <w:pPr>
              <w:pStyle w:val="DocumentInfo"/>
            </w:pPr>
            <w:bookmarkStart w:id="33" w:name="LAN_Version"/>
            <w:r w:rsidRPr="008D371D">
              <w:t>Version</w:t>
            </w:r>
            <w:bookmarkEnd w:id="33"/>
          </w:p>
        </w:tc>
        <w:tc>
          <w:tcPr>
            <w:tcW w:w="6037" w:type="dxa"/>
          </w:tcPr>
          <w:p w14:paraId="706D5216" w14:textId="6EDDF09F" w:rsidR="0027335F" w:rsidRPr="008D371D" w:rsidRDefault="00000000" w:rsidP="0055008F">
            <w:pPr>
              <w:pStyle w:val="DocumentInfo-Bold"/>
            </w:pPr>
            <w:sdt>
              <w:sdtPr>
                <w:alias w:val="Version"/>
                <w:tag w:val="{&quot;SkabelonDesign&quot;:{&quot;type&quot;:&quot;Text&quot;,&quot;binding&quot;:&quot;Module.Version&quot;,&quot;ignoreBlank&quot;:true}}"/>
                <w:id w:val="426161231"/>
                <w:placeholder>
                  <w:docPart w:val="EB26C0C34B004CE79EA724F290F6509A"/>
                </w:placeholder>
              </w:sdtPr>
              <w:sdtContent>
                <w:r w:rsidR="00947CC1">
                  <w:t>1</w:t>
                </w:r>
              </w:sdtContent>
            </w:sdt>
          </w:p>
        </w:tc>
      </w:tr>
      <w:tr w:rsidR="0027335F" w:rsidRPr="008D371D" w14:paraId="56D771FD" w14:textId="77777777" w:rsidTr="0055008F">
        <w:trPr>
          <w:trHeight w:val="227"/>
        </w:trPr>
        <w:tc>
          <w:tcPr>
            <w:tcW w:w="1164" w:type="dxa"/>
          </w:tcPr>
          <w:p w14:paraId="03F7F5E1" w14:textId="77777777" w:rsidR="0027335F" w:rsidRPr="008D371D" w:rsidRDefault="0027335F" w:rsidP="0055008F">
            <w:pPr>
              <w:pStyle w:val="DocumentInfo"/>
            </w:pPr>
            <w:bookmarkStart w:id="34" w:name="LAN_Date"/>
            <w:r w:rsidRPr="008D371D">
              <w:t>Date</w:t>
            </w:r>
            <w:bookmarkEnd w:id="34"/>
          </w:p>
        </w:tc>
        <w:tc>
          <w:tcPr>
            <w:tcW w:w="6037" w:type="dxa"/>
          </w:tcPr>
          <w:p w14:paraId="5AA0688B" w14:textId="595AA318" w:rsidR="0027335F" w:rsidRPr="008D371D" w:rsidRDefault="000A348C" w:rsidP="0055008F">
            <w:pPr>
              <w:pStyle w:val="DocumentInfo-Bold"/>
              <w:rPr>
                <w:sz w:val="18"/>
              </w:rPr>
            </w:pPr>
            <w:r>
              <w:t>2024-06-</w:t>
            </w:r>
            <w:r w:rsidR="003B18C5">
              <w:t>27</w:t>
            </w:r>
          </w:p>
        </w:tc>
      </w:tr>
      <w:tr w:rsidR="0027335F" w:rsidRPr="008D371D" w14:paraId="3C27B982" w14:textId="77777777" w:rsidTr="0055008F">
        <w:trPr>
          <w:trHeight w:val="227"/>
        </w:trPr>
        <w:tc>
          <w:tcPr>
            <w:tcW w:w="1164" w:type="dxa"/>
          </w:tcPr>
          <w:p w14:paraId="223CDA6B" w14:textId="77777777" w:rsidR="0027335F" w:rsidRPr="008D371D" w:rsidRDefault="0027335F" w:rsidP="0055008F">
            <w:pPr>
              <w:pStyle w:val="DocumentInfo"/>
            </w:pPr>
            <w:r>
              <w:t>Documentation</w:t>
            </w:r>
          </w:p>
        </w:tc>
        <w:tc>
          <w:tcPr>
            <w:tcW w:w="6037" w:type="dxa"/>
          </w:tcPr>
          <w:sdt>
            <w:sdtPr>
              <w:alias w:val="Kategorie"/>
              <w:tag w:val=""/>
              <w:id w:val="-1355413281"/>
              <w:placeholder>
                <w:docPart w:val="646EC5B717A344D7A1EAAD686EE0C70C"/>
              </w:placeholder>
              <w:dataBinding w:prefixMappings="xmlns:ns0='http://purl.org/dc/elements/1.1/' xmlns:ns1='http://schemas.openxmlformats.org/package/2006/metadata/core-properties' " w:xpath="/ns1:coreProperties[1]/ns1:category[1]" w:storeItemID="{6C3C8BC8-F283-45AE-878A-BAB7291924A1}"/>
              <w:text/>
            </w:sdtPr>
            <w:sdtContent>
              <w:p w14:paraId="1393F6BE" w14:textId="656615C3" w:rsidR="0027335F" w:rsidRPr="00C14929" w:rsidRDefault="00147DA5" w:rsidP="0055008F">
                <w:pPr>
                  <w:pStyle w:val="DocumentInfo-Bold"/>
                </w:pPr>
                <w:r>
                  <w:t>Procurement documentation – Part II – Contract provisions</w:t>
                </w:r>
              </w:p>
            </w:sdtContent>
          </w:sdt>
          <w:p w14:paraId="2E6D8F85" w14:textId="77777777" w:rsidR="0027335F" w:rsidRPr="00C14929" w:rsidRDefault="0027335F" w:rsidP="0055008F">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2"/>
    </w:tbl>
    <w:p w14:paraId="55017603" w14:textId="77777777" w:rsidR="00D66E60" w:rsidRPr="00A2415A" w:rsidRDefault="00D66E60" w:rsidP="00066591"/>
    <w:p w14:paraId="34192D54" w14:textId="77777777" w:rsidR="008637B5" w:rsidRPr="00A2415A" w:rsidRDefault="008637B5" w:rsidP="00066591"/>
    <w:p w14:paraId="44ECB9FF" w14:textId="77777777" w:rsidR="008637B5" w:rsidRPr="00A2415A" w:rsidRDefault="008637B5" w:rsidP="005328A3"/>
    <w:p w14:paraId="48A8343E" w14:textId="77777777" w:rsidR="00025683" w:rsidRPr="00A2415A" w:rsidRDefault="00025683" w:rsidP="00066591"/>
    <w:p w14:paraId="77E908BC" w14:textId="77777777" w:rsidR="00025683" w:rsidRPr="00A2415A" w:rsidRDefault="00025683" w:rsidP="00066591">
      <w:pPr>
        <w:sectPr w:rsidR="00025683" w:rsidRPr="00A2415A" w:rsidSect="00320824">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A2415A" w14:paraId="3CBBD86C" w14:textId="77777777" w:rsidTr="00583704">
        <w:trPr>
          <w:trHeight w:hRule="exact" w:val="2892"/>
        </w:trPr>
        <w:tc>
          <w:tcPr>
            <w:tcW w:w="8791" w:type="dxa"/>
          </w:tcPr>
          <w:p w14:paraId="420108D0" w14:textId="15558E15" w:rsidR="0015620D" w:rsidRPr="00A2415A" w:rsidRDefault="00936B38" w:rsidP="0099776F">
            <w:pPr>
              <w:pStyle w:val="Nadpisobsahu"/>
              <w:ind w:left="53"/>
            </w:pPr>
            <w:bookmarkStart w:id="58" w:name="LAN_Contents"/>
            <w:r w:rsidRPr="00A2415A">
              <w:lastRenderedPageBreak/>
              <w:t>Contents</w:t>
            </w:r>
            <w:bookmarkEnd w:id="58"/>
          </w:p>
          <w:p w14:paraId="2CD30464" w14:textId="77777777" w:rsidR="0015620D" w:rsidRPr="00A2415A" w:rsidRDefault="0015620D" w:rsidP="0015620D"/>
          <w:p w14:paraId="0A7FA8DC" w14:textId="77777777" w:rsidR="0015620D" w:rsidRPr="00A2415A" w:rsidRDefault="0015620D" w:rsidP="0015620D"/>
          <w:p w14:paraId="1A631EAF" w14:textId="77777777" w:rsidR="0015620D" w:rsidRPr="00A2415A" w:rsidRDefault="0015620D" w:rsidP="0015620D"/>
          <w:p w14:paraId="05A4538C" w14:textId="77777777" w:rsidR="0015620D" w:rsidRPr="00A2415A" w:rsidRDefault="0015620D" w:rsidP="0015620D"/>
          <w:p w14:paraId="210EC615" w14:textId="77777777" w:rsidR="0015620D" w:rsidRPr="00A2415A" w:rsidRDefault="0015620D" w:rsidP="0015620D"/>
          <w:p w14:paraId="0E38806B" w14:textId="1BA6B4AD" w:rsidR="00936B38" w:rsidRPr="00A2415A" w:rsidRDefault="0015620D" w:rsidP="0015620D">
            <w:pPr>
              <w:tabs>
                <w:tab w:val="left" w:pos="2385"/>
              </w:tabs>
            </w:pPr>
            <w:r w:rsidRPr="00A2415A">
              <w:tab/>
            </w:r>
          </w:p>
        </w:tc>
      </w:tr>
    </w:tbl>
    <w:p w14:paraId="0D6A7E4E" w14:textId="77777777" w:rsidR="0078220F" w:rsidRPr="00A2415A" w:rsidRDefault="0078220F" w:rsidP="00936B38"/>
    <w:bookmarkStart w:id="59" w:name="_Hlk493157594"/>
    <w:p w14:paraId="6553F6D9" w14:textId="433A86C2" w:rsidR="000109B6"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A2415A">
        <w:rPr>
          <w:caps/>
          <w:lang w:eastAsia="da-DK"/>
        </w:rPr>
        <w:fldChar w:fldCharType="begin"/>
      </w:r>
      <w:r w:rsidRPr="00A2415A">
        <w:instrText xml:space="preserve"> TOC \o "1-3" \h \z \u </w:instrText>
      </w:r>
      <w:r w:rsidRPr="00A2415A">
        <w:rPr>
          <w:caps/>
          <w:lang w:eastAsia="da-DK"/>
        </w:rPr>
        <w:fldChar w:fldCharType="separate"/>
      </w:r>
      <w:hyperlink w:anchor="_Toc170456868" w:history="1">
        <w:r w:rsidR="000109B6" w:rsidRPr="0037511A">
          <w:rPr>
            <w:rStyle w:val="Hypertextovodkaz"/>
            <w:rFonts w:eastAsiaTheme="majorEastAsia"/>
            <w:noProof/>
          </w:rPr>
          <w:t>1.</w:t>
        </w:r>
        <w:r w:rsidR="000109B6">
          <w:rPr>
            <w:rFonts w:asciiTheme="minorHAnsi" w:eastAsiaTheme="minorEastAsia" w:hAnsiTheme="minorHAnsi" w:cstheme="minorBidi"/>
            <w:b w:val="0"/>
            <w:noProof/>
            <w:kern w:val="2"/>
            <w:sz w:val="22"/>
            <w:szCs w:val="22"/>
            <w:lang w:val="cs-CZ" w:eastAsia="cs-CZ"/>
            <w14:ligatures w14:val="standardContextual"/>
          </w:rPr>
          <w:tab/>
        </w:r>
        <w:r w:rsidR="000109B6" w:rsidRPr="0037511A">
          <w:rPr>
            <w:rStyle w:val="Hypertextovodkaz"/>
            <w:rFonts w:eastAsiaTheme="majorEastAsia"/>
            <w:noProof/>
          </w:rPr>
          <w:t>Contract Amount</w:t>
        </w:r>
        <w:r w:rsidR="000109B6">
          <w:rPr>
            <w:noProof/>
            <w:webHidden/>
          </w:rPr>
          <w:tab/>
        </w:r>
        <w:r w:rsidR="000109B6">
          <w:rPr>
            <w:noProof/>
            <w:webHidden/>
          </w:rPr>
          <w:fldChar w:fldCharType="begin"/>
        </w:r>
        <w:r w:rsidR="000109B6">
          <w:rPr>
            <w:noProof/>
            <w:webHidden/>
          </w:rPr>
          <w:instrText xml:space="preserve"> PAGEREF _Toc170456868 \h </w:instrText>
        </w:r>
        <w:r w:rsidR="000109B6">
          <w:rPr>
            <w:noProof/>
            <w:webHidden/>
          </w:rPr>
        </w:r>
        <w:r w:rsidR="000109B6">
          <w:rPr>
            <w:noProof/>
            <w:webHidden/>
          </w:rPr>
          <w:fldChar w:fldCharType="separate"/>
        </w:r>
        <w:r w:rsidR="000109B6">
          <w:rPr>
            <w:noProof/>
            <w:webHidden/>
          </w:rPr>
          <w:t>2</w:t>
        </w:r>
        <w:r w:rsidR="000109B6">
          <w:rPr>
            <w:noProof/>
            <w:webHidden/>
          </w:rPr>
          <w:fldChar w:fldCharType="end"/>
        </w:r>
      </w:hyperlink>
    </w:p>
    <w:p w14:paraId="6131DC10" w14:textId="1EE7AE86" w:rsidR="000109B6" w:rsidRDefault="000109B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456869" w:history="1">
        <w:r w:rsidRPr="0037511A">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37511A">
          <w:rPr>
            <w:rStyle w:val="Hypertextovodkaz"/>
            <w:rFonts w:eastAsiaTheme="majorEastAsia"/>
            <w:noProof/>
          </w:rPr>
          <w:t>Price specification</w:t>
        </w:r>
        <w:r>
          <w:rPr>
            <w:noProof/>
            <w:webHidden/>
          </w:rPr>
          <w:tab/>
        </w:r>
        <w:r>
          <w:rPr>
            <w:noProof/>
            <w:webHidden/>
          </w:rPr>
          <w:fldChar w:fldCharType="begin"/>
        </w:r>
        <w:r>
          <w:rPr>
            <w:noProof/>
            <w:webHidden/>
          </w:rPr>
          <w:instrText xml:space="preserve"> PAGEREF _Toc170456869 \h </w:instrText>
        </w:r>
        <w:r>
          <w:rPr>
            <w:noProof/>
            <w:webHidden/>
          </w:rPr>
        </w:r>
        <w:r>
          <w:rPr>
            <w:noProof/>
            <w:webHidden/>
          </w:rPr>
          <w:fldChar w:fldCharType="separate"/>
        </w:r>
        <w:r>
          <w:rPr>
            <w:noProof/>
            <w:webHidden/>
          </w:rPr>
          <w:t>3</w:t>
        </w:r>
        <w:r>
          <w:rPr>
            <w:noProof/>
            <w:webHidden/>
          </w:rPr>
          <w:fldChar w:fldCharType="end"/>
        </w:r>
      </w:hyperlink>
    </w:p>
    <w:p w14:paraId="50D44DF8" w14:textId="5B255C77" w:rsidR="000109B6" w:rsidRDefault="000109B6">
      <w:pPr>
        <w:pStyle w:val="Obsah2"/>
        <w:rPr>
          <w:rFonts w:asciiTheme="minorHAnsi" w:eastAsiaTheme="minorEastAsia" w:hAnsiTheme="minorHAnsi" w:cstheme="minorBidi"/>
          <w:noProof/>
          <w:kern w:val="2"/>
          <w:sz w:val="22"/>
          <w:szCs w:val="22"/>
          <w:lang w:val="cs-CZ" w:eastAsia="cs-CZ"/>
          <w14:ligatures w14:val="standardContextual"/>
        </w:rPr>
      </w:pPr>
      <w:hyperlink w:anchor="_Toc170456870" w:history="1">
        <w:r w:rsidRPr="0037511A">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37511A">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_Toc170456870 \h </w:instrText>
        </w:r>
        <w:r>
          <w:rPr>
            <w:noProof/>
            <w:webHidden/>
          </w:rPr>
        </w:r>
        <w:r>
          <w:rPr>
            <w:noProof/>
            <w:webHidden/>
          </w:rPr>
          <w:fldChar w:fldCharType="separate"/>
        </w:r>
        <w:r>
          <w:rPr>
            <w:noProof/>
            <w:webHidden/>
          </w:rPr>
          <w:t>3</w:t>
        </w:r>
        <w:r>
          <w:rPr>
            <w:noProof/>
            <w:webHidden/>
          </w:rPr>
          <w:fldChar w:fldCharType="end"/>
        </w:r>
      </w:hyperlink>
    </w:p>
    <w:p w14:paraId="7BBFFC1B" w14:textId="2F2BCFCD" w:rsidR="000109B6" w:rsidRDefault="000109B6">
      <w:pPr>
        <w:pStyle w:val="Obsah2"/>
        <w:rPr>
          <w:rFonts w:asciiTheme="minorHAnsi" w:eastAsiaTheme="minorEastAsia" w:hAnsiTheme="minorHAnsi" w:cstheme="minorBidi"/>
          <w:noProof/>
          <w:kern w:val="2"/>
          <w:sz w:val="22"/>
          <w:szCs w:val="22"/>
          <w:lang w:val="cs-CZ" w:eastAsia="cs-CZ"/>
          <w14:ligatures w14:val="standardContextual"/>
        </w:rPr>
      </w:pPr>
      <w:hyperlink w:anchor="_Toc170456871" w:history="1">
        <w:r w:rsidRPr="0037511A">
          <w:rPr>
            <w:rStyle w:val="Hypertextovodkaz"/>
            <w:rFonts w:eastAsiaTheme="majorEastAsia"/>
            <w:noProof/>
          </w:rPr>
          <w:t>2.2</w:t>
        </w:r>
        <w:r>
          <w:rPr>
            <w:rFonts w:asciiTheme="minorHAnsi" w:eastAsiaTheme="minorEastAsia" w:hAnsiTheme="minorHAnsi" w:cstheme="minorBidi"/>
            <w:noProof/>
            <w:kern w:val="2"/>
            <w:sz w:val="22"/>
            <w:szCs w:val="22"/>
            <w:lang w:val="cs-CZ" w:eastAsia="cs-CZ"/>
            <w14:ligatures w14:val="standardContextual"/>
          </w:rPr>
          <w:tab/>
        </w:r>
        <w:r w:rsidRPr="0037511A">
          <w:rPr>
            <w:rStyle w:val="Hypertextovodkaz"/>
            <w:rFonts w:eastAsiaTheme="majorEastAsia"/>
            <w:noProof/>
          </w:rPr>
          <w:t>Currency</w:t>
        </w:r>
        <w:r>
          <w:rPr>
            <w:noProof/>
            <w:webHidden/>
          </w:rPr>
          <w:tab/>
        </w:r>
        <w:r>
          <w:rPr>
            <w:noProof/>
            <w:webHidden/>
          </w:rPr>
          <w:fldChar w:fldCharType="begin"/>
        </w:r>
        <w:r>
          <w:rPr>
            <w:noProof/>
            <w:webHidden/>
          </w:rPr>
          <w:instrText xml:space="preserve"> PAGEREF _Toc170456871 \h </w:instrText>
        </w:r>
        <w:r>
          <w:rPr>
            <w:noProof/>
            <w:webHidden/>
          </w:rPr>
        </w:r>
        <w:r>
          <w:rPr>
            <w:noProof/>
            <w:webHidden/>
          </w:rPr>
          <w:fldChar w:fldCharType="separate"/>
        </w:r>
        <w:r>
          <w:rPr>
            <w:noProof/>
            <w:webHidden/>
          </w:rPr>
          <w:t>3</w:t>
        </w:r>
        <w:r>
          <w:rPr>
            <w:noProof/>
            <w:webHidden/>
          </w:rPr>
          <w:fldChar w:fldCharType="end"/>
        </w:r>
      </w:hyperlink>
    </w:p>
    <w:p w14:paraId="0F378FEC" w14:textId="1606AA89" w:rsidR="000109B6" w:rsidRDefault="000109B6">
      <w:pPr>
        <w:pStyle w:val="Obsah2"/>
        <w:rPr>
          <w:rFonts w:asciiTheme="minorHAnsi" w:eastAsiaTheme="minorEastAsia" w:hAnsiTheme="minorHAnsi" w:cstheme="minorBidi"/>
          <w:noProof/>
          <w:kern w:val="2"/>
          <w:sz w:val="22"/>
          <w:szCs w:val="22"/>
          <w:lang w:val="cs-CZ" w:eastAsia="cs-CZ"/>
          <w14:ligatures w14:val="standardContextual"/>
        </w:rPr>
      </w:pPr>
      <w:hyperlink w:anchor="_Toc170456872" w:history="1">
        <w:r w:rsidRPr="0037511A">
          <w:rPr>
            <w:rStyle w:val="Hypertextovodkaz"/>
            <w:rFonts w:eastAsiaTheme="majorEastAsia"/>
            <w:noProof/>
          </w:rPr>
          <w:t>2.3</w:t>
        </w:r>
        <w:r>
          <w:rPr>
            <w:rFonts w:asciiTheme="minorHAnsi" w:eastAsiaTheme="minorEastAsia" w:hAnsiTheme="minorHAnsi" w:cstheme="minorBidi"/>
            <w:noProof/>
            <w:kern w:val="2"/>
            <w:sz w:val="22"/>
            <w:szCs w:val="22"/>
            <w:lang w:val="cs-CZ" w:eastAsia="cs-CZ"/>
            <w14:ligatures w14:val="standardContextual"/>
          </w:rPr>
          <w:tab/>
        </w:r>
        <w:r w:rsidRPr="0037511A">
          <w:rPr>
            <w:rStyle w:val="Hypertextovodkaz"/>
            <w:rFonts w:eastAsiaTheme="majorEastAsia"/>
            <w:noProof/>
          </w:rPr>
          <w:t>Taxes</w:t>
        </w:r>
        <w:r>
          <w:rPr>
            <w:noProof/>
            <w:webHidden/>
          </w:rPr>
          <w:tab/>
        </w:r>
        <w:r>
          <w:rPr>
            <w:noProof/>
            <w:webHidden/>
          </w:rPr>
          <w:fldChar w:fldCharType="begin"/>
        </w:r>
        <w:r>
          <w:rPr>
            <w:noProof/>
            <w:webHidden/>
          </w:rPr>
          <w:instrText xml:space="preserve"> PAGEREF _Toc170456872 \h </w:instrText>
        </w:r>
        <w:r>
          <w:rPr>
            <w:noProof/>
            <w:webHidden/>
          </w:rPr>
        </w:r>
        <w:r>
          <w:rPr>
            <w:noProof/>
            <w:webHidden/>
          </w:rPr>
          <w:fldChar w:fldCharType="separate"/>
        </w:r>
        <w:r>
          <w:rPr>
            <w:noProof/>
            <w:webHidden/>
          </w:rPr>
          <w:t>3</w:t>
        </w:r>
        <w:r>
          <w:rPr>
            <w:noProof/>
            <w:webHidden/>
          </w:rPr>
          <w:fldChar w:fldCharType="end"/>
        </w:r>
      </w:hyperlink>
    </w:p>
    <w:p w14:paraId="61990ACD" w14:textId="1CCD9296" w:rsidR="000109B6" w:rsidRDefault="000109B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456873" w:history="1">
        <w:r w:rsidRPr="0037511A">
          <w:rPr>
            <w:rStyle w:val="Hypertextovodkaz"/>
            <w:rFonts w:eastAsiaTheme="majorEastAsia"/>
            <w:noProof/>
            <w:lang w:val="en-US"/>
          </w:rPr>
          <w:t>3.</w:t>
        </w:r>
        <w:r>
          <w:rPr>
            <w:rFonts w:asciiTheme="minorHAnsi" w:eastAsiaTheme="minorEastAsia" w:hAnsiTheme="minorHAnsi" w:cstheme="minorBidi"/>
            <w:b w:val="0"/>
            <w:noProof/>
            <w:kern w:val="2"/>
            <w:sz w:val="22"/>
            <w:szCs w:val="22"/>
            <w:lang w:val="cs-CZ" w:eastAsia="cs-CZ"/>
            <w14:ligatures w14:val="standardContextual"/>
          </w:rPr>
          <w:tab/>
        </w:r>
        <w:r w:rsidRPr="0037511A">
          <w:rPr>
            <w:rStyle w:val="Hypertextovodkaz"/>
            <w:rFonts w:eastAsiaTheme="majorEastAsia"/>
            <w:noProof/>
            <w:lang w:val="en-US"/>
          </w:rPr>
          <w:t>Schedule of payment and invoicing</w:t>
        </w:r>
        <w:r>
          <w:rPr>
            <w:noProof/>
            <w:webHidden/>
          </w:rPr>
          <w:tab/>
        </w:r>
        <w:r>
          <w:rPr>
            <w:noProof/>
            <w:webHidden/>
          </w:rPr>
          <w:fldChar w:fldCharType="begin"/>
        </w:r>
        <w:r>
          <w:rPr>
            <w:noProof/>
            <w:webHidden/>
          </w:rPr>
          <w:instrText xml:space="preserve"> PAGEREF _Toc170456873 \h </w:instrText>
        </w:r>
        <w:r>
          <w:rPr>
            <w:noProof/>
            <w:webHidden/>
          </w:rPr>
        </w:r>
        <w:r>
          <w:rPr>
            <w:noProof/>
            <w:webHidden/>
          </w:rPr>
          <w:fldChar w:fldCharType="separate"/>
        </w:r>
        <w:r>
          <w:rPr>
            <w:noProof/>
            <w:webHidden/>
          </w:rPr>
          <w:t>4</w:t>
        </w:r>
        <w:r>
          <w:rPr>
            <w:noProof/>
            <w:webHidden/>
          </w:rPr>
          <w:fldChar w:fldCharType="end"/>
        </w:r>
      </w:hyperlink>
    </w:p>
    <w:p w14:paraId="474051E9" w14:textId="4AC3D0B3" w:rsidR="000109B6" w:rsidRDefault="000109B6">
      <w:pPr>
        <w:pStyle w:val="Obsah2"/>
        <w:rPr>
          <w:rFonts w:asciiTheme="minorHAnsi" w:eastAsiaTheme="minorEastAsia" w:hAnsiTheme="minorHAnsi" w:cstheme="minorBidi"/>
          <w:noProof/>
          <w:kern w:val="2"/>
          <w:sz w:val="22"/>
          <w:szCs w:val="22"/>
          <w:lang w:val="cs-CZ" w:eastAsia="cs-CZ"/>
          <w14:ligatures w14:val="standardContextual"/>
        </w:rPr>
      </w:pPr>
      <w:hyperlink w:anchor="_Toc170456874" w:history="1">
        <w:r w:rsidRPr="0037511A">
          <w:rPr>
            <w:rStyle w:val="Hypertextovodkaz"/>
            <w:rFonts w:eastAsiaTheme="majorEastAsia"/>
            <w:noProof/>
          </w:rPr>
          <w:t>3.1</w:t>
        </w:r>
        <w:r>
          <w:rPr>
            <w:rFonts w:asciiTheme="minorHAnsi" w:eastAsiaTheme="minorEastAsia" w:hAnsiTheme="minorHAnsi" w:cstheme="minorBidi"/>
            <w:noProof/>
            <w:kern w:val="2"/>
            <w:sz w:val="22"/>
            <w:szCs w:val="22"/>
            <w:lang w:val="cs-CZ" w:eastAsia="cs-CZ"/>
            <w14:ligatures w14:val="standardContextual"/>
          </w:rPr>
          <w:tab/>
        </w:r>
        <w:r w:rsidRPr="0037511A">
          <w:rPr>
            <w:rStyle w:val="Hypertextovodkaz"/>
            <w:rFonts w:eastAsiaTheme="majorEastAsia"/>
            <w:noProof/>
          </w:rPr>
          <w:t>Invoicing</w:t>
        </w:r>
        <w:r>
          <w:rPr>
            <w:noProof/>
            <w:webHidden/>
          </w:rPr>
          <w:tab/>
        </w:r>
        <w:r>
          <w:rPr>
            <w:noProof/>
            <w:webHidden/>
          </w:rPr>
          <w:fldChar w:fldCharType="begin"/>
        </w:r>
        <w:r>
          <w:rPr>
            <w:noProof/>
            <w:webHidden/>
          </w:rPr>
          <w:instrText xml:space="preserve"> PAGEREF _Toc170456874 \h </w:instrText>
        </w:r>
        <w:r>
          <w:rPr>
            <w:noProof/>
            <w:webHidden/>
          </w:rPr>
        </w:r>
        <w:r>
          <w:rPr>
            <w:noProof/>
            <w:webHidden/>
          </w:rPr>
          <w:fldChar w:fldCharType="separate"/>
        </w:r>
        <w:r>
          <w:rPr>
            <w:noProof/>
            <w:webHidden/>
          </w:rPr>
          <w:t>4</w:t>
        </w:r>
        <w:r>
          <w:rPr>
            <w:noProof/>
            <w:webHidden/>
          </w:rPr>
          <w:fldChar w:fldCharType="end"/>
        </w:r>
      </w:hyperlink>
    </w:p>
    <w:p w14:paraId="09931FA7" w14:textId="693A62E4" w:rsidR="000109B6" w:rsidRDefault="000109B6">
      <w:pPr>
        <w:pStyle w:val="Obsah2"/>
        <w:rPr>
          <w:rFonts w:asciiTheme="minorHAnsi" w:eastAsiaTheme="minorEastAsia" w:hAnsiTheme="minorHAnsi" w:cstheme="minorBidi"/>
          <w:noProof/>
          <w:kern w:val="2"/>
          <w:sz w:val="22"/>
          <w:szCs w:val="22"/>
          <w:lang w:val="cs-CZ" w:eastAsia="cs-CZ"/>
          <w14:ligatures w14:val="standardContextual"/>
        </w:rPr>
      </w:pPr>
      <w:hyperlink w:anchor="_Toc170456875" w:history="1">
        <w:r w:rsidRPr="0037511A">
          <w:rPr>
            <w:rStyle w:val="Hypertextovodkaz"/>
            <w:rFonts w:eastAsiaTheme="majorEastAsia"/>
            <w:noProof/>
          </w:rPr>
          <w:t>3.2</w:t>
        </w:r>
        <w:r>
          <w:rPr>
            <w:rFonts w:asciiTheme="minorHAnsi" w:eastAsiaTheme="minorEastAsia" w:hAnsiTheme="minorHAnsi" w:cstheme="minorBidi"/>
            <w:noProof/>
            <w:kern w:val="2"/>
            <w:sz w:val="22"/>
            <w:szCs w:val="22"/>
            <w:lang w:val="cs-CZ" w:eastAsia="cs-CZ"/>
            <w14:ligatures w14:val="standardContextual"/>
          </w:rPr>
          <w:tab/>
        </w:r>
        <w:r w:rsidRPr="0037511A">
          <w:rPr>
            <w:rStyle w:val="Hypertextovodkaz"/>
            <w:rFonts w:eastAsiaTheme="majorEastAsia"/>
            <w:noProof/>
          </w:rPr>
          <w:t>Transmission of invoices</w:t>
        </w:r>
        <w:r>
          <w:rPr>
            <w:noProof/>
            <w:webHidden/>
          </w:rPr>
          <w:tab/>
        </w:r>
        <w:r>
          <w:rPr>
            <w:noProof/>
            <w:webHidden/>
          </w:rPr>
          <w:fldChar w:fldCharType="begin"/>
        </w:r>
        <w:r>
          <w:rPr>
            <w:noProof/>
            <w:webHidden/>
          </w:rPr>
          <w:instrText xml:space="preserve"> PAGEREF _Toc170456875 \h </w:instrText>
        </w:r>
        <w:r>
          <w:rPr>
            <w:noProof/>
            <w:webHidden/>
          </w:rPr>
        </w:r>
        <w:r>
          <w:rPr>
            <w:noProof/>
            <w:webHidden/>
          </w:rPr>
          <w:fldChar w:fldCharType="separate"/>
        </w:r>
        <w:r>
          <w:rPr>
            <w:noProof/>
            <w:webHidden/>
          </w:rPr>
          <w:t>4</w:t>
        </w:r>
        <w:r>
          <w:rPr>
            <w:noProof/>
            <w:webHidden/>
          </w:rPr>
          <w:fldChar w:fldCharType="end"/>
        </w:r>
      </w:hyperlink>
    </w:p>
    <w:p w14:paraId="6C32127F" w14:textId="099CC315" w:rsidR="000109B6" w:rsidRDefault="000109B6">
      <w:pPr>
        <w:pStyle w:val="Obsah2"/>
        <w:rPr>
          <w:rFonts w:asciiTheme="minorHAnsi" w:eastAsiaTheme="minorEastAsia" w:hAnsiTheme="minorHAnsi" w:cstheme="minorBidi"/>
          <w:noProof/>
          <w:kern w:val="2"/>
          <w:sz w:val="22"/>
          <w:szCs w:val="22"/>
          <w:lang w:val="cs-CZ" w:eastAsia="cs-CZ"/>
          <w14:ligatures w14:val="standardContextual"/>
        </w:rPr>
      </w:pPr>
      <w:hyperlink w:anchor="_Toc170456876" w:history="1">
        <w:r w:rsidRPr="0037511A">
          <w:rPr>
            <w:rStyle w:val="Hypertextovodkaz"/>
            <w:rFonts w:eastAsiaTheme="majorEastAsia"/>
            <w:noProof/>
          </w:rPr>
          <w:t>3.3</w:t>
        </w:r>
        <w:r>
          <w:rPr>
            <w:rFonts w:asciiTheme="minorHAnsi" w:eastAsiaTheme="minorEastAsia" w:hAnsiTheme="minorHAnsi" w:cstheme="minorBidi"/>
            <w:noProof/>
            <w:kern w:val="2"/>
            <w:sz w:val="22"/>
            <w:szCs w:val="22"/>
            <w:lang w:val="cs-CZ" w:eastAsia="cs-CZ"/>
            <w14:ligatures w14:val="standardContextual"/>
          </w:rPr>
          <w:tab/>
        </w:r>
        <w:r w:rsidRPr="0037511A">
          <w:rPr>
            <w:rStyle w:val="Hypertextovodkaz"/>
            <w:rFonts w:eastAsiaTheme="majorEastAsia"/>
            <w:noProof/>
          </w:rPr>
          <w:t>Payment schedule</w:t>
        </w:r>
        <w:r>
          <w:rPr>
            <w:noProof/>
            <w:webHidden/>
          </w:rPr>
          <w:tab/>
        </w:r>
        <w:r>
          <w:rPr>
            <w:noProof/>
            <w:webHidden/>
          </w:rPr>
          <w:fldChar w:fldCharType="begin"/>
        </w:r>
        <w:r>
          <w:rPr>
            <w:noProof/>
            <w:webHidden/>
          </w:rPr>
          <w:instrText xml:space="preserve"> PAGEREF _Toc170456876 \h </w:instrText>
        </w:r>
        <w:r>
          <w:rPr>
            <w:noProof/>
            <w:webHidden/>
          </w:rPr>
        </w:r>
        <w:r>
          <w:rPr>
            <w:noProof/>
            <w:webHidden/>
          </w:rPr>
          <w:fldChar w:fldCharType="separate"/>
        </w:r>
        <w:r>
          <w:rPr>
            <w:noProof/>
            <w:webHidden/>
          </w:rPr>
          <w:t>4</w:t>
        </w:r>
        <w:r>
          <w:rPr>
            <w:noProof/>
            <w:webHidden/>
          </w:rPr>
          <w:fldChar w:fldCharType="end"/>
        </w:r>
      </w:hyperlink>
    </w:p>
    <w:p w14:paraId="57FC8141" w14:textId="48127A25" w:rsidR="000109B6" w:rsidRDefault="000109B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456877" w:history="1">
        <w:r w:rsidRPr="0037511A">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37511A">
          <w:rPr>
            <w:rStyle w:val="Hypertextovodkaz"/>
            <w:rFonts w:eastAsiaTheme="majorEastAsia"/>
            <w:noProof/>
          </w:rPr>
          <w:t>Contract Amount summary</w:t>
        </w:r>
        <w:r>
          <w:rPr>
            <w:noProof/>
            <w:webHidden/>
          </w:rPr>
          <w:tab/>
        </w:r>
        <w:r>
          <w:rPr>
            <w:noProof/>
            <w:webHidden/>
          </w:rPr>
          <w:fldChar w:fldCharType="begin"/>
        </w:r>
        <w:r>
          <w:rPr>
            <w:noProof/>
            <w:webHidden/>
          </w:rPr>
          <w:instrText xml:space="preserve"> PAGEREF _Toc170456877 \h </w:instrText>
        </w:r>
        <w:r>
          <w:rPr>
            <w:noProof/>
            <w:webHidden/>
          </w:rPr>
        </w:r>
        <w:r>
          <w:rPr>
            <w:noProof/>
            <w:webHidden/>
          </w:rPr>
          <w:fldChar w:fldCharType="separate"/>
        </w:r>
        <w:r>
          <w:rPr>
            <w:noProof/>
            <w:webHidden/>
          </w:rPr>
          <w:t>7</w:t>
        </w:r>
        <w:r>
          <w:rPr>
            <w:noProof/>
            <w:webHidden/>
          </w:rPr>
          <w:fldChar w:fldCharType="end"/>
        </w:r>
      </w:hyperlink>
    </w:p>
    <w:p w14:paraId="0CF782D8" w14:textId="6B47ACBD" w:rsidR="000109B6" w:rsidRDefault="000109B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456878" w:history="1">
        <w:r w:rsidRPr="0037511A">
          <w:rPr>
            <w:rStyle w:val="Hypertextovodkaz"/>
            <w:rFonts w:eastAsiaTheme="majorEastAsia"/>
            <w:noProof/>
          </w:rPr>
          <w:t>5.</w:t>
        </w:r>
        <w:r>
          <w:rPr>
            <w:rFonts w:asciiTheme="minorHAnsi" w:eastAsiaTheme="minorEastAsia" w:hAnsiTheme="minorHAnsi" w:cstheme="minorBidi"/>
            <w:b w:val="0"/>
            <w:noProof/>
            <w:kern w:val="2"/>
            <w:sz w:val="22"/>
            <w:szCs w:val="22"/>
            <w:lang w:val="cs-CZ" w:eastAsia="cs-CZ"/>
            <w14:ligatures w14:val="standardContextual"/>
          </w:rPr>
          <w:tab/>
        </w:r>
        <w:r w:rsidRPr="0037511A">
          <w:rPr>
            <w:rStyle w:val="Hypertextovodkaz"/>
            <w:rFonts w:eastAsiaTheme="majorEastAsia"/>
            <w:noProof/>
          </w:rPr>
          <w:t>Contract Amount specification</w:t>
        </w:r>
        <w:r>
          <w:rPr>
            <w:noProof/>
            <w:webHidden/>
          </w:rPr>
          <w:tab/>
        </w:r>
        <w:r>
          <w:rPr>
            <w:noProof/>
            <w:webHidden/>
          </w:rPr>
          <w:fldChar w:fldCharType="begin"/>
        </w:r>
        <w:r>
          <w:rPr>
            <w:noProof/>
            <w:webHidden/>
          </w:rPr>
          <w:instrText xml:space="preserve"> PAGEREF _Toc170456878 \h </w:instrText>
        </w:r>
        <w:r>
          <w:rPr>
            <w:noProof/>
            <w:webHidden/>
          </w:rPr>
        </w:r>
        <w:r>
          <w:rPr>
            <w:noProof/>
            <w:webHidden/>
          </w:rPr>
          <w:fldChar w:fldCharType="separate"/>
        </w:r>
        <w:r>
          <w:rPr>
            <w:noProof/>
            <w:webHidden/>
          </w:rPr>
          <w:t>8</w:t>
        </w:r>
        <w:r>
          <w:rPr>
            <w:noProof/>
            <w:webHidden/>
          </w:rPr>
          <w:fldChar w:fldCharType="end"/>
        </w:r>
      </w:hyperlink>
    </w:p>
    <w:p w14:paraId="0E633EFC" w14:textId="635BA5CD" w:rsidR="000109B6" w:rsidRDefault="000109B6">
      <w:pPr>
        <w:pStyle w:val="Obsah2"/>
        <w:rPr>
          <w:rFonts w:asciiTheme="minorHAnsi" w:eastAsiaTheme="minorEastAsia" w:hAnsiTheme="minorHAnsi" w:cstheme="minorBidi"/>
          <w:noProof/>
          <w:kern w:val="2"/>
          <w:sz w:val="22"/>
          <w:szCs w:val="22"/>
          <w:lang w:val="cs-CZ" w:eastAsia="cs-CZ"/>
          <w14:ligatures w14:val="standardContextual"/>
        </w:rPr>
      </w:pPr>
      <w:hyperlink w:anchor="_Toc170456879" w:history="1">
        <w:r w:rsidRPr="0037511A">
          <w:rPr>
            <w:rStyle w:val="Hypertextovodkaz"/>
            <w:rFonts w:eastAsiaTheme="majorEastAsia"/>
            <w:noProof/>
          </w:rPr>
          <w:t>5.1</w:t>
        </w:r>
        <w:r>
          <w:rPr>
            <w:rFonts w:asciiTheme="minorHAnsi" w:eastAsiaTheme="minorEastAsia" w:hAnsiTheme="minorHAnsi" w:cstheme="minorBidi"/>
            <w:noProof/>
            <w:kern w:val="2"/>
            <w:sz w:val="22"/>
            <w:szCs w:val="22"/>
            <w:lang w:val="cs-CZ" w:eastAsia="cs-CZ"/>
            <w14:ligatures w14:val="standardContextual"/>
          </w:rPr>
          <w:tab/>
        </w:r>
        <w:r w:rsidRPr="0037511A">
          <w:rPr>
            <w:rStyle w:val="Hypertextovodkaz"/>
            <w:rFonts w:eastAsiaTheme="majorEastAsia"/>
            <w:noProof/>
          </w:rPr>
          <w:t>Scope of Contract Object</w:t>
        </w:r>
        <w:r>
          <w:rPr>
            <w:noProof/>
            <w:webHidden/>
          </w:rPr>
          <w:tab/>
        </w:r>
        <w:r>
          <w:rPr>
            <w:noProof/>
            <w:webHidden/>
          </w:rPr>
          <w:fldChar w:fldCharType="begin"/>
        </w:r>
        <w:r>
          <w:rPr>
            <w:noProof/>
            <w:webHidden/>
          </w:rPr>
          <w:instrText xml:space="preserve"> PAGEREF _Toc170456879 \h </w:instrText>
        </w:r>
        <w:r>
          <w:rPr>
            <w:noProof/>
            <w:webHidden/>
          </w:rPr>
        </w:r>
        <w:r>
          <w:rPr>
            <w:noProof/>
            <w:webHidden/>
          </w:rPr>
          <w:fldChar w:fldCharType="separate"/>
        </w:r>
        <w:r>
          <w:rPr>
            <w:noProof/>
            <w:webHidden/>
          </w:rPr>
          <w:t>8</w:t>
        </w:r>
        <w:r>
          <w:rPr>
            <w:noProof/>
            <w:webHidden/>
          </w:rPr>
          <w:fldChar w:fldCharType="end"/>
        </w:r>
      </w:hyperlink>
    </w:p>
    <w:p w14:paraId="10740AF6" w14:textId="2951810D" w:rsidR="000109B6" w:rsidRDefault="000109B6">
      <w:pPr>
        <w:pStyle w:val="Obsah2"/>
        <w:rPr>
          <w:rFonts w:asciiTheme="minorHAnsi" w:eastAsiaTheme="minorEastAsia" w:hAnsiTheme="minorHAnsi" w:cstheme="minorBidi"/>
          <w:noProof/>
          <w:kern w:val="2"/>
          <w:sz w:val="22"/>
          <w:szCs w:val="22"/>
          <w:lang w:val="cs-CZ" w:eastAsia="cs-CZ"/>
          <w14:ligatures w14:val="standardContextual"/>
        </w:rPr>
      </w:pPr>
      <w:hyperlink w:anchor="_Toc170456880" w:history="1">
        <w:r w:rsidRPr="0037511A">
          <w:rPr>
            <w:rStyle w:val="Hypertextovodkaz"/>
            <w:rFonts w:eastAsiaTheme="majorEastAsia"/>
            <w:noProof/>
          </w:rPr>
          <w:t>5.2</w:t>
        </w:r>
        <w:r>
          <w:rPr>
            <w:rFonts w:asciiTheme="minorHAnsi" w:eastAsiaTheme="minorEastAsia" w:hAnsiTheme="minorHAnsi" w:cstheme="minorBidi"/>
            <w:noProof/>
            <w:kern w:val="2"/>
            <w:sz w:val="22"/>
            <w:szCs w:val="22"/>
            <w:lang w:val="cs-CZ" w:eastAsia="cs-CZ"/>
            <w14:ligatures w14:val="standardContextual"/>
          </w:rPr>
          <w:tab/>
        </w:r>
        <w:r w:rsidRPr="0037511A">
          <w:rPr>
            <w:rStyle w:val="Hypertextovodkaz"/>
            <w:rFonts w:eastAsiaTheme="majorEastAsia"/>
            <w:noProof/>
          </w:rPr>
          <w:t>Options</w:t>
        </w:r>
        <w:r>
          <w:rPr>
            <w:noProof/>
            <w:webHidden/>
          </w:rPr>
          <w:tab/>
        </w:r>
        <w:r>
          <w:rPr>
            <w:noProof/>
            <w:webHidden/>
          </w:rPr>
          <w:fldChar w:fldCharType="begin"/>
        </w:r>
        <w:r>
          <w:rPr>
            <w:noProof/>
            <w:webHidden/>
          </w:rPr>
          <w:instrText xml:space="preserve"> PAGEREF _Toc170456880 \h </w:instrText>
        </w:r>
        <w:r>
          <w:rPr>
            <w:noProof/>
            <w:webHidden/>
          </w:rPr>
        </w:r>
        <w:r>
          <w:rPr>
            <w:noProof/>
            <w:webHidden/>
          </w:rPr>
          <w:fldChar w:fldCharType="separate"/>
        </w:r>
        <w:r>
          <w:rPr>
            <w:noProof/>
            <w:webHidden/>
          </w:rPr>
          <w:t>23</w:t>
        </w:r>
        <w:r>
          <w:rPr>
            <w:noProof/>
            <w:webHidden/>
          </w:rPr>
          <w:fldChar w:fldCharType="end"/>
        </w:r>
      </w:hyperlink>
    </w:p>
    <w:p w14:paraId="4ED548CC" w14:textId="0EE2ED98" w:rsidR="000109B6" w:rsidRDefault="000109B6">
      <w:pPr>
        <w:pStyle w:val="Obsah2"/>
        <w:rPr>
          <w:rFonts w:asciiTheme="minorHAnsi" w:eastAsiaTheme="minorEastAsia" w:hAnsiTheme="minorHAnsi" w:cstheme="minorBidi"/>
          <w:noProof/>
          <w:kern w:val="2"/>
          <w:sz w:val="22"/>
          <w:szCs w:val="22"/>
          <w:lang w:val="cs-CZ" w:eastAsia="cs-CZ"/>
          <w14:ligatures w14:val="standardContextual"/>
        </w:rPr>
      </w:pPr>
      <w:hyperlink w:anchor="_Toc170456881" w:history="1">
        <w:r w:rsidRPr="0037511A">
          <w:rPr>
            <w:rStyle w:val="Hypertextovodkaz"/>
            <w:rFonts w:eastAsiaTheme="majorEastAsia"/>
            <w:noProof/>
          </w:rPr>
          <w:t>5.3</w:t>
        </w:r>
        <w:r>
          <w:rPr>
            <w:rFonts w:asciiTheme="minorHAnsi" w:eastAsiaTheme="minorEastAsia" w:hAnsiTheme="minorHAnsi" w:cstheme="minorBidi"/>
            <w:noProof/>
            <w:kern w:val="2"/>
            <w:sz w:val="22"/>
            <w:szCs w:val="22"/>
            <w:lang w:val="cs-CZ" w:eastAsia="cs-CZ"/>
            <w14:ligatures w14:val="standardContextual"/>
          </w:rPr>
          <w:tab/>
        </w:r>
        <w:r w:rsidRPr="0037511A">
          <w:rPr>
            <w:rStyle w:val="Hypertextovodkaz"/>
            <w:rFonts w:eastAsiaTheme="majorEastAsia"/>
            <w:noProof/>
          </w:rPr>
          <w:t>Optional unit prices</w:t>
        </w:r>
        <w:r>
          <w:rPr>
            <w:noProof/>
            <w:webHidden/>
          </w:rPr>
          <w:tab/>
        </w:r>
        <w:r>
          <w:rPr>
            <w:noProof/>
            <w:webHidden/>
          </w:rPr>
          <w:fldChar w:fldCharType="begin"/>
        </w:r>
        <w:r>
          <w:rPr>
            <w:noProof/>
            <w:webHidden/>
          </w:rPr>
          <w:instrText xml:space="preserve"> PAGEREF _Toc170456881 \h </w:instrText>
        </w:r>
        <w:r>
          <w:rPr>
            <w:noProof/>
            <w:webHidden/>
          </w:rPr>
        </w:r>
        <w:r>
          <w:rPr>
            <w:noProof/>
            <w:webHidden/>
          </w:rPr>
          <w:fldChar w:fldCharType="separate"/>
        </w:r>
        <w:r>
          <w:rPr>
            <w:noProof/>
            <w:webHidden/>
          </w:rPr>
          <w:t>23</w:t>
        </w:r>
        <w:r>
          <w:rPr>
            <w:noProof/>
            <w:webHidden/>
          </w:rPr>
          <w:fldChar w:fldCharType="end"/>
        </w:r>
      </w:hyperlink>
    </w:p>
    <w:p w14:paraId="16E1BC0F" w14:textId="6756943F" w:rsidR="00EF693F" w:rsidRPr="00A2415A" w:rsidRDefault="00EF693F" w:rsidP="00593550">
      <w:r w:rsidRPr="00A2415A">
        <w:fldChar w:fldCharType="end"/>
      </w:r>
      <w:bookmarkEnd w:id="59"/>
    </w:p>
    <w:p w14:paraId="6CF84D75" w14:textId="77777777" w:rsidR="00EF693F" w:rsidRPr="00A2415A" w:rsidRDefault="00EF693F" w:rsidP="00936B38">
      <w:pPr>
        <w:sectPr w:rsidR="00EF693F" w:rsidRPr="00A2415A" w:rsidSect="0078220F">
          <w:headerReference w:type="even" r:id="rId16"/>
          <w:headerReference w:type="default" r:id="rId17"/>
          <w:footerReference w:type="default" r:id="rId18"/>
          <w:headerReference w:type="first" r:id="rId19"/>
          <w:pgSz w:w="11907" w:h="16839" w:code="9"/>
          <w:pgMar w:top="1984" w:right="1190" w:bottom="1417" w:left="1757" w:header="947" w:footer="680" w:gutter="0"/>
          <w:pgNumType w:start="1"/>
          <w:cols w:space="708"/>
          <w:docGrid w:linePitch="360"/>
        </w:sectPr>
      </w:pPr>
    </w:p>
    <w:p w14:paraId="742DB263" w14:textId="4675F777" w:rsidR="00F22B73" w:rsidRPr="00A2415A" w:rsidRDefault="00E14365" w:rsidP="00DE4C92">
      <w:pPr>
        <w:pStyle w:val="Nadpis1"/>
      </w:pPr>
      <w:bookmarkStart w:id="60" w:name="_Toc170456868"/>
      <w:r w:rsidRPr="00A2415A">
        <w:lastRenderedPageBreak/>
        <w:t xml:space="preserve">Contract </w:t>
      </w:r>
      <w:r w:rsidR="00A2415A">
        <w:t>A</w:t>
      </w:r>
      <w:r w:rsidRPr="00A2415A">
        <w:t>mount</w:t>
      </w:r>
      <w:bookmarkEnd w:id="60"/>
    </w:p>
    <w:p w14:paraId="3BFD1DD7" w14:textId="7878BCF3" w:rsidR="009108F2" w:rsidRPr="00FA0F01" w:rsidRDefault="009108F2" w:rsidP="009108F2">
      <w:pPr>
        <w:autoSpaceDE w:val="0"/>
        <w:autoSpaceDN w:val="0"/>
        <w:adjustRightInd w:val="0"/>
        <w:spacing w:afterLines="100" w:after="240" w:line="240" w:lineRule="atLeast"/>
        <w:ind w:right="179"/>
        <w:jc w:val="both"/>
      </w:pPr>
      <w:r>
        <w:rPr>
          <w:lang w:val="en-US"/>
        </w:rPr>
        <w:t xml:space="preserve">The </w:t>
      </w:r>
      <w:r w:rsidR="00FE49EA" w:rsidRPr="00A2415A">
        <w:rPr>
          <w:lang w:val="en-US"/>
        </w:rPr>
        <w:t xml:space="preserve">Contract amount for the Contract Object according to the art. 26 of the Contract is in amount </w:t>
      </w:r>
      <w:r w:rsidR="000A348C">
        <w:rPr>
          <w:lang w:val="en-US"/>
        </w:rPr>
        <w:t xml:space="preserve">of CZK, </w:t>
      </w:r>
      <w:r>
        <w:t xml:space="preserve">which, in addition to the facts set out in the Contract, also includes the price of options listed in this appendix (these are not selectable options for negotiation as per Articles 3.1 and 3.9 of the procurement documentation). </w:t>
      </w:r>
      <w:bookmarkStart w:id="61" w:name="_Hlk108384721"/>
      <w:r>
        <w:rPr>
          <w:i/>
          <w:iCs/>
          <w:color w:val="FF0000"/>
        </w:rPr>
        <w:t xml:space="preserve">[ </w:t>
      </w:r>
      <w:r>
        <w:rPr>
          <w:i/>
          <w:iCs/>
          <w:color w:val="FF0000"/>
          <w:highlight w:val="yellow"/>
        </w:rPr>
        <w:t>TO BE ADDED BY THE CONTRACTOR IN THE FINAL TENDER</w:t>
      </w:r>
      <w:r>
        <w:rPr>
          <w:i/>
          <w:iCs/>
          <w:color w:val="FF0000"/>
        </w:rPr>
        <w:t>]</w:t>
      </w:r>
      <w:bookmarkEnd w:id="61"/>
      <w:r>
        <w:t xml:space="preserve"> </w:t>
      </w:r>
    </w:p>
    <w:p w14:paraId="786E8F07" w14:textId="68C6F186" w:rsidR="009108F2" w:rsidRDefault="009108F2" w:rsidP="009108F2">
      <w:pPr>
        <w:autoSpaceDE w:val="0"/>
        <w:autoSpaceDN w:val="0"/>
        <w:adjustRightInd w:val="0"/>
        <w:spacing w:afterLines="100" w:after="240" w:line="240" w:lineRule="atLeast"/>
        <w:ind w:right="179"/>
        <w:jc w:val="both"/>
      </w:pPr>
      <w:r>
        <w:t>If the Employer applies a reserved change according to Article 26.13 of the Contract, the Contract Amount will be considered as the amount specified in the previous Article and reduced by a</w:t>
      </w:r>
      <w:r w:rsidR="00D647AA">
        <w:t> </w:t>
      </w:r>
      <w:r>
        <w:t xml:space="preserve">discount calculated using the procedure according to Article 26.13 of the Contract and this appendix as indicated below. Such an amount is the Contract Amount according to Article 26.1 of the Contract, of which: </w:t>
      </w:r>
    </w:p>
    <w:p w14:paraId="4471FC26" w14:textId="77777777" w:rsidR="009108F2" w:rsidRDefault="009108F2" w:rsidP="009108F2">
      <w:pPr>
        <w:pStyle w:val="Odstavecseseznamem"/>
        <w:numPr>
          <w:ilvl w:val="0"/>
          <w:numId w:val="45"/>
        </w:numPr>
        <w:autoSpaceDE w:val="0"/>
        <w:autoSpaceDN w:val="0"/>
        <w:adjustRightInd w:val="0"/>
        <w:spacing w:afterLines="100" w:after="240" w:line="240" w:lineRule="atLeast"/>
        <w:ind w:right="179"/>
        <w:jc w:val="both"/>
      </w:pPr>
      <w:r>
        <w:t xml:space="preserve">part of the Contract Amount in CZK totals: _________________ </w:t>
      </w:r>
      <w:r>
        <w:rPr>
          <w:i/>
          <w:iCs/>
          <w:color w:val="FF0000"/>
        </w:rPr>
        <w:t xml:space="preserve">[ </w:t>
      </w:r>
      <w:r>
        <w:rPr>
          <w:i/>
          <w:iCs/>
          <w:color w:val="FF0000"/>
          <w:highlight w:val="yellow"/>
        </w:rPr>
        <w:t xml:space="preserve">IN THE FINAL TENDER THE CONTRACTOR WILL CALCULATE THIS PART OF THE CONTRACT AMOUNT USING THE PROCEDURE INDICATED </w:t>
      </w:r>
      <w:proofErr w:type="gramStart"/>
      <w:r>
        <w:rPr>
          <w:i/>
          <w:iCs/>
          <w:color w:val="FF0000"/>
          <w:highlight w:val="yellow"/>
        </w:rPr>
        <w:t>BELOW</w:t>
      </w:r>
      <w:r>
        <w:rPr>
          <w:i/>
          <w:iCs/>
          <w:color w:val="FF0000"/>
        </w:rPr>
        <w:t xml:space="preserve"> ]</w:t>
      </w:r>
      <w:proofErr w:type="gramEnd"/>
      <w:r>
        <w:t xml:space="preserve"> CZK excl. VAT*;    </w:t>
      </w:r>
    </w:p>
    <w:p w14:paraId="63E31A57" w14:textId="77777777" w:rsidR="009108F2" w:rsidRDefault="009108F2" w:rsidP="009108F2">
      <w:pPr>
        <w:pStyle w:val="Odstavecseseznamem"/>
        <w:autoSpaceDE w:val="0"/>
        <w:autoSpaceDN w:val="0"/>
        <w:adjustRightInd w:val="0"/>
        <w:spacing w:line="240" w:lineRule="atLeast"/>
        <w:ind w:left="714" w:right="181"/>
        <w:contextualSpacing w:val="0"/>
        <w:jc w:val="both"/>
      </w:pPr>
    </w:p>
    <w:p w14:paraId="1A7661F6" w14:textId="77777777" w:rsidR="009108F2" w:rsidRDefault="009108F2" w:rsidP="009108F2">
      <w:pPr>
        <w:pStyle w:val="Odstavecseseznamem"/>
        <w:numPr>
          <w:ilvl w:val="0"/>
          <w:numId w:val="44"/>
        </w:numPr>
        <w:autoSpaceDE w:val="0"/>
        <w:autoSpaceDN w:val="0"/>
        <w:adjustRightInd w:val="0"/>
        <w:spacing w:afterLines="100" w:after="240" w:line="240" w:lineRule="atLeast"/>
        <w:ind w:right="179"/>
        <w:jc w:val="both"/>
      </w:pPr>
      <w:r>
        <w:t xml:space="preserve">part of the Contract Amount in EUR totals: EUR </w:t>
      </w:r>
      <w:proofErr w:type="gramStart"/>
      <w:r>
        <w:t>60,000,000  excl.</w:t>
      </w:r>
      <w:proofErr w:type="gramEnd"/>
      <w:r>
        <w:t xml:space="preserve"> VAT. </w:t>
      </w:r>
      <w:r>
        <w:rPr>
          <w:i/>
          <w:iCs/>
          <w:color w:val="FF0000"/>
        </w:rPr>
        <w:t xml:space="preserve">[ </w:t>
      </w:r>
      <w:r>
        <w:rPr>
          <w:i/>
          <w:iCs/>
          <w:color w:val="FF0000"/>
          <w:highlight w:val="yellow"/>
        </w:rPr>
        <w:t>THE EMPLOYER MAY SPECIFY THE ABOVE AMOUNT IN THE INVITATION TO SUBMIT THE FINAL TENDERS</w:t>
      </w:r>
      <w:r>
        <w:rPr>
          <w:i/>
          <w:iCs/>
          <w:color w:val="FF0000"/>
        </w:rPr>
        <w:t xml:space="preserve"> ]</w:t>
      </w:r>
    </w:p>
    <w:p w14:paraId="4A98D27D" w14:textId="77777777" w:rsidR="009108F2" w:rsidRDefault="009108F2" w:rsidP="009108F2">
      <w:pPr>
        <w:autoSpaceDE w:val="0"/>
        <w:autoSpaceDN w:val="0"/>
        <w:adjustRightInd w:val="0"/>
        <w:spacing w:afterLines="100" w:after="240" w:line="240" w:lineRule="atLeast"/>
        <w:ind w:right="179"/>
        <w:jc w:val="both"/>
      </w:pPr>
      <w:r>
        <w:t xml:space="preserve">* for the purposes of calculating d the total Contract Amount after applying the Employer's reserved change to pay a part of the Contract Amount in EUR according to Article 26.13 of the Contract, the rate of  Česká </w:t>
      </w:r>
      <w:proofErr w:type="spellStart"/>
      <w:r>
        <w:t>národní</w:t>
      </w:r>
      <w:proofErr w:type="spellEnd"/>
      <w:r>
        <w:t xml:space="preserve"> </w:t>
      </w:r>
      <w:proofErr w:type="spellStart"/>
      <w:r>
        <w:t>banka</w:t>
      </w:r>
      <w:proofErr w:type="spellEnd"/>
      <w:r>
        <w:t xml:space="preserve"> will be used to convert the part of the Contract Amount in EUR to CZK </w:t>
      </w:r>
      <w:r>
        <w:rPr>
          <w:i/>
          <w:iCs/>
          <w:color w:val="FF0000"/>
        </w:rPr>
        <w:t>[</w:t>
      </w:r>
      <w:r>
        <w:rPr>
          <w:highlight w:val="yellow"/>
        </w:rPr>
        <w:t>TO BE ADDED BY THE CONTRACTOR IN THE FINAL TENDER GIVEN THE VOLUME OF FUNDS IN EUR AND THEN IN THE FINAL TENDER</w:t>
      </w:r>
      <w:r>
        <w:rPr>
          <w:i/>
          <w:iCs/>
          <w:color w:val="FF0000"/>
        </w:rPr>
        <w:t>]</w:t>
      </w:r>
      <w:r>
        <w:t xml:space="preserve"> , which  will be set  at the mean EUR/CZK market exchange rate announced by Česká </w:t>
      </w:r>
      <w:proofErr w:type="spellStart"/>
      <w:r>
        <w:t>národní</w:t>
      </w:r>
      <w:proofErr w:type="spellEnd"/>
      <w:r>
        <w:t xml:space="preserve"> bank in the period of 10 business days before the Contractor's final tender has been submitted. </w:t>
      </w:r>
    </w:p>
    <w:p w14:paraId="63CFE11F" w14:textId="77777777" w:rsidR="009108F2" w:rsidRDefault="009108F2" w:rsidP="009108F2">
      <w:pPr>
        <w:autoSpaceDE w:val="0"/>
        <w:autoSpaceDN w:val="0"/>
        <w:adjustRightInd w:val="0"/>
        <w:spacing w:line="240" w:lineRule="atLeast"/>
        <w:ind w:right="181"/>
        <w:jc w:val="both"/>
      </w:pPr>
      <w:r>
        <w:t xml:space="preserve">If a part of the Contract Amount is paid in EUR, the Contractor will provide a discount of the Contract Amount using a procedure according to Article 26.13 of the Contract in the amount </w:t>
      </w:r>
      <w:proofErr w:type="gramStart"/>
      <w:r>
        <w:t>of  CZK</w:t>
      </w:r>
      <w:proofErr w:type="gramEnd"/>
      <w:r>
        <w:t xml:space="preserve"> ______________ </w:t>
      </w:r>
      <w:r>
        <w:rPr>
          <w:i/>
          <w:iCs/>
          <w:color w:val="FF0000"/>
        </w:rPr>
        <w:t xml:space="preserve">[ </w:t>
      </w:r>
      <w:r>
        <w:rPr>
          <w:i/>
          <w:iCs/>
          <w:color w:val="FF0000"/>
          <w:highlight w:val="yellow"/>
        </w:rPr>
        <w:t>TO BE ADDED BY THE CONTRACTOR IN THE FINAL TENDER WITH REGARD TO THE EUR FINANCING</w:t>
      </w:r>
      <w:r>
        <w:rPr>
          <w:i/>
          <w:iCs/>
          <w:color w:val="FF0000"/>
        </w:rPr>
        <w:t>]</w:t>
      </w:r>
      <w:r>
        <w:t xml:space="preserve"> excl. VAT. For the purpose of converting the discount to CZK, the Contractor shall use the rate announced by Česká </w:t>
      </w:r>
      <w:proofErr w:type="spellStart"/>
      <w:r>
        <w:t>národní</w:t>
      </w:r>
      <w:proofErr w:type="spellEnd"/>
      <w:r>
        <w:t xml:space="preserve"> </w:t>
      </w:r>
      <w:proofErr w:type="spellStart"/>
      <w:r>
        <w:t>banka</w:t>
      </w:r>
      <w:proofErr w:type="spellEnd"/>
      <w:r>
        <w:t xml:space="preserve"> as stated above, </w:t>
      </w:r>
      <w:proofErr w:type="gramStart"/>
      <w:r>
        <w:t>which  will</w:t>
      </w:r>
      <w:proofErr w:type="gramEnd"/>
      <w:r>
        <w:t xml:space="preserve"> be set at the mean EUR/CZK market exchange rate announced by Česká </w:t>
      </w:r>
      <w:proofErr w:type="spellStart"/>
      <w:r>
        <w:t>národní</w:t>
      </w:r>
      <w:proofErr w:type="spellEnd"/>
      <w:r>
        <w:t xml:space="preserve"> bank in the period of 10 business days before the Contractor's final tender has been submitted;  </w:t>
      </w:r>
    </w:p>
    <w:p w14:paraId="38FC48B0" w14:textId="77777777" w:rsidR="009108F2" w:rsidRDefault="009108F2" w:rsidP="009108F2">
      <w:pPr>
        <w:tabs>
          <w:tab w:val="left" w:pos="567"/>
        </w:tabs>
        <w:spacing w:line="240" w:lineRule="auto"/>
        <w:rPr>
          <w:lang w:val="en-US"/>
        </w:rPr>
      </w:pPr>
    </w:p>
    <w:p w14:paraId="417D6D64" w14:textId="77777777" w:rsidR="009108F2" w:rsidRPr="00FA0F01" w:rsidRDefault="009108F2" w:rsidP="009108F2">
      <w:pPr>
        <w:autoSpaceDE w:val="0"/>
        <w:autoSpaceDN w:val="0"/>
        <w:adjustRightInd w:val="0"/>
        <w:spacing w:afterLines="100" w:after="240" w:line="240" w:lineRule="atLeast"/>
        <w:ind w:right="179"/>
        <w:jc w:val="both"/>
      </w:pPr>
      <w:r>
        <w:t xml:space="preserve">The Contractor undertakes to adhere to the payment schedule specified below. </w:t>
      </w:r>
    </w:p>
    <w:p w14:paraId="03DA6CEC" w14:textId="77777777" w:rsidR="009108F2" w:rsidRDefault="009108F2" w:rsidP="009108F2">
      <w:pPr>
        <w:autoSpaceDE w:val="0"/>
        <w:autoSpaceDN w:val="0"/>
        <w:adjustRightInd w:val="0"/>
        <w:spacing w:afterLines="100" w:after="240" w:line="240" w:lineRule="atLeast"/>
        <w:ind w:right="179"/>
        <w:jc w:val="both"/>
      </w:pPr>
      <w:r>
        <w:t xml:space="preserve">If the Employer fails to apply the reserved change according to Article 26.13 of the Contract, the actual percentage </w:t>
      </w:r>
      <w:proofErr w:type="gramStart"/>
      <w:r>
        <w:t>amount</w:t>
      </w:r>
      <w:proofErr w:type="gramEnd"/>
      <w:r>
        <w:t xml:space="preserve"> of individual payments according to the payment schedule specified in Article 3.3 of this Appendix will be set as half of the sum of the percentage values of payments denominated in CZK and EUR in Article 3.3 Payment Schedule.  </w:t>
      </w:r>
    </w:p>
    <w:p w14:paraId="1A777749" w14:textId="6D915A2C" w:rsidR="000A348C" w:rsidRPr="00A2415A" w:rsidRDefault="000A348C" w:rsidP="009108F2">
      <w:pPr>
        <w:autoSpaceDE w:val="0"/>
        <w:autoSpaceDN w:val="0"/>
        <w:adjustRightInd w:val="0"/>
        <w:spacing w:afterLines="100" w:after="240" w:line="240" w:lineRule="atLeast"/>
        <w:ind w:right="179"/>
        <w:jc w:val="both"/>
        <w:rPr>
          <w:lang w:val="en-US"/>
        </w:rPr>
      </w:pPr>
    </w:p>
    <w:p w14:paraId="4A6B6523" w14:textId="77777777" w:rsidR="00FE49EA" w:rsidRPr="00A2415A" w:rsidRDefault="00FE49EA" w:rsidP="00F22B73">
      <w:pPr>
        <w:tabs>
          <w:tab w:val="left" w:pos="567"/>
        </w:tabs>
        <w:spacing w:line="240" w:lineRule="auto"/>
        <w:rPr>
          <w:lang w:val="en-US"/>
        </w:rPr>
      </w:pPr>
    </w:p>
    <w:p w14:paraId="5C541513" w14:textId="1414E095" w:rsidR="00F22B73" w:rsidRPr="00A2415A" w:rsidRDefault="000A348C" w:rsidP="00DE4C92">
      <w:pPr>
        <w:spacing w:afterLines="100" w:after="240" w:line="240" w:lineRule="atLeast"/>
        <w:jc w:val="both"/>
        <w:rPr>
          <w:lang w:val="en-US"/>
        </w:rPr>
      </w:pPr>
      <w:r>
        <w:rPr>
          <w:lang w:val="en-US"/>
        </w:rPr>
        <w:t xml:space="preserve">The </w:t>
      </w:r>
      <w:r w:rsidR="00FE49EA" w:rsidRPr="00A2415A">
        <w:rPr>
          <w:lang w:val="en-US"/>
        </w:rPr>
        <w:t>Contractor</w:t>
      </w:r>
      <w:r w:rsidR="00F22B73" w:rsidRPr="00A2415A">
        <w:rPr>
          <w:lang w:val="en-US"/>
        </w:rPr>
        <w:t xml:space="preserve"> guarantee</w:t>
      </w:r>
      <w:r w:rsidR="00FE49EA" w:rsidRPr="00A2415A">
        <w:rPr>
          <w:lang w:val="en-US"/>
        </w:rPr>
        <w:t>s</w:t>
      </w:r>
      <w:r w:rsidR="00F22B73" w:rsidRPr="00A2415A">
        <w:rPr>
          <w:lang w:val="en-US"/>
        </w:rPr>
        <w:t xml:space="preserve">, that </w:t>
      </w:r>
      <w:r>
        <w:rPr>
          <w:lang w:val="en-US"/>
        </w:rPr>
        <w:t>he</w:t>
      </w:r>
      <w:r w:rsidR="00FE49EA" w:rsidRPr="00A2415A">
        <w:rPr>
          <w:lang w:val="en-US"/>
        </w:rPr>
        <w:t xml:space="preserve"> included in its Tender, to the extent described, all costs associated with its obligation to perform the Contract Object properly and on the time.</w:t>
      </w:r>
    </w:p>
    <w:p w14:paraId="3B6B71F1" w14:textId="18FEDD10" w:rsidR="00FE49EA" w:rsidRPr="00A2415A" w:rsidRDefault="000A348C" w:rsidP="00DE4C92">
      <w:pPr>
        <w:spacing w:afterLines="100" w:after="240" w:line="240" w:lineRule="atLeast"/>
        <w:jc w:val="both"/>
        <w:rPr>
          <w:lang w:val="bg-BG"/>
        </w:rPr>
      </w:pPr>
      <w:r>
        <w:rPr>
          <w:lang w:val="en-US"/>
        </w:rPr>
        <w:t xml:space="preserve">The </w:t>
      </w:r>
      <w:r w:rsidR="00FE49EA" w:rsidRPr="00A2415A">
        <w:rPr>
          <w:lang w:val="en-US"/>
        </w:rPr>
        <w:t xml:space="preserve">Contractor confirms, that Contract amount </w:t>
      </w:r>
      <w:r w:rsidR="00AD13A6" w:rsidRPr="00A2415A">
        <w:rPr>
          <w:lang w:val="en-US"/>
        </w:rPr>
        <w:t>for</w:t>
      </w:r>
      <w:r w:rsidR="00FE49EA" w:rsidRPr="00A2415A">
        <w:rPr>
          <w:lang w:val="en-US"/>
        </w:rPr>
        <w:t xml:space="preserve"> the Contract Object</w:t>
      </w:r>
      <w:r w:rsidR="00AD13A6" w:rsidRPr="00A2415A">
        <w:rPr>
          <w:lang w:val="en-US"/>
        </w:rPr>
        <w:t xml:space="preserve"> includes all associated costs for design, construction works, contingencies, price for equipment supply and installation and price for non-construction activities related to the Contract Object implementation, which will be implemented according the Contract</w:t>
      </w:r>
      <w:r w:rsidR="00AD13A6" w:rsidRPr="00A2415A">
        <w:rPr>
          <w:lang w:val="bg-BG"/>
        </w:rPr>
        <w:t>.</w:t>
      </w:r>
      <w:r w:rsidR="00FE49EA" w:rsidRPr="00A2415A">
        <w:rPr>
          <w:lang w:val="en-US"/>
        </w:rPr>
        <w:t xml:space="preserve"> </w:t>
      </w:r>
    </w:p>
    <w:p w14:paraId="01050F3E" w14:textId="02F4DEAE" w:rsidR="00F22B73" w:rsidRPr="00A2415A" w:rsidRDefault="00073CCD" w:rsidP="0092532C">
      <w:pPr>
        <w:spacing w:afterLines="100" w:after="240" w:line="240" w:lineRule="atLeast"/>
        <w:jc w:val="both"/>
        <w:rPr>
          <w:lang w:val="en-US"/>
        </w:rPr>
      </w:pPr>
      <w:r>
        <w:rPr>
          <w:lang w:val="en-US"/>
        </w:rPr>
        <w:lastRenderedPageBreak/>
        <w:t xml:space="preserve">The </w:t>
      </w:r>
      <w:r w:rsidR="00AD13A6" w:rsidRPr="00A2415A">
        <w:rPr>
          <w:lang w:val="en-US"/>
        </w:rPr>
        <w:t>Contractor</w:t>
      </w:r>
      <w:r w:rsidR="00F22B73" w:rsidRPr="00A2415A">
        <w:rPr>
          <w:lang w:val="en-US"/>
        </w:rPr>
        <w:t xml:space="preserve"> guarantee</w:t>
      </w:r>
      <w:r w:rsidR="00AD13A6" w:rsidRPr="00A2415A">
        <w:rPr>
          <w:lang w:val="en-US"/>
        </w:rPr>
        <w:t>s</w:t>
      </w:r>
      <w:r w:rsidR="00F22B73" w:rsidRPr="00A2415A">
        <w:rPr>
          <w:lang w:val="en-US"/>
        </w:rPr>
        <w:t xml:space="preserve">, </w:t>
      </w:r>
      <w:r w:rsidR="00AD13A6" w:rsidRPr="00A2415A">
        <w:rPr>
          <w:lang w:val="en-US"/>
        </w:rPr>
        <w:t>that he is</w:t>
      </w:r>
      <w:r w:rsidR="00F22B73" w:rsidRPr="00A2415A">
        <w:rPr>
          <w:lang w:val="en-US"/>
        </w:rPr>
        <w:t xml:space="preserve"> able to implement the </w:t>
      </w:r>
      <w:r w:rsidR="00AD13A6" w:rsidRPr="00A2415A">
        <w:rPr>
          <w:lang w:val="en-US"/>
        </w:rPr>
        <w:t>Contract Object</w:t>
      </w:r>
      <w:r w:rsidR="00F22B73" w:rsidRPr="00A2415A">
        <w:rPr>
          <w:lang w:val="en-US"/>
        </w:rPr>
        <w:t xml:space="preserve"> in the needed quality and in full compliance with this </w:t>
      </w:r>
      <w:r w:rsidR="00AD13A6" w:rsidRPr="00A2415A">
        <w:rPr>
          <w:lang w:val="en-US"/>
        </w:rPr>
        <w:t>Tender</w:t>
      </w:r>
      <w:r w:rsidR="00F22B73" w:rsidRPr="00A2415A">
        <w:rPr>
          <w:lang w:val="en-US"/>
        </w:rPr>
        <w:t xml:space="preserve">. </w:t>
      </w:r>
    </w:p>
    <w:p w14:paraId="348EC362" w14:textId="77777777" w:rsidR="0092532C" w:rsidRPr="00A2415A" w:rsidRDefault="0092532C" w:rsidP="00DE4C92">
      <w:pPr>
        <w:spacing w:afterLines="100" w:after="240" w:line="240" w:lineRule="atLeast"/>
        <w:jc w:val="both"/>
        <w:rPr>
          <w:lang w:val="bg-BG"/>
        </w:rPr>
      </w:pPr>
    </w:p>
    <w:p w14:paraId="64E7F89C" w14:textId="0F713E32" w:rsidR="00F22B73" w:rsidRPr="00A2415A" w:rsidRDefault="00F22B73" w:rsidP="00DE4C92">
      <w:pPr>
        <w:pStyle w:val="Nadpis1"/>
      </w:pPr>
      <w:bookmarkStart w:id="62" w:name="_Toc384640049"/>
      <w:bookmarkStart w:id="63" w:name="_Toc170456869"/>
      <w:r w:rsidRPr="00A2415A">
        <w:t xml:space="preserve">Price </w:t>
      </w:r>
      <w:r w:rsidR="00A2415A">
        <w:t>s</w:t>
      </w:r>
      <w:r w:rsidRPr="00A2415A">
        <w:t>pecification</w:t>
      </w:r>
      <w:bookmarkEnd w:id="62"/>
      <w:bookmarkEnd w:id="63"/>
    </w:p>
    <w:p w14:paraId="323975E1" w14:textId="77777777" w:rsidR="00F22B73" w:rsidRPr="00A2415A" w:rsidRDefault="00F22B73" w:rsidP="00026E39">
      <w:pPr>
        <w:pStyle w:val="Nadpis2"/>
        <w:rPr>
          <w:lang w:val="en-GB"/>
        </w:rPr>
      </w:pPr>
      <w:bookmarkStart w:id="64" w:name="_Toc280607098"/>
      <w:bookmarkStart w:id="65" w:name="_Toc280607608"/>
      <w:bookmarkStart w:id="66" w:name="_Toc384640050"/>
      <w:bookmarkStart w:id="67" w:name="_Toc170456870"/>
      <w:r w:rsidRPr="00A2415A">
        <w:rPr>
          <w:lang w:val="en-GB"/>
        </w:rPr>
        <w:t>General</w:t>
      </w:r>
      <w:bookmarkEnd w:id="64"/>
      <w:bookmarkEnd w:id="65"/>
      <w:bookmarkEnd w:id="66"/>
      <w:bookmarkEnd w:id="67"/>
    </w:p>
    <w:p w14:paraId="616C0038" w14:textId="648C028C" w:rsidR="00F22B73" w:rsidRPr="00A2415A" w:rsidRDefault="00F22B73" w:rsidP="00986ED2">
      <w:pPr>
        <w:pStyle w:val="Body"/>
        <w:spacing w:after="240"/>
        <w:jc w:val="both"/>
      </w:pPr>
      <w:r w:rsidRPr="00A2415A">
        <w:t xml:space="preserve">The Contract Amount shall be considered payment in full for the Contractor's completion of </w:t>
      </w:r>
      <w:r w:rsidR="00AD13A6" w:rsidRPr="00A2415A">
        <w:t>the Contract Object</w:t>
      </w:r>
      <w:r w:rsidRPr="00A2415A">
        <w:t>.</w:t>
      </w:r>
    </w:p>
    <w:p w14:paraId="07514920" w14:textId="77777777" w:rsidR="00F22B73" w:rsidRPr="00A2415A" w:rsidRDefault="00F22B73" w:rsidP="00986ED2">
      <w:pPr>
        <w:pStyle w:val="Body"/>
        <w:spacing w:after="240"/>
        <w:jc w:val="both"/>
      </w:pPr>
      <w:r w:rsidRPr="00A2415A">
        <w:t>The Contractor shall bear full responsibility for inclusion of any and all relevant cost elements, inclu</w:t>
      </w:r>
      <w:r w:rsidRPr="00A2415A">
        <w:softHyphen/>
        <w:t>ding coverage for obligations and responsibilities laid upon him, in the Contract, also inclu</w:t>
      </w:r>
      <w:r w:rsidRPr="00A2415A">
        <w:softHyphen/>
        <w:t>ding his own profit.</w:t>
      </w:r>
    </w:p>
    <w:p w14:paraId="43C076D0" w14:textId="6763FBE2" w:rsidR="00F22B73" w:rsidRPr="00A2415A" w:rsidRDefault="00F22B73" w:rsidP="00986ED2">
      <w:pPr>
        <w:pStyle w:val="Body"/>
        <w:spacing w:after="240"/>
        <w:jc w:val="both"/>
      </w:pPr>
      <w:r w:rsidRPr="00A2415A">
        <w:t xml:space="preserve">The </w:t>
      </w:r>
      <w:r w:rsidR="0022021C" w:rsidRPr="00A2415A">
        <w:t>Contract Amount</w:t>
      </w:r>
      <w:r w:rsidRPr="00A2415A">
        <w:t xml:space="preserve"> for the </w:t>
      </w:r>
      <w:r w:rsidR="0022021C" w:rsidRPr="00A2415A">
        <w:t>Contract Object</w:t>
      </w:r>
      <w:r w:rsidRPr="00A2415A">
        <w:t xml:space="preserve"> is fixed lump sum. </w:t>
      </w:r>
    </w:p>
    <w:p w14:paraId="56C7CFF1" w14:textId="14F1D7B8" w:rsidR="00F22B73" w:rsidRPr="00A2415A" w:rsidRDefault="00F22B73" w:rsidP="00986ED2">
      <w:pPr>
        <w:pStyle w:val="Body"/>
        <w:spacing w:after="240"/>
        <w:jc w:val="both"/>
      </w:pPr>
      <w:r w:rsidRPr="00A2415A">
        <w:t xml:space="preserve">A specification of the Contract Amount and special options </w:t>
      </w:r>
      <w:r w:rsidR="000A348C">
        <w:t xml:space="preserve">forming a part of the Contract Amount, </w:t>
      </w:r>
      <w:r w:rsidRPr="00A2415A">
        <w:t xml:space="preserve">is stated in this </w:t>
      </w:r>
      <w:r w:rsidR="0022021C" w:rsidRPr="00A2415A">
        <w:t>p</w:t>
      </w:r>
      <w:r w:rsidR="0092532C" w:rsidRPr="00A2415A">
        <w:t xml:space="preserve">art II.d. </w:t>
      </w:r>
      <w:r w:rsidR="0092532C" w:rsidRPr="00A2415A">
        <w:rPr>
          <w:i/>
        </w:rPr>
        <w:t>Prices and Payment Conditions</w:t>
      </w:r>
      <w:r w:rsidR="0092532C" w:rsidRPr="00A2415A">
        <w:t>.</w:t>
      </w:r>
      <w:r w:rsidRPr="00A2415A">
        <w:t xml:space="preserve"> All prices are including packing, freight, taxes, insurance, installation, commissioning, test opera</w:t>
      </w:r>
      <w:r w:rsidRPr="00A2415A">
        <w:softHyphen/>
        <w:t>ti</w:t>
      </w:r>
      <w:r w:rsidRPr="00A2415A">
        <w:softHyphen/>
        <w:t>on and training</w:t>
      </w:r>
      <w:r w:rsidR="0022021C" w:rsidRPr="00A2415A">
        <w:t xml:space="preserve"> as a part of Contract Object.</w:t>
      </w:r>
    </w:p>
    <w:p w14:paraId="4A8132DB" w14:textId="0E96126D" w:rsidR="00F22B73" w:rsidRDefault="00F22B73" w:rsidP="00986ED2">
      <w:pPr>
        <w:pStyle w:val="Body"/>
        <w:spacing w:after="240"/>
        <w:jc w:val="both"/>
      </w:pPr>
      <w:r w:rsidRPr="00A2415A">
        <w:t>The price specification shall be deemed to represent all items payable for the com</w:t>
      </w:r>
      <w:r w:rsidRPr="00A2415A">
        <w:softHyphen/>
        <w:t xml:space="preserve">pletion of the </w:t>
      </w:r>
      <w:r w:rsidR="0022021C" w:rsidRPr="00A2415A">
        <w:t>Contract Object</w:t>
      </w:r>
      <w:r w:rsidRPr="00A2415A">
        <w:t>. The cost which are necessary for the Contractor to fulfil his contrac</w:t>
      </w:r>
      <w:r w:rsidRPr="00A2415A">
        <w:softHyphen/>
        <w:t>tu</w:t>
      </w:r>
      <w:r w:rsidRPr="00A2415A">
        <w:softHyphen/>
        <w:t>al obligations and which are not specifically mentioned, shall be deemed to be included in the prices.</w:t>
      </w:r>
    </w:p>
    <w:p w14:paraId="1A818B8C" w14:textId="77777777" w:rsidR="000A348C" w:rsidRDefault="000A348C" w:rsidP="00F22B73">
      <w:pPr>
        <w:pStyle w:val="Body"/>
        <w:spacing w:after="240"/>
      </w:pPr>
    </w:p>
    <w:p w14:paraId="38E08FAC" w14:textId="39F34F1F" w:rsidR="000A348C" w:rsidRPr="00A2415A" w:rsidRDefault="000A348C" w:rsidP="00F22B73">
      <w:pPr>
        <w:pStyle w:val="Body"/>
        <w:spacing w:after="240"/>
      </w:pPr>
      <w:r>
        <w:t>The Contract Amount does not include the VAT.</w:t>
      </w:r>
    </w:p>
    <w:p w14:paraId="5988E163" w14:textId="77777777" w:rsidR="00F22B73" w:rsidRPr="00A2415A" w:rsidRDefault="00F22B73" w:rsidP="00026E39">
      <w:pPr>
        <w:pStyle w:val="Nadpis2"/>
        <w:rPr>
          <w:lang w:val="en-GB"/>
        </w:rPr>
      </w:pPr>
      <w:bookmarkStart w:id="68" w:name="_Toc384640053"/>
      <w:bookmarkStart w:id="69" w:name="_Toc170456871"/>
      <w:r w:rsidRPr="00A2415A">
        <w:rPr>
          <w:lang w:val="en-GB"/>
        </w:rPr>
        <w:t>Currency</w:t>
      </w:r>
      <w:bookmarkEnd w:id="68"/>
      <w:bookmarkEnd w:id="69"/>
    </w:p>
    <w:p w14:paraId="733B6708" w14:textId="0F9A1691" w:rsidR="00F22B73" w:rsidRPr="00A2415A" w:rsidRDefault="00F22B73" w:rsidP="00F22B73">
      <w:pPr>
        <w:pStyle w:val="Body"/>
        <w:spacing w:after="240"/>
      </w:pPr>
      <w:r w:rsidRPr="00A2415A">
        <w:t xml:space="preserve">All prices and payment shall be stated in </w:t>
      </w:r>
      <w:r w:rsidR="0028745C" w:rsidRPr="00A2415A">
        <w:t>Czech Koruna</w:t>
      </w:r>
      <w:r w:rsidRPr="00A2415A">
        <w:t xml:space="preserve"> (</w:t>
      </w:r>
      <w:r w:rsidR="00026E39" w:rsidRPr="00A2415A">
        <w:t>CZK</w:t>
      </w:r>
      <w:r w:rsidRPr="00A2415A">
        <w:t>)</w:t>
      </w:r>
      <w:r w:rsidR="000A348C">
        <w:t xml:space="preserve"> and EURO (EUR)</w:t>
      </w:r>
      <w:r w:rsidRPr="00A2415A">
        <w:t>.</w:t>
      </w:r>
    </w:p>
    <w:p w14:paraId="48EC9677" w14:textId="77777777" w:rsidR="00F22B73" w:rsidRPr="00A2415A" w:rsidRDefault="00F22B73" w:rsidP="00026E39">
      <w:pPr>
        <w:pStyle w:val="Nadpis2"/>
        <w:rPr>
          <w:lang w:val="en-GB"/>
        </w:rPr>
      </w:pPr>
      <w:bookmarkStart w:id="70" w:name="_Toc280607100"/>
      <w:bookmarkStart w:id="71" w:name="_Toc280607610"/>
      <w:bookmarkStart w:id="72" w:name="_Toc384640054"/>
      <w:bookmarkStart w:id="73" w:name="_Toc170456872"/>
      <w:r w:rsidRPr="00A2415A">
        <w:rPr>
          <w:lang w:val="en-GB"/>
        </w:rPr>
        <w:t>Taxes</w:t>
      </w:r>
      <w:bookmarkEnd w:id="70"/>
      <w:bookmarkEnd w:id="71"/>
      <w:bookmarkEnd w:id="72"/>
      <w:bookmarkEnd w:id="73"/>
    </w:p>
    <w:p w14:paraId="3755371C" w14:textId="1461D7B6" w:rsidR="00F22B73" w:rsidRPr="00A2415A" w:rsidRDefault="00F22B73" w:rsidP="00986ED2">
      <w:pPr>
        <w:pStyle w:val="Body"/>
        <w:spacing w:after="240"/>
        <w:jc w:val="both"/>
      </w:pPr>
      <w:r w:rsidRPr="00A2415A">
        <w:t>The Contractor shall ensure that the Employer is not invoiced for levies and taxes such as import tax, custom duties</w:t>
      </w:r>
      <w:r w:rsidR="00C93AB6">
        <w:t xml:space="preserve">. </w:t>
      </w:r>
    </w:p>
    <w:p w14:paraId="2FC3B396" w14:textId="77777777" w:rsidR="00F22B73" w:rsidRPr="00A2415A" w:rsidRDefault="00F22B73">
      <w:pPr>
        <w:rPr>
          <w:rFonts w:eastAsiaTheme="majorEastAsia" w:cstheme="majorBidi"/>
          <w:b/>
          <w:bCs/>
          <w:caps/>
          <w:color w:val="009DE0" w:themeColor="text2"/>
          <w:sz w:val="28"/>
          <w:szCs w:val="28"/>
          <w:lang w:val="en-US"/>
        </w:rPr>
      </w:pPr>
      <w:bookmarkStart w:id="74" w:name="_Toc384640055"/>
      <w:r w:rsidRPr="00A2415A">
        <w:br w:type="page"/>
      </w:r>
    </w:p>
    <w:p w14:paraId="0D801524" w14:textId="322A0FF4" w:rsidR="0092532C" w:rsidRPr="00A2415A" w:rsidRDefault="0092532C" w:rsidP="00026E39">
      <w:pPr>
        <w:pStyle w:val="Nadpis1"/>
        <w:rPr>
          <w:lang w:val="en-US"/>
        </w:rPr>
      </w:pPr>
      <w:bookmarkStart w:id="75" w:name="_Toc170456873"/>
      <w:r w:rsidRPr="00A2415A">
        <w:rPr>
          <w:lang w:val="en-US"/>
        </w:rPr>
        <w:lastRenderedPageBreak/>
        <w:t xml:space="preserve">Schedule of payment and </w:t>
      </w:r>
      <w:r w:rsidR="00A2415A">
        <w:rPr>
          <w:lang w:val="en-US"/>
        </w:rPr>
        <w:t>i</w:t>
      </w:r>
      <w:r w:rsidRPr="00A2415A">
        <w:rPr>
          <w:lang w:val="en-US"/>
        </w:rPr>
        <w:t>nvoicing</w:t>
      </w:r>
      <w:bookmarkEnd w:id="75"/>
    </w:p>
    <w:p w14:paraId="05B7B9B5" w14:textId="77777777" w:rsidR="0092532C" w:rsidRPr="00A2415A" w:rsidRDefault="0092532C" w:rsidP="0092532C">
      <w:pPr>
        <w:pStyle w:val="Nadpis2"/>
        <w:rPr>
          <w:lang w:val="en-GB"/>
        </w:rPr>
      </w:pPr>
      <w:bookmarkStart w:id="76" w:name="_Toc170456874"/>
      <w:r w:rsidRPr="00A2415A">
        <w:rPr>
          <w:lang w:val="en-GB"/>
        </w:rPr>
        <w:t>Invoicing</w:t>
      </w:r>
      <w:bookmarkEnd w:id="76"/>
    </w:p>
    <w:p w14:paraId="1A5D6BDB" w14:textId="77777777" w:rsidR="0092532C" w:rsidRPr="00A2415A" w:rsidRDefault="0092532C" w:rsidP="0092532C"/>
    <w:p w14:paraId="0CFF7C3D" w14:textId="2708A303" w:rsidR="0092532C" w:rsidRPr="00A2415A" w:rsidRDefault="0092532C" w:rsidP="0092532C">
      <w:r w:rsidRPr="00A2415A">
        <w:t>Invoicing shall take place separately for:</w:t>
      </w:r>
    </w:p>
    <w:p w14:paraId="404DF52B" w14:textId="77777777" w:rsidR="0092532C" w:rsidRPr="00A2415A" w:rsidRDefault="0092532C" w:rsidP="00DE4C92">
      <w:pPr>
        <w:pStyle w:val="Odstavecseseznamem"/>
        <w:numPr>
          <w:ilvl w:val="0"/>
          <w:numId w:val="41"/>
        </w:numPr>
      </w:pPr>
      <w:r w:rsidRPr="00A2415A">
        <w:t>Milestone payments</w:t>
      </w:r>
    </w:p>
    <w:p w14:paraId="09C357A1" w14:textId="5A7FF174" w:rsidR="0092532C" w:rsidRPr="00A2415A" w:rsidRDefault="0092532C" w:rsidP="00DE4C92">
      <w:pPr>
        <w:pStyle w:val="Odstavecseseznamem"/>
        <w:numPr>
          <w:ilvl w:val="0"/>
          <w:numId w:val="41"/>
        </w:numPr>
      </w:pPr>
      <w:r w:rsidRPr="00A2415A">
        <w:t>Variation orders</w:t>
      </w:r>
    </w:p>
    <w:p w14:paraId="795EE034" w14:textId="77777777" w:rsidR="0092532C" w:rsidRPr="00A2415A" w:rsidRDefault="0092532C" w:rsidP="0092532C"/>
    <w:p w14:paraId="26056945" w14:textId="77777777" w:rsidR="0092532C" w:rsidRPr="00A2415A" w:rsidRDefault="0092532C" w:rsidP="0092532C">
      <w:pPr>
        <w:pStyle w:val="Nadpis2"/>
        <w:rPr>
          <w:lang w:val="en-GB"/>
        </w:rPr>
      </w:pPr>
      <w:bookmarkStart w:id="77" w:name="_Toc170456875"/>
      <w:r w:rsidRPr="00A2415A">
        <w:rPr>
          <w:lang w:val="en-GB"/>
        </w:rPr>
        <w:t>Transmission of invoices</w:t>
      </w:r>
      <w:bookmarkEnd w:id="77"/>
    </w:p>
    <w:p w14:paraId="1366981F" w14:textId="6A64EFDF" w:rsidR="0092532C" w:rsidRPr="00A2415A" w:rsidRDefault="0092532C" w:rsidP="00986ED2">
      <w:pPr>
        <w:tabs>
          <w:tab w:val="left" w:pos="2520"/>
        </w:tabs>
        <w:spacing w:line="276" w:lineRule="auto"/>
        <w:jc w:val="both"/>
      </w:pPr>
      <w:r w:rsidRPr="00A2415A">
        <w:t xml:space="preserve">Invoices shall be sent in electronic form </w:t>
      </w:r>
      <w:r w:rsidRPr="00A2415A">
        <w:rPr>
          <w:i/>
        </w:rPr>
        <w:t>&lt;file format to be defined&gt;</w:t>
      </w:r>
      <w:r w:rsidRPr="00A2415A">
        <w:t>. The invoice shall follow the general tax rules in the Czech Republic and further be marked with:</w:t>
      </w:r>
    </w:p>
    <w:p w14:paraId="61E68F03" w14:textId="77777777" w:rsidR="0092532C" w:rsidRPr="00A2415A" w:rsidRDefault="0092532C" w:rsidP="0092532C">
      <w:pPr>
        <w:tabs>
          <w:tab w:val="left" w:pos="2520"/>
        </w:tabs>
        <w:spacing w:line="276" w:lineRule="auto"/>
      </w:pPr>
    </w:p>
    <w:p w14:paraId="6509574E" w14:textId="74AD775F" w:rsidR="0092532C" w:rsidRPr="00A2415A" w:rsidRDefault="0092532C" w:rsidP="0092532C">
      <w:pPr>
        <w:tabs>
          <w:tab w:val="left" w:pos="2520"/>
        </w:tabs>
        <w:spacing w:line="276" w:lineRule="auto"/>
      </w:pPr>
      <w:r w:rsidRPr="00A2415A">
        <w:t>EAN Number</w:t>
      </w:r>
      <w:r w:rsidRPr="00A2415A">
        <w:tab/>
        <w:t xml:space="preserve">:  </w:t>
      </w:r>
      <w:r w:rsidRPr="00A2415A">
        <w:rPr>
          <w:i/>
        </w:rPr>
        <w:t>&lt;EAN Number&gt;</w:t>
      </w:r>
    </w:p>
    <w:p w14:paraId="326736C9" w14:textId="033DFD30" w:rsidR="0092532C" w:rsidRPr="00A2415A" w:rsidRDefault="0092532C" w:rsidP="0092532C">
      <w:pPr>
        <w:tabs>
          <w:tab w:val="left" w:pos="2520"/>
        </w:tabs>
        <w:spacing w:line="276" w:lineRule="auto"/>
      </w:pPr>
      <w:r w:rsidRPr="00A2415A">
        <w:t>Contract Reference</w:t>
      </w:r>
      <w:r w:rsidRPr="00A2415A">
        <w:tab/>
        <w:t xml:space="preserve">:  </w:t>
      </w:r>
      <w:r w:rsidRPr="00A2415A">
        <w:rPr>
          <w:i/>
        </w:rPr>
        <w:t>&lt;Contract Reference&gt;</w:t>
      </w:r>
    </w:p>
    <w:p w14:paraId="3CAD82A1" w14:textId="1564BF60" w:rsidR="0092532C" w:rsidRPr="00A2415A" w:rsidRDefault="0092532C" w:rsidP="0092532C">
      <w:pPr>
        <w:tabs>
          <w:tab w:val="left" w:pos="2520"/>
        </w:tabs>
        <w:spacing w:line="276" w:lineRule="auto"/>
      </w:pPr>
      <w:r w:rsidRPr="00A2415A">
        <w:t xml:space="preserve">Order Number </w:t>
      </w:r>
      <w:r w:rsidRPr="00A2415A">
        <w:tab/>
        <w:t xml:space="preserve">:  </w:t>
      </w:r>
      <w:r w:rsidRPr="00A2415A">
        <w:rPr>
          <w:i/>
        </w:rPr>
        <w:t>&lt;Order Number&gt;</w:t>
      </w:r>
    </w:p>
    <w:p w14:paraId="67792A82" w14:textId="5F6BFE97" w:rsidR="0092532C" w:rsidRPr="00A2415A" w:rsidRDefault="0092532C" w:rsidP="0092532C">
      <w:pPr>
        <w:tabs>
          <w:tab w:val="left" w:pos="2520"/>
        </w:tabs>
        <w:spacing w:after="230" w:line="276" w:lineRule="auto"/>
      </w:pPr>
      <w:r w:rsidRPr="00A2415A">
        <w:t>Contract Name</w:t>
      </w:r>
      <w:r w:rsidRPr="00A2415A">
        <w:tab/>
        <w:t xml:space="preserve">:  </w:t>
      </w:r>
      <w:r w:rsidRPr="00A2415A">
        <w:rPr>
          <w:i/>
        </w:rPr>
        <w:t>&lt;Contract Name&gt;</w:t>
      </w:r>
    </w:p>
    <w:p w14:paraId="532B057A" w14:textId="33A74115" w:rsidR="0092532C" w:rsidRPr="00A2415A" w:rsidRDefault="0092532C" w:rsidP="0092532C">
      <w:pPr>
        <w:pStyle w:val="Nadpis2"/>
        <w:rPr>
          <w:lang w:val="en-GB"/>
        </w:rPr>
      </w:pPr>
      <w:bookmarkStart w:id="78" w:name="_Toc170456876"/>
      <w:r w:rsidRPr="00A2415A">
        <w:rPr>
          <w:lang w:val="en-GB"/>
        </w:rPr>
        <w:t xml:space="preserve">Payment </w:t>
      </w:r>
      <w:r w:rsidR="00A2415A">
        <w:rPr>
          <w:lang w:val="en-GB"/>
        </w:rPr>
        <w:t>s</w:t>
      </w:r>
      <w:r w:rsidRPr="00A2415A">
        <w:rPr>
          <w:lang w:val="en-GB"/>
        </w:rPr>
        <w:t>chedule</w:t>
      </w:r>
      <w:bookmarkEnd w:id="78"/>
    </w:p>
    <w:p w14:paraId="7301E75E" w14:textId="78BCC132" w:rsidR="0092532C" w:rsidRPr="00A2415A" w:rsidRDefault="0092532C" w:rsidP="00986ED2">
      <w:pPr>
        <w:jc w:val="both"/>
      </w:pPr>
      <w:r w:rsidRPr="00A2415A">
        <w:t>The payment schedule and schedule for bonds and securities to be supplied by the Contractor in accordance with</w:t>
      </w:r>
      <w:r w:rsidR="0022021C" w:rsidRPr="00A2415A">
        <w:t xml:space="preserve"> art. 26 of the Contract</w:t>
      </w:r>
      <w:r w:rsidR="003930B9" w:rsidRPr="00A2415A">
        <w:t xml:space="preserve"> </w:t>
      </w:r>
      <w:r w:rsidRPr="00A2415A">
        <w:t>is stipulated below.</w:t>
      </w:r>
    </w:p>
    <w:p w14:paraId="2B15F5BD" w14:textId="77777777" w:rsidR="0092532C" w:rsidRPr="00A2415A" w:rsidRDefault="0092532C" w:rsidP="0092532C"/>
    <w:p w14:paraId="04811F6B" w14:textId="3B41BEE1" w:rsidR="0092532C" w:rsidRPr="00A2415A" w:rsidRDefault="0092532C" w:rsidP="00986ED2">
      <w:pPr>
        <w:jc w:val="both"/>
      </w:pPr>
      <w:r w:rsidRPr="00A2415A">
        <w:t xml:space="preserve">The first invoice </w:t>
      </w:r>
      <w:r w:rsidR="00B244BE">
        <w:t xml:space="preserve">for Payment </w:t>
      </w:r>
      <w:proofErr w:type="spellStart"/>
      <w:r w:rsidR="00B244BE">
        <w:t>No.1</w:t>
      </w:r>
      <w:proofErr w:type="spellEnd"/>
      <w:r w:rsidR="00B244BE">
        <w:t xml:space="preserve"> </w:t>
      </w:r>
      <w:r w:rsidRPr="00A2415A">
        <w:t>may earliest be submitted after the Employer has received and accepted:</w:t>
      </w:r>
    </w:p>
    <w:p w14:paraId="689EF17C" w14:textId="52515295" w:rsidR="0092532C" w:rsidRPr="00A2415A" w:rsidRDefault="0092532C" w:rsidP="0092532C">
      <w:pPr>
        <w:pStyle w:val="Seznamsodrkami"/>
      </w:pPr>
      <w:r w:rsidRPr="00A2415A">
        <w:t xml:space="preserve">Signed Contract </w:t>
      </w:r>
      <w:r w:rsidR="0022021C" w:rsidRPr="00A2415A">
        <w:t>by both contractual parties</w:t>
      </w:r>
    </w:p>
    <w:p w14:paraId="34A302EE" w14:textId="0621F050" w:rsidR="0092532C" w:rsidRPr="00A2415A" w:rsidRDefault="00B244BE" w:rsidP="0092532C">
      <w:pPr>
        <w:pStyle w:val="Seznamsodrkami"/>
      </w:pPr>
      <w:r>
        <w:t>S</w:t>
      </w:r>
      <w:r w:rsidR="00EB204C" w:rsidRPr="00A2415A">
        <w:t xml:space="preserve">ecurity </w:t>
      </w:r>
      <w:r>
        <w:t xml:space="preserve">for performing the </w:t>
      </w:r>
      <w:r w:rsidR="009108F2">
        <w:t>Contract</w:t>
      </w:r>
      <w:r>
        <w:t xml:space="preserve"> Object </w:t>
      </w:r>
      <w:r w:rsidR="0092532C" w:rsidRPr="00A2415A">
        <w:t>(provided in accordance with the requirements stipulated in</w:t>
      </w:r>
      <w:r w:rsidR="0022021C" w:rsidRPr="00A2415A">
        <w:t xml:space="preserve"> art. 29 of the Contract</w:t>
      </w:r>
      <w:r w:rsidR="0092532C" w:rsidRPr="00A2415A">
        <w:t>)</w:t>
      </w:r>
    </w:p>
    <w:p w14:paraId="25B83A12" w14:textId="4224CEF7" w:rsidR="0022021C" w:rsidRPr="00A2415A" w:rsidRDefault="0022021C" w:rsidP="0092532C">
      <w:pPr>
        <w:pStyle w:val="Seznamsodrkami"/>
      </w:pPr>
      <w:r w:rsidRPr="00A2415A">
        <w:t xml:space="preserve">Submission of an insurance contract for the Contractor's insurance in accordance </w:t>
      </w:r>
      <w:r w:rsidR="006E1752" w:rsidRPr="00A2415A">
        <w:t>with art. 30 of the Contract</w:t>
      </w:r>
    </w:p>
    <w:p w14:paraId="58FACAD3" w14:textId="7D06B2EB" w:rsidR="0092532C" w:rsidRPr="00A2415A" w:rsidRDefault="0092532C" w:rsidP="0092532C">
      <w:pPr>
        <w:pStyle w:val="Seznamsodrkami"/>
      </w:pPr>
      <w:r w:rsidRPr="00A2415A">
        <w:t>Contractor’s</w:t>
      </w:r>
      <w:r w:rsidR="006E1752" w:rsidRPr="00A2415A">
        <w:t xml:space="preserve"> Detailed</w:t>
      </w:r>
      <w:r w:rsidRPr="00A2415A">
        <w:t xml:space="preserve"> programme</w:t>
      </w:r>
    </w:p>
    <w:p w14:paraId="2843F22C" w14:textId="77777777" w:rsidR="0092532C" w:rsidRPr="00A2415A" w:rsidRDefault="0092532C" w:rsidP="0092532C">
      <w:pPr>
        <w:pStyle w:val="Seznamsodrkami"/>
      </w:pPr>
      <w:r w:rsidRPr="00A2415A">
        <w:t xml:space="preserve">Contractor’s project organisation, health &amp; safety plans </w:t>
      </w:r>
    </w:p>
    <w:p w14:paraId="51AE3C94" w14:textId="77777777" w:rsidR="0092532C" w:rsidRPr="00A2415A" w:rsidRDefault="0092532C" w:rsidP="0092532C">
      <w:pPr>
        <w:pStyle w:val="Seznamsodrkami"/>
      </w:pPr>
      <w:r w:rsidRPr="00A2415A">
        <w:t>Contractor’s QA manual</w:t>
      </w:r>
    </w:p>
    <w:p w14:paraId="2456D541" w14:textId="77777777" w:rsidR="0092532C" w:rsidRPr="00A2415A" w:rsidRDefault="0092532C" w:rsidP="0092532C">
      <w:pPr>
        <w:pStyle w:val="Seznamsodrkami"/>
      </w:pPr>
      <w:r w:rsidRPr="00A2415A">
        <w:t>Contractor’s document schedule</w:t>
      </w:r>
    </w:p>
    <w:p w14:paraId="323FF023" w14:textId="77777777" w:rsidR="0092532C" w:rsidRPr="00A2415A" w:rsidRDefault="0092532C" w:rsidP="0092532C">
      <w:pPr>
        <w:pStyle w:val="Seznamsodrkami"/>
      </w:pPr>
      <w:r w:rsidRPr="00A2415A">
        <w:t xml:space="preserve">Contractor’s CE-plan, </w:t>
      </w:r>
    </w:p>
    <w:p w14:paraId="59EC3A2B" w14:textId="77777777" w:rsidR="0092532C" w:rsidRPr="00A2415A" w:rsidRDefault="0092532C" w:rsidP="0092532C">
      <w:pPr>
        <w:pStyle w:val="Seznamsodrkami"/>
      </w:pPr>
      <w:r w:rsidRPr="00A2415A">
        <w:t xml:space="preserve">Contractor’s staffing plan </w:t>
      </w:r>
    </w:p>
    <w:p w14:paraId="56805A16" w14:textId="092D7C86" w:rsidR="0092532C" w:rsidRPr="00A2415A" w:rsidRDefault="0092532C" w:rsidP="0092532C">
      <w:pPr>
        <w:pStyle w:val="Seznamsodrkami"/>
      </w:pPr>
      <w:r w:rsidRPr="00A2415A">
        <w:t xml:space="preserve">Contractor’s </w:t>
      </w:r>
      <w:r w:rsidR="00C93AB6">
        <w:t>S</w:t>
      </w:r>
      <w:r w:rsidRPr="00A2415A">
        <w:t>ite plans</w:t>
      </w:r>
    </w:p>
    <w:p w14:paraId="150CEF5D" w14:textId="77777777" w:rsidR="0092532C" w:rsidRPr="00A2415A" w:rsidRDefault="0092532C" w:rsidP="0092532C">
      <w:pPr>
        <w:pStyle w:val="Seznamsodrkami"/>
      </w:pPr>
      <w:r w:rsidRPr="00A2415A">
        <w:t>Contractor’s template for Monthly Report</w:t>
      </w:r>
    </w:p>
    <w:bookmarkEnd w:id="74"/>
    <w:p w14:paraId="719AC9E6" w14:textId="77777777" w:rsidR="00F22B73" w:rsidRPr="00A2415A" w:rsidRDefault="00F22B73" w:rsidP="00F22B73">
      <w:pPr>
        <w:pStyle w:val="Normal-Bullet"/>
        <w:tabs>
          <w:tab w:val="clear" w:pos="567"/>
        </w:tabs>
        <w:ind w:left="0" w:firstLine="0"/>
        <w:jc w:val="both"/>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1260"/>
        <w:gridCol w:w="1149"/>
        <w:gridCol w:w="3260"/>
        <w:gridCol w:w="2694"/>
      </w:tblGrid>
      <w:tr w:rsidR="00111194" w:rsidRPr="00A2415A" w14:paraId="57D1E485" w14:textId="77777777" w:rsidTr="00111194">
        <w:tc>
          <w:tcPr>
            <w:tcW w:w="880" w:type="dxa"/>
            <w:shd w:val="clear" w:color="auto" w:fill="E6E6E6"/>
          </w:tcPr>
          <w:p w14:paraId="6A5C07BB" w14:textId="6E867BA8" w:rsidR="00111194" w:rsidRPr="00A2415A" w:rsidRDefault="00111194" w:rsidP="00111194">
            <w:pPr>
              <w:keepNext/>
              <w:keepLines/>
              <w:widowControl w:val="0"/>
              <w:ind w:left="-226" w:right="-108"/>
              <w:jc w:val="center"/>
              <w:rPr>
                <w:b/>
                <w:sz w:val="16"/>
                <w:szCs w:val="16"/>
              </w:rPr>
            </w:pPr>
            <w:r>
              <w:rPr>
                <w:b/>
                <w:sz w:val="16"/>
                <w:szCs w:val="16"/>
              </w:rPr>
              <w:lastRenderedPageBreak/>
              <w:t>Payment No.</w:t>
            </w:r>
          </w:p>
          <w:p w14:paraId="67A1818C" w14:textId="7D977D07" w:rsidR="00111194" w:rsidRPr="00A2415A" w:rsidRDefault="00111194" w:rsidP="00364767">
            <w:pPr>
              <w:keepNext/>
              <w:keepLines/>
              <w:widowControl w:val="0"/>
              <w:ind w:left="-108" w:right="-108"/>
              <w:jc w:val="center"/>
              <w:rPr>
                <w:b/>
                <w:sz w:val="16"/>
                <w:szCs w:val="16"/>
              </w:rPr>
            </w:pPr>
          </w:p>
        </w:tc>
        <w:tc>
          <w:tcPr>
            <w:tcW w:w="1260" w:type="dxa"/>
            <w:shd w:val="clear" w:color="auto" w:fill="E6E6E6"/>
          </w:tcPr>
          <w:p w14:paraId="39F3D84A" w14:textId="1939EFB1" w:rsidR="00111194" w:rsidRPr="00A2415A" w:rsidRDefault="00111194" w:rsidP="00364767">
            <w:pPr>
              <w:keepNext/>
              <w:keepLines/>
              <w:widowControl w:val="0"/>
              <w:tabs>
                <w:tab w:val="left" w:pos="0"/>
              </w:tabs>
              <w:jc w:val="center"/>
              <w:rPr>
                <w:b/>
                <w:sz w:val="16"/>
                <w:szCs w:val="16"/>
              </w:rPr>
            </w:pPr>
            <w:r w:rsidRPr="00A2415A">
              <w:rPr>
                <w:b/>
                <w:sz w:val="16"/>
                <w:szCs w:val="16"/>
              </w:rPr>
              <w:t xml:space="preserve">Percentage of </w:t>
            </w:r>
            <w:r>
              <w:rPr>
                <w:b/>
                <w:sz w:val="16"/>
                <w:szCs w:val="16"/>
              </w:rPr>
              <w:t xml:space="preserve">share in </w:t>
            </w:r>
            <w:r w:rsidRPr="00A2415A">
              <w:rPr>
                <w:b/>
                <w:sz w:val="16"/>
                <w:szCs w:val="16"/>
              </w:rPr>
              <w:t>Contract Amount</w:t>
            </w:r>
            <w:r>
              <w:rPr>
                <w:b/>
                <w:sz w:val="16"/>
                <w:szCs w:val="16"/>
              </w:rPr>
              <w:t xml:space="preserve"> in CZK </w:t>
            </w:r>
          </w:p>
        </w:tc>
        <w:tc>
          <w:tcPr>
            <w:tcW w:w="1149" w:type="dxa"/>
            <w:shd w:val="clear" w:color="auto" w:fill="E6E6E6"/>
          </w:tcPr>
          <w:p w14:paraId="558B727C" w14:textId="75A20DAE" w:rsidR="00111194" w:rsidRPr="00A2415A" w:rsidRDefault="00111194" w:rsidP="00364767">
            <w:pPr>
              <w:keepNext/>
              <w:keepLines/>
              <w:widowControl w:val="0"/>
              <w:tabs>
                <w:tab w:val="left" w:pos="0"/>
              </w:tabs>
              <w:jc w:val="center"/>
              <w:rPr>
                <w:b/>
                <w:sz w:val="16"/>
                <w:szCs w:val="16"/>
              </w:rPr>
            </w:pPr>
            <w:r w:rsidRPr="00A2415A">
              <w:rPr>
                <w:b/>
                <w:sz w:val="16"/>
                <w:szCs w:val="16"/>
              </w:rPr>
              <w:t xml:space="preserve">Percentage of </w:t>
            </w:r>
            <w:r>
              <w:rPr>
                <w:b/>
                <w:sz w:val="16"/>
                <w:szCs w:val="16"/>
              </w:rPr>
              <w:t xml:space="preserve">share in </w:t>
            </w:r>
            <w:r w:rsidRPr="00A2415A">
              <w:rPr>
                <w:b/>
                <w:sz w:val="16"/>
                <w:szCs w:val="16"/>
              </w:rPr>
              <w:t>Contract Amount</w:t>
            </w:r>
            <w:r>
              <w:rPr>
                <w:b/>
                <w:sz w:val="16"/>
                <w:szCs w:val="16"/>
              </w:rPr>
              <w:t xml:space="preserve"> in EUR</w:t>
            </w:r>
          </w:p>
        </w:tc>
        <w:tc>
          <w:tcPr>
            <w:tcW w:w="3260" w:type="dxa"/>
            <w:shd w:val="clear" w:color="auto" w:fill="E6E6E6"/>
          </w:tcPr>
          <w:p w14:paraId="5ABD4F18" w14:textId="74E6CE76" w:rsidR="00111194" w:rsidRPr="00A2415A" w:rsidRDefault="00111194" w:rsidP="00364767">
            <w:pPr>
              <w:keepNext/>
              <w:keepLines/>
              <w:widowControl w:val="0"/>
              <w:tabs>
                <w:tab w:val="left" w:pos="0"/>
              </w:tabs>
              <w:jc w:val="center"/>
              <w:rPr>
                <w:b/>
                <w:sz w:val="16"/>
                <w:szCs w:val="16"/>
              </w:rPr>
            </w:pPr>
            <w:r w:rsidRPr="00A2415A">
              <w:rPr>
                <w:b/>
                <w:sz w:val="16"/>
                <w:szCs w:val="16"/>
              </w:rPr>
              <w:t>Milestone condition for payment</w:t>
            </w:r>
          </w:p>
        </w:tc>
        <w:tc>
          <w:tcPr>
            <w:tcW w:w="2694" w:type="dxa"/>
            <w:shd w:val="clear" w:color="auto" w:fill="E6E6E6"/>
          </w:tcPr>
          <w:p w14:paraId="2B903F1C" w14:textId="2AE844B7" w:rsidR="00111194" w:rsidRPr="00A2415A" w:rsidRDefault="00111194" w:rsidP="00364767">
            <w:pPr>
              <w:keepNext/>
              <w:keepLines/>
              <w:widowControl w:val="0"/>
              <w:jc w:val="center"/>
              <w:rPr>
                <w:b/>
                <w:sz w:val="16"/>
                <w:szCs w:val="16"/>
              </w:rPr>
            </w:pPr>
            <w:r w:rsidRPr="00A2415A">
              <w:rPr>
                <w:b/>
                <w:sz w:val="16"/>
                <w:szCs w:val="16"/>
              </w:rPr>
              <w:t>Contractor’s securities (to be issued or reduced)</w:t>
            </w:r>
          </w:p>
        </w:tc>
      </w:tr>
      <w:tr w:rsidR="00B91DDA" w:rsidRPr="00A2415A" w14:paraId="46D8247E" w14:textId="77777777" w:rsidTr="00AC5A33">
        <w:trPr>
          <w:trHeight w:val="3529"/>
        </w:trPr>
        <w:tc>
          <w:tcPr>
            <w:tcW w:w="880" w:type="dxa"/>
          </w:tcPr>
          <w:p w14:paraId="2A38A9DE" w14:textId="61276941" w:rsidR="00B91DDA" w:rsidRPr="00F44411" w:rsidRDefault="00B91DDA" w:rsidP="00C00E01">
            <w:pPr>
              <w:keepNext/>
              <w:keepLines/>
              <w:widowControl w:val="0"/>
              <w:spacing w:before="60" w:after="60"/>
              <w:ind w:left="-108" w:right="-108"/>
              <w:jc w:val="center"/>
              <w:rPr>
                <w:color w:val="FF0000"/>
                <w:sz w:val="16"/>
                <w:szCs w:val="16"/>
              </w:rPr>
            </w:pPr>
            <w:r w:rsidRPr="005374D8">
              <w:rPr>
                <w:sz w:val="16"/>
                <w:szCs w:val="16"/>
              </w:rPr>
              <w:t>1</w:t>
            </w:r>
          </w:p>
        </w:tc>
        <w:tc>
          <w:tcPr>
            <w:tcW w:w="1260" w:type="dxa"/>
          </w:tcPr>
          <w:p w14:paraId="5AD98489" w14:textId="0832D1C7" w:rsidR="00B91DDA" w:rsidRPr="00F44411" w:rsidRDefault="00B91DDA" w:rsidP="00C00E01">
            <w:pPr>
              <w:keepNext/>
              <w:keepLines/>
              <w:widowControl w:val="0"/>
              <w:tabs>
                <w:tab w:val="left" w:pos="0"/>
              </w:tabs>
              <w:spacing w:before="60" w:after="60"/>
              <w:jc w:val="center"/>
              <w:rPr>
                <w:color w:val="FF0000"/>
                <w:sz w:val="16"/>
                <w:szCs w:val="16"/>
              </w:rPr>
            </w:pPr>
            <w:r w:rsidRPr="005374D8">
              <w:rPr>
                <w:sz w:val="16"/>
                <w:szCs w:val="16"/>
              </w:rPr>
              <w:t>30 %</w:t>
            </w:r>
          </w:p>
        </w:tc>
        <w:tc>
          <w:tcPr>
            <w:tcW w:w="1149" w:type="dxa"/>
          </w:tcPr>
          <w:p w14:paraId="4FD89CFE" w14:textId="2B18120D" w:rsidR="00B91DDA" w:rsidRPr="00F44411" w:rsidRDefault="00B91DDA" w:rsidP="00C00E01">
            <w:pPr>
              <w:keepNext/>
              <w:keepLines/>
              <w:widowControl w:val="0"/>
              <w:tabs>
                <w:tab w:val="left" w:pos="0"/>
              </w:tabs>
              <w:spacing w:before="60" w:after="60"/>
              <w:rPr>
                <w:color w:val="FF0000"/>
                <w:sz w:val="16"/>
                <w:szCs w:val="16"/>
              </w:rPr>
            </w:pPr>
            <w:r w:rsidRPr="005374D8">
              <w:rPr>
                <w:sz w:val="16"/>
                <w:szCs w:val="16"/>
              </w:rPr>
              <w:t>30%</w:t>
            </w:r>
          </w:p>
        </w:tc>
        <w:tc>
          <w:tcPr>
            <w:tcW w:w="3260" w:type="dxa"/>
          </w:tcPr>
          <w:p w14:paraId="38C235FF" w14:textId="77777777" w:rsidR="00B91DDA" w:rsidRDefault="00B91DDA" w:rsidP="00C00E01">
            <w:pPr>
              <w:keepNext/>
              <w:keepLines/>
              <w:widowControl w:val="0"/>
              <w:tabs>
                <w:tab w:val="left" w:pos="0"/>
              </w:tabs>
              <w:spacing w:before="60" w:after="60"/>
              <w:rPr>
                <w:sz w:val="16"/>
                <w:szCs w:val="16"/>
              </w:rPr>
            </w:pPr>
            <w:r w:rsidRPr="005374D8">
              <w:rPr>
                <w:sz w:val="16"/>
                <w:szCs w:val="16"/>
              </w:rPr>
              <w:t xml:space="preserve">Financial closure and after meeting the requirements for payment No. 1 according to Article 3.3 of this Appendix and after 3 months from the Effective Date and, if </w:t>
            </w:r>
            <w:proofErr w:type="gramStart"/>
            <w:r w:rsidRPr="005374D8">
              <w:rPr>
                <w:sz w:val="16"/>
                <w:szCs w:val="16"/>
              </w:rPr>
              <w:t>the  Employer</w:t>
            </w:r>
            <w:proofErr w:type="gramEnd"/>
            <w:r w:rsidRPr="005374D8">
              <w:rPr>
                <w:sz w:val="16"/>
                <w:szCs w:val="16"/>
              </w:rPr>
              <w:t xml:space="preserve"> does not terminate the Contract within this period according to Article 32.13 and 32.14 of the Contract or does not give an instruction to suspend the implementation of the Contract Object according to Article 32.15 of the Contract.</w:t>
            </w:r>
          </w:p>
          <w:p w14:paraId="65BE6245" w14:textId="6FD552E4" w:rsidR="00A04792" w:rsidRPr="00F44411" w:rsidRDefault="00A04792" w:rsidP="00C00E01">
            <w:pPr>
              <w:keepNext/>
              <w:keepLines/>
              <w:widowControl w:val="0"/>
              <w:tabs>
                <w:tab w:val="left" w:pos="0"/>
              </w:tabs>
              <w:spacing w:before="60" w:after="60"/>
              <w:rPr>
                <w:color w:val="FF0000"/>
                <w:sz w:val="16"/>
                <w:szCs w:val="16"/>
              </w:rPr>
            </w:pPr>
            <w:r>
              <w:rPr>
                <w:sz w:val="16"/>
                <w:szCs w:val="16"/>
              </w:rPr>
              <w:t>If the Employer suspends (interrupt</w:t>
            </w:r>
            <w:r w:rsidR="000109B6">
              <w:rPr>
                <w:sz w:val="16"/>
                <w:szCs w:val="16"/>
              </w:rPr>
              <w:t>s</w:t>
            </w:r>
            <w:r>
              <w:rPr>
                <w:sz w:val="16"/>
                <w:szCs w:val="16"/>
              </w:rPr>
              <w:t xml:space="preserve">) the implementation of the Contract </w:t>
            </w:r>
            <w:r w:rsidRPr="005374D8">
              <w:rPr>
                <w:sz w:val="16"/>
                <w:szCs w:val="16"/>
              </w:rPr>
              <w:t>according to</w:t>
            </w:r>
            <w:r>
              <w:rPr>
                <w:sz w:val="16"/>
                <w:szCs w:val="16"/>
              </w:rPr>
              <w:t xml:space="preserve"> Article 32.15 of the Contract, the obligatory condition for this Payment No. 1 is the receipt of the Employer</w:t>
            </w:r>
            <w:r w:rsidRPr="00F43F80">
              <w:rPr>
                <w:sz w:val="16"/>
                <w:szCs w:val="16"/>
              </w:rPr>
              <w:t>’s instruction to resume implementation</w:t>
            </w:r>
            <w:r>
              <w:rPr>
                <w:sz w:val="16"/>
                <w:szCs w:val="16"/>
              </w:rPr>
              <w:t xml:space="preserve"> of the Contract </w:t>
            </w:r>
            <w:r w:rsidRPr="005374D8">
              <w:rPr>
                <w:sz w:val="16"/>
                <w:szCs w:val="16"/>
              </w:rPr>
              <w:t>according to</w:t>
            </w:r>
            <w:r>
              <w:rPr>
                <w:sz w:val="16"/>
                <w:szCs w:val="16"/>
              </w:rPr>
              <w:t xml:space="preserve"> Article 32.15 of the Contract.</w:t>
            </w:r>
          </w:p>
        </w:tc>
        <w:tc>
          <w:tcPr>
            <w:tcW w:w="2694" w:type="dxa"/>
          </w:tcPr>
          <w:p w14:paraId="16B4E78D" w14:textId="77777777" w:rsidR="00B91DDA" w:rsidRPr="00AB391F" w:rsidRDefault="00B91DDA" w:rsidP="00C00E01">
            <w:pPr>
              <w:keepNext/>
              <w:keepLines/>
              <w:widowControl w:val="0"/>
              <w:spacing w:before="60" w:after="60"/>
              <w:rPr>
                <w:sz w:val="16"/>
                <w:szCs w:val="16"/>
              </w:rPr>
            </w:pPr>
            <w:r w:rsidRPr="00AB391F">
              <w:rPr>
                <w:sz w:val="16"/>
                <w:szCs w:val="16"/>
              </w:rPr>
              <w:t xml:space="preserve">The Contract Object payment security in the amount of 10% of </w:t>
            </w:r>
            <w:proofErr w:type="gramStart"/>
            <w:r w:rsidRPr="00AB391F">
              <w:rPr>
                <w:sz w:val="16"/>
                <w:szCs w:val="16"/>
              </w:rPr>
              <w:t>the  Contract</w:t>
            </w:r>
            <w:proofErr w:type="gramEnd"/>
            <w:r w:rsidRPr="00AB391F">
              <w:rPr>
                <w:sz w:val="16"/>
                <w:szCs w:val="16"/>
              </w:rPr>
              <w:t xml:space="preserve"> Volume </w:t>
            </w:r>
          </w:p>
          <w:p w14:paraId="3523B968" w14:textId="77777777" w:rsidR="00B91DDA" w:rsidRPr="00AB391F" w:rsidRDefault="00B91DDA" w:rsidP="00C00E01">
            <w:pPr>
              <w:keepNext/>
              <w:keepLines/>
              <w:widowControl w:val="0"/>
              <w:spacing w:before="60" w:after="60"/>
              <w:rPr>
                <w:sz w:val="16"/>
                <w:szCs w:val="16"/>
              </w:rPr>
            </w:pPr>
            <w:r w:rsidRPr="00AB391F">
              <w:rPr>
                <w:sz w:val="16"/>
                <w:szCs w:val="16"/>
              </w:rPr>
              <w:t xml:space="preserve"> +</w:t>
            </w:r>
          </w:p>
          <w:p w14:paraId="12BBB9EB" w14:textId="368C9290" w:rsidR="00B91DDA" w:rsidRPr="00F44411" w:rsidRDefault="00B91DDA" w:rsidP="00C00E01">
            <w:pPr>
              <w:keepNext/>
              <w:keepLines/>
              <w:widowControl w:val="0"/>
              <w:spacing w:before="60" w:after="60"/>
              <w:rPr>
                <w:color w:val="FF0000"/>
                <w:sz w:val="16"/>
                <w:szCs w:val="16"/>
              </w:rPr>
            </w:pPr>
            <w:r w:rsidRPr="00AB391F">
              <w:rPr>
                <w:sz w:val="16"/>
                <w:szCs w:val="16"/>
              </w:rPr>
              <w:t xml:space="preserve">The payment security in the remaining total amount of payment No. 1 (after deducting </w:t>
            </w:r>
            <w:proofErr w:type="gramStart"/>
            <w:r w:rsidRPr="00AB391F">
              <w:rPr>
                <w:sz w:val="16"/>
                <w:szCs w:val="16"/>
              </w:rPr>
              <w:t>the  Contract</w:t>
            </w:r>
            <w:proofErr w:type="gramEnd"/>
            <w:r w:rsidRPr="00AB391F">
              <w:rPr>
                <w:sz w:val="16"/>
                <w:szCs w:val="16"/>
              </w:rPr>
              <w:t xml:space="preserve"> Object performance security) in the actual related currency ratio (CZK/EUR), while this ratio depends on which part of the payment according to this milestone will be made in CZK and which will be paid in EUR </w:t>
            </w:r>
          </w:p>
        </w:tc>
      </w:tr>
      <w:tr w:rsidR="00111194" w:rsidRPr="00A2415A" w14:paraId="7ADE4E36" w14:textId="77777777" w:rsidTr="00111194">
        <w:tc>
          <w:tcPr>
            <w:tcW w:w="880" w:type="dxa"/>
          </w:tcPr>
          <w:p w14:paraId="6CFCD17C" w14:textId="77777777" w:rsidR="00111194" w:rsidRPr="00A2415A" w:rsidRDefault="00111194" w:rsidP="00C00E01">
            <w:pPr>
              <w:keepNext/>
              <w:keepLines/>
              <w:widowControl w:val="0"/>
              <w:tabs>
                <w:tab w:val="left" w:pos="0"/>
              </w:tabs>
              <w:spacing w:before="60" w:after="60"/>
              <w:jc w:val="center"/>
              <w:rPr>
                <w:sz w:val="16"/>
                <w:szCs w:val="16"/>
              </w:rPr>
            </w:pPr>
            <w:r w:rsidRPr="00A2415A">
              <w:rPr>
                <w:sz w:val="16"/>
                <w:szCs w:val="16"/>
              </w:rPr>
              <w:t>2</w:t>
            </w:r>
          </w:p>
        </w:tc>
        <w:tc>
          <w:tcPr>
            <w:tcW w:w="1260" w:type="dxa"/>
          </w:tcPr>
          <w:p w14:paraId="39FD6879" w14:textId="7CD06CDD" w:rsidR="00111194" w:rsidRPr="00A2415A" w:rsidRDefault="00573879" w:rsidP="00C00E01">
            <w:pPr>
              <w:keepNext/>
              <w:keepLines/>
              <w:widowControl w:val="0"/>
              <w:tabs>
                <w:tab w:val="left" w:pos="0"/>
              </w:tabs>
              <w:spacing w:before="60" w:after="60"/>
              <w:jc w:val="center"/>
              <w:rPr>
                <w:sz w:val="16"/>
                <w:szCs w:val="16"/>
              </w:rPr>
            </w:pPr>
            <w:r>
              <w:rPr>
                <w:sz w:val="16"/>
                <w:szCs w:val="16"/>
              </w:rPr>
              <w:t>10</w:t>
            </w:r>
            <w:r w:rsidR="00111194" w:rsidRPr="00A2415A">
              <w:rPr>
                <w:sz w:val="16"/>
                <w:szCs w:val="16"/>
              </w:rPr>
              <w:t>%</w:t>
            </w:r>
          </w:p>
        </w:tc>
        <w:tc>
          <w:tcPr>
            <w:tcW w:w="1149" w:type="dxa"/>
          </w:tcPr>
          <w:p w14:paraId="0C81DD17" w14:textId="05AEE8E8" w:rsidR="00111194" w:rsidRPr="00A2415A" w:rsidRDefault="00573879" w:rsidP="00C00E01">
            <w:pPr>
              <w:keepNext/>
              <w:keepLines/>
              <w:widowControl w:val="0"/>
              <w:spacing w:before="60" w:after="60"/>
              <w:rPr>
                <w:sz w:val="16"/>
                <w:szCs w:val="16"/>
              </w:rPr>
            </w:pPr>
            <w:r>
              <w:rPr>
                <w:sz w:val="16"/>
                <w:szCs w:val="16"/>
              </w:rPr>
              <w:t>0%</w:t>
            </w:r>
          </w:p>
        </w:tc>
        <w:tc>
          <w:tcPr>
            <w:tcW w:w="3260" w:type="dxa"/>
          </w:tcPr>
          <w:p w14:paraId="76EF8A5F" w14:textId="3DE7455D" w:rsidR="00111194" w:rsidRPr="00A2415A" w:rsidRDefault="00111194" w:rsidP="00C00E01">
            <w:pPr>
              <w:keepNext/>
              <w:keepLines/>
              <w:widowControl w:val="0"/>
              <w:spacing w:before="60" w:after="60"/>
              <w:rPr>
                <w:sz w:val="16"/>
                <w:szCs w:val="16"/>
              </w:rPr>
            </w:pPr>
            <w:r w:rsidRPr="00A2415A">
              <w:rPr>
                <w:sz w:val="16"/>
                <w:szCs w:val="16"/>
              </w:rPr>
              <w:t>Start of concret</w:t>
            </w:r>
            <w:r w:rsidR="00573879">
              <w:rPr>
                <w:sz w:val="16"/>
                <w:szCs w:val="16"/>
              </w:rPr>
              <w:t>ing</w:t>
            </w:r>
            <w:r w:rsidRPr="00A2415A">
              <w:rPr>
                <w:sz w:val="16"/>
                <w:szCs w:val="16"/>
              </w:rPr>
              <w:t xml:space="preserve"> works on Site and supply of Reviewable Project and Design Data </w:t>
            </w:r>
            <w:proofErr w:type="spellStart"/>
            <w:r w:rsidRPr="00A2415A">
              <w:rPr>
                <w:sz w:val="16"/>
                <w:szCs w:val="16"/>
              </w:rPr>
              <w:t>LD3</w:t>
            </w:r>
            <w:proofErr w:type="spellEnd"/>
            <w:r w:rsidRPr="00A2415A">
              <w:rPr>
                <w:sz w:val="16"/>
                <w:szCs w:val="16"/>
              </w:rPr>
              <w:t xml:space="preserve">, </w:t>
            </w:r>
            <w:proofErr w:type="spellStart"/>
            <w:r w:rsidR="00573879">
              <w:rPr>
                <w:sz w:val="16"/>
                <w:szCs w:val="16"/>
              </w:rPr>
              <w:t>CD3</w:t>
            </w:r>
            <w:r w:rsidRPr="00A2415A">
              <w:rPr>
                <w:sz w:val="16"/>
                <w:szCs w:val="16"/>
              </w:rPr>
              <w:t>MD1</w:t>
            </w:r>
            <w:proofErr w:type="spellEnd"/>
            <w:r w:rsidRPr="00A2415A">
              <w:rPr>
                <w:sz w:val="16"/>
                <w:szCs w:val="16"/>
              </w:rPr>
              <w:t xml:space="preserve">, </w:t>
            </w:r>
            <w:proofErr w:type="spellStart"/>
            <w:r w:rsidRPr="00A2415A">
              <w:rPr>
                <w:sz w:val="16"/>
                <w:szCs w:val="16"/>
              </w:rPr>
              <w:t>AD1</w:t>
            </w:r>
            <w:proofErr w:type="spellEnd"/>
            <w:r w:rsidRPr="00A2415A">
              <w:rPr>
                <w:sz w:val="16"/>
                <w:szCs w:val="16"/>
              </w:rPr>
              <w:t xml:space="preserve"> and </w:t>
            </w:r>
            <w:proofErr w:type="spellStart"/>
            <w:r w:rsidRPr="00A2415A">
              <w:rPr>
                <w:sz w:val="16"/>
                <w:szCs w:val="16"/>
              </w:rPr>
              <w:t>ED1</w:t>
            </w:r>
            <w:proofErr w:type="spellEnd"/>
            <w:r w:rsidRPr="00A2415A">
              <w:rPr>
                <w:sz w:val="16"/>
                <w:szCs w:val="16"/>
              </w:rPr>
              <w:t xml:space="preserve"> approved by the Employer according to the Contract. </w:t>
            </w:r>
          </w:p>
          <w:p w14:paraId="2BBA5AA2" w14:textId="77777777" w:rsidR="00111194" w:rsidRPr="00A2415A" w:rsidRDefault="00111194" w:rsidP="00C00E01">
            <w:pPr>
              <w:keepNext/>
              <w:keepLines/>
              <w:widowControl w:val="0"/>
              <w:spacing w:before="60" w:after="60"/>
              <w:rPr>
                <w:sz w:val="16"/>
                <w:szCs w:val="16"/>
              </w:rPr>
            </w:pPr>
          </w:p>
          <w:p w14:paraId="499DCF7C" w14:textId="13594F98" w:rsidR="00111194" w:rsidRPr="00A2415A" w:rsidRDefault="00111194" w:rsidP="00C00E01">
            <w:pPr>
              <w:keepNext/>
              <w:keepLines/>
              <w:widowControl w:val="0"/>
              <w:spacing w:before="60" w:after="60"/>
              <w:rPr>
                <w:sz w:val="16"/>
                <w:szCs w:val="16"/>
              </w:rPr>
            </w:pPr>
            <w:r w:rsidRPr="00A2415A">
              <w:rPr>
                <w:sz w:val="16"/>
                <w:szCs w:val="16"/>
              </w:rPr>
              <w:t>Conditional upon issue and provision of approved Security of Payment according to the Contract.</w:t>
            </w:r>
          </w:p>
        </w:tc>
        <w:tc>
          <w:tcPr>
            <w:tcW w:w="2694" w:type="dxa"/>
          </w:tcPr>
          <w:p w14:paraId="462DA69B" w14:textId="5A01F609" w:rsidR="00111194" w:rsidRPr="00A2415A" w:rsidRDefault="00111194" w:rsidP="00C00E01">
            <w:pPr>
              <w:pStyle w:val="Seznamsodrkami"/>
              <w:keepNext/>
              <w:keepLines/>
              <w:widowControl w:val="0"/>
              <w:numPr>
                <w:ilvl w:val="0"/>
                <w:numId w:val="0"/>
              </w:numPr>
              <w:spacing w:before="60" w:after="60"/>
              <w:rPr>
                <w:sz w:val="16"/>
                <w:szCs w:val="16"/>
              </w:rPr>
            </w:pPr>
            <w:r w:rsidRPr="00A2415A">
              <w:rPr>
                <w:sz w:val="16"/>
                <w:szCs w:val="16"/>
              </w:rPr>
              <w:t xml:space="preserve">Payment </w:t>
            </w:r>
            <w:proofErr w:type="gramStart"/>
            <w:r w:rsidR="00573879">
              <w:rPr>
                <w:sz w:val="16"/>
                <w:szCs w:val="16"/>
              </w:rPr>
              <w:t>Security  in</w:t>
            </w:r>
            <w:proofErr w:type="gramEnd"/>
            <w:r w:rsidR="00573879">
              <w:rPr>
                <w:sz w:val="16"/>
                <w:szCs w:val="16"/>
              </w:rPr>
              <w:t xml:space="preserve"> the amount and currency of Payment No. 2 </w:t>
            </w:r>
          </w:p>
          <w:p w14:paraId="605D6AFD" w14:textId="77777777" w:rsidR="00111194" w:rsidRPr="00A2415A" w:rsidRDefault="00111194" w:rsidP="00C00E01">
            <w:pPr>
              <w:keepNext/>
              <w:keepLines/>
              <w:widowControl w:val="0"/>
              <w:spacing w:before="60" w:after="60"/>
              <w:rPr>
                <w:sz w:val="16"/>
                <w:szCs w:val="16"/>
              </w:rPr>
            </w:pPr>
          </w:p>
        </w:tc>
      </w:tr>
      <w:tr w:rsidR="00111194" w:rsidRPr="00A2415A" w14:paraId="5BBD80D1" w14:textId="77777777" w:rsidTr="00111194">
        <w:tc>
          <w:tcPr>
            <w:tcW w:w="880" w:type="dxa"/>
          </w:tcPr>
          <w:p w14:paraId="3D6B79CF" w14:textId="77777777" w:rsidR="00111194" w:rsidRPr="00A2415A" w:rsidRDefault="00111194" w:rsidP="00C00E01">
            <w:pPr>
              <w:keepNext/>
              <w:keepLines/>
              <w:widowControl w:val="0"/>
              <w:tabs>
                <w:tab w:val="left" w:pos="0"/>
              </w:tabs>
              <w:spacing w:before="60" w:after="60"/>
              <w:jc w:val="center"/>
              <w:rPr>
                <w:sz w:val="16"/>
                <w:szCs w:val="16"/>
              </w:rPr>
            </w:pPr>
            <w:r w:rsidRPr="00A2415A">
              <w:rPr>
                <w:sz w:val="16"/>
                <w:szCs w:val="16"/>
              </w:rPr>
              <w:t>3</w:t>
            </w:r>
          </w:p>
        </w:tc>
        <w:tc>
          <w:tcPr>
            <w:tcW w:w="1260" w:type="dxa"/>
          </w:tcPr>
          <w:p w14:paraId="5F2CCE58" w14:textId="10F60B10" w:rsidR="00111194" w:rsidRPr="00A2415A" w:rsidRDefault="00573879" w:rsidP="00C00E01">
            <w:pPr>
              <w:keepNext/>
              <w:keepLines/>
              <w:widowControl w:val="0"/>
              <w:tabs>
                <w:tab w:val="left" w:pos="0"/>
              </w:tabs>
              <w:spacing w:before="60" w:after="60"/>
              <w:jc w:val="center"/>
              <w:rPr>
                <w:sz w:val="16"/>
                <w:szCs w:val="16"/>
              </w:rPr>
            </w:pPr>
            <w:r>
              <w:rPr>
                <w:sz w:val="16"/>
                <w:szCs w:val="16"/>
              </w:rPr>
              <w:t>10</w:t>
            </w:r>
            <w:r w:rsidR="00111194" w:rsidRPr="00A2415A">
              <w:rPr>
                <w:sz w:val="16"/>
                <w:szCs w:val="16"/>
              </w:rPr>
              <w:t>%</w:t>
            </w:r>
          </w:p>
        </w:tc>
        <w:tc>
          <w:tcPr>
            <w:tcW w:w="1149" w:type="dxa"/>
          </w:tcPr>
          <w:p w14:paraId="6937C39A" w14:textId="53C45351" w:rsidR="00111194" w:rsidRPr="00A2415A" w:rsidRDefault="00573879" w:rsidP="00C00E01">
            <w:pPr>
              <w:keepNext/>
              <w:keepLines/>
              <w:widowControl w:val="0"/>
              <w:tabs>
                <w:tab w:val="left" w:pos="0"/>
              </w:tabs>
              <w:spacing w:before="60" w:after="60"/>
              <w:rPr>
                <w:sz w:val="16"/>
                <w:szCs w:val="16"/>
              </w:rPr>
            </w:pPr>
            <w:r>
              <w:rPr>
                <w:sz w:val="16"/>
                <w:szCs w:val="16"/>
              </w:rPr>
              <w:t>0%</w:t>
            </w:r>
          </w:p>
        </w:tc>
        <w:tc>
          <w:tcPr>
            <w:tcW w:w="3260" w:type="dxa"/>
          </w:tcPr>
          <w:p w14:paraId="3D9FA95A" w14:textId="44DCC547" w:rsidR="00111194" w:rsidRPr="00A2415A" w:rsidRDefault="00111194" w:rsidP="00C00E01">
            <w:pPr>
              <w:keepNext/>
              <w:keepLines/>
              <w:widowControl w:val="0"/>
              <w:tabs>
                <w:tab w:val="left" w:pos="0"/>
              </w:tabs>
              <w:spacing w:before="60" w:after="60"/>
              <w:rPr>
                <w:sz w:val="16"/>
                <w:szCs w:val="16"/>
              </w:rPr>
            </w:pPr>
            <w:r w:rsidRPr="00A2415A">
              <w:rPr>
                <w:sz w:val="16"/>
                <w:szCs w:val="16"/>
              </w:rPr>
              <w:t xml:space="preserve">Completion of boiler basement and waste bunker on Site and supply of Reviewable Project and Design Data </w:t>
            </w:r>
            <w:proofErr w:type="spellStart"/>
            <w:r w:rsidRPr="00A2415A">
              <w:rPr>
                <w:sz w:val="16"/>
                <w:szCs w:val="16"/>
              </w:rPr>
              <w:t>LD4</w:t>
            </w:r>
            <w:proofErr w:type="spellEnd"/>
            <w:r w:rsidRPr="00A2415A">
              <w:rPr>
                <w:sz w:val="16"/>
                <w:szCs w:val="16"/>
              </w:rPr>
              <w:t xml:space="preserve">, </w:t>
            </w:r>
            <w:proofErr w:type="spellStart"/>
            <w:r w:rsidR="00573879">
              <w:rPr>
                <w:sz w:val="16"/>
                <w:szCs w:val="16"/>
              </w:rPr>
              <w:t>CD4</w:t>
            </w:r>
            <w:proofErr w:type="spellEnd"/>
            <w:r w:rsidR="00573879">
              <w:rPr>
                <w:sz w:val="16"/>
                <w:szCs w:val="16"/>
              </w:rPr>
              <w:t xml:space="preserve">, </w:t>
            </w:r>
            <w:proofErr w:type="spellStart"/>
            <w:r w:rsidRPr="00A2415A">
              <w:rPr>
                <w:sz w:val="16"/>
                <w:szCs w:val="16"/>
              </w:rPr>
              <w:t>MD2</w:t>
            </w:r>
            <w:proofErr w:type="spellEnd"/>
            <w:r w:rsidRPr="00A2415A">
              <w:rPr>
                <w:sz w:val="16"/>
                <w:szCs w:val="16"/>
              </w:rPr>
              <w:t xml:space="preserve">, </w:t>
            </w:r>
            <w:proofErr w:type="spellStart"/>
            <w:r w:rsidRPr="00A2415A">
              <w:rPr>
                <w:sz w:val="16"/>
                <w:szCs w:val="16"/>
              </w:rPr>
              <w:t>AD2</w:t>
            </w:r>
            <w:proofErr w:type="spellEnd"/>
            <w:r w:rsidRPr="00A2415A">
              <w:rPr>
                <w:sz w:val="16"/>
                <w:szCs w:val="16"/>
              </w:rPr>
              <w:t xml:space="preserve"> and </w:t>
            </w:r>
            <w:proofErr w:type="spellStart"/>
            <w:r w:rsidRPr="00A2415A">
              <w:rPr>
                <w:sz w:val="16"/>
                <w:szCs w:val="16"/>
              </w:rPr>
              <w:t>ED2</w:t>
            </w:r>
            <w:proofErr w:type="spellEnd"/>
            <w:r w:rsidRPr="00A2415A">
              <w:rPr>
                <w:sz w:val="16"/>
                <w:szCs w:val="16"/>
              </w:rPr>
              <w:t xml:space="preserve"> approved by the Employer according to the Contract. </w:t>
            </w:r>
          </w:p>
          <w:p w14:paraId="49DCD529" w14:textId="77777777" w:rsidR="00111194" w:rsidRPr="00A2415A" w:rsidRDefault="00111194" w:rsidP="00C00E01">
            <w:pPr>
              <w:keepNext/>
              <w:keepLines/>
              <w:widowControl w:val="0"/>
              <w:tabs>
                <w:tab w:val="left" w:pos="0"/>
              </w:tabs>
              <w:spacing w:before="60" w:after="60"/>
              <w:rPr>
                <w:sz w:val="16"/>
                <w:szCs w:val="16"/>
              </w:rPr>
            </w:pPr>
          </w:p>
          <w:p w14:paraId="54F4DF22" w14:textId="4AEE9D14" w:rsidR="00111194" w:rsidRPr="00A2415A" w:rsidRDefault="00111194" w:rsidP="00C00E01">
            <w:pPr>
              <w:keepNext/>
              <w:keepLines/>
              <w:widowControl w:val="0"/>
              <w:tabs>
                <w:tab w:val="left" w:pos="0"/>
              </w:tabs>
              <w:spacing w:before="60" w:after="60"/>
              <w:rPr>
                <w:sz w:val="16"/>
                <w:szCs w:val="16"/>
              </w:rPr>
            </w:pPr>
            <w:r w:rsidRPr="00A2415A">
              <w:rPr>
                <w:sz w:val="16"/>
                <w:szCs w:val="16"/>
              </w:rPr>
              <w:t xml:space="preserve">Conditional upon issue and provision of approved Payment </w:t>
            </w:r>
            <w:r w:rsidR="00573879">
              <w:rPr>
                <w:sz w:val="16"/>
                <w:szCs w:val="16"/>
              </w:rPr>
              <w:t xml:space="preserve">Security </w:t>
            </w:r>
            <w:r w:rsidRPr="00A2415A">
              <w:rPr>
                <w:sz w:val="16"/>
                <w:szCs w:val="16"/>
              </w:rPr>
              <w:t>according to the Contract.</w:t>
            </w:r>
          </w:p>
        </w:tc>
        <w:tc>
          <w:tcPr>
            <w:tcW w:w="2694" w:type="dxa"/>
          </w:tcPr>
          <w:p w14:paraId="587BBE67" w14:textId="23B98C63" w:rsidR="00573879" w:rsidRPr="00A2415A" w:rsidRDefault="00573879" w:rsidP="00C00E01">
            <w:pPr>
              <w:pStyle w:val="Seznamsodrkami"/>
              <w:keepNext/>
              <w:keepLines/>
              <w:widowControl w:val="0"/>
              <w:numPr>
                <w:ilvl w:val="0"/>
                <w:numId w:val="0"/>
              </w:numPr>
              <w:spacing w:before="60" w:after="60"/>
              <w:rPr>
                <w:sz w:val="16"/>
                <w:szCs w:val="16"/>
              </w:rPr>
            </w:pPr>
            <w:r w:rsidRPr="00A2415A">
              <w:rPr>
                <w:sz w:val="16"/>
                <w:szCs w:val="16"/>
              </w:rPr>
              <w:t xml:space="preserve">Payment </w:t>
            </w:r>
            <w:proofErr w:type="gramStart"/>
            <w:r>
              <w:rPr>
                <w:sz w:val="16"/>
                <w:szCs w:val="16"/>
              </w:rPr>
              <w:t>Security  in</w:t>
            </w:r>
            <w:proofErr w:type="gramEnd"/>
            <w:r>
              <w:rPr>
                <w:sz w:val="16"/>
                <w:szCs w:val="16"/>
              </w:rPr>
              <w:t xml:space="preserve"> the amount and currency of Payment No. 3 </w:t>
            </w:r>
          </w:p>
          <w:p w14:paraId="794B6062" w14:textId="77777777" w:rsidR="00111194" w:rsidRPr="00A2415A" w:rsidRDefault="00111194" w:rsidP="00C00E01">
            <w:pPr>
              <w:keepNext/>
              <w:keepLines/>
              <w:widowControl w:val="0"/>
              <w:spacing w:before="60" w:after="60"/>
              <w:rPr>
                <w:sz w:val="16"/>
                <w:szCs w:val="16"/>
              </w:rPr>
            </w:pPr>
          </w:p>
        </w:tc>
      </w:tr>
      <w:tr w:rsidR="00111194" w:rsidRPr="00A2415A" w14:paraId="12AA0146" w14:textId="77777777" w:rsidTr="00111194">
        <w:tc>
          <w:tcPr>
            <w:tcW w:w="880" w:type="dxa"/>
          </w:tcPr>
          <w:p w14:paraId="1003BD73" w14:textId="77777777" w:rsidR="00111194" w:rsidRPr="00A2415A" w:rsidRDefault="00111194" w:rsidP="00C00E01">
            <w:pPr>
              <w:tabs>
                <w:tab w:val="left" w:pos="0"/>
              </w:tabs>
              <w:spacing w:before="60" w:after="60"/>
              <w:jc w:val="center"/>
              <w:rPr>
                <w:sz w:val="16"/>
                <w:szCs w:val="16"/>
              </w:rPr>
            </w:pPr>
            <w:r w:rsidRPr="00A2415A">
              <w:rPr>
                <w:sz w:val="16"/>
                <w:szCs w:val="16"/>
              </w:rPr>
              <w:lastRenderedPageBreak/>
              <w:t>4</w:t>
            </w:r>
          </w:p>
        </w:tc>
        <w:tc>
          <w:tcPr>
            <w:tcW w:w="1260" w:type="dxa"/>
          </w:tcPr>
          <w:p w14:paraId="7A87B15A" w14:textId="14E34711" w:rsidR="00111194" w:rsidRPr="00A2415A" w:rsidRDefault="00573879" w:rsidP="00C00E01">
            <w:pPr>
              <w:tabs>
                <w:tab w:val="left" w:pos="0"/>
              </w:tabs>
              <w:spacing w:before="60" w:after="60"/>
              <w:jc w:val="center"/>
              <w:rPr>
                <w:sz w:val="16"/>
                <w:szCs w:val="16"/>
              </w:rPr>
            </w:pPr>
            <w:r>
              <w:rPr>
                <w:sz w:val="16"/>
                <w:szCs w:val="16"/>
              </w:rPr>
              <w:t>2</w:t>
            </w:r>
            <w:r w:rsidR="00111194" w:rsidRPr="00A2415A">
              <w:rPr>
                <w:sz w:val="16"/>
                <w:szCs w:val="16"/>
              </w:rPr>
              <w:t>0%</w:t>
            </w:r>
          </w:p>
        </w:tc>
        <w:tc>
          <w:tcPr>
            <w:tcW w:w="1149" w:type="dxa"/>
          </w:tcPr>
          <w:p w14:paraId="1569738D" w14:textId="4DA064BE" w:rsidR="00111194" w:rsidRPr="00573879" w:rsidRDefault="00573879" w:rsidP="00C00E01">
            <w:pPr>
              <w:tabs>
                <w:tab w:val="left" w:pos="0"/>
              </w:tabs>
              <w:spacing w:before="60" w:after="60"/>
              <w:jc w:val="center"/>
              <w:rPr>
                <w:sz w:val="16"/>
                <w:szCs w:val="16"/>
              </w:rPr>
            </w:pPr>
            <w:r w:rsidRPr="00573879">
              <w:rPr>
                <w:sz w:val="16"/>
                <w:szCs w:val="16"/>
              </w:rPr>
              <w:t>0%</w:t>
            </w:r>
          </w:p>
        </w:tc>
        <w:tc>
          <w:tcPr>
            <w:tcW w:w="3260" w:type="dxa"/>
          </w:tcPr>
          <w:p w14:paraId="43BBE0CF" w14:textId="1B57E142" w:rsidR="00111194" w:rsidRPr="00573879" w:rsidRDefault="00111194" w:rsidP="00C00E01">
            <w:pPr>
              <w:tabs>
                <w:tab w:val="left" w:pos="0"/>
              </w:tabs>
              <w:spacing w:before="60" w:after="60"/>
              <w:jc w:val="both"/>
              <w:rPr>
                <w:sz w:val="16"/>
                <w:szCs w:val="16"/>
              </w:rPr>
            </w:pPr>
            <w:r w:rsidRPr="00573879">
              <w:rPr>
                <w:sz w:val="16"/>
                <w:szCs w:val="16"/>
              </w:rPr>
              <w:t>Milestone subjected to the Delay damage</w:t>
            </w:r>
          </w:p>
          <w:p w14:paraId="75E83C52" w14:textId="39A99120" w:rsidR="00111194" w:rsidRPr="00A2415A" w:rsidRDefault="00111194" w:rsidP="00C00E01">
            <w:pPr>
              <w:tabs>
                <w:tab w:val="left" w:pos="0"/>
              </w:tabs>
              <w:spacing w:before="60" w:after="60"/>
              <w:jc w:val="both"/>
              <w:rPr>
                <w:sz w:val="16"/>
                <w:szCs w:val="16"/>
              </w:rPr>
            </w:pPr>
            <w:r w:rsidRPr="00A2415A">
              <w:rPr>
                <w:sz w:val="16"/>
                <w:szCs w:val="16"/>
              </w:rPr>
              <w:t xml:space="preserve">Completion of concrete works on Site and supply of Reviewable Project and Design Data </w:t>
            </w:r>
            <w:proofErr w:type="spellStart"/>
            <w:r w:rsidRPr="00A2415A">
              <w:rPr>
                <w:sz w:val="16"/>
                <w:szCs w:val="16"/>
              </w:rPr>
              <w:t>LD5</w:t>
            </w:r>
            <w:proofErr w:type="spellEnd"/>
            <w:r w:rsidRPr="00A2415A">
              <w:rPr>
                <w:sz w:val="16"/>
                <w:szCs w:val="16"/>
              </w:rPr>
              <w:t xml:space="preserve">, </w:t>
            </w:r>
            <w:proofErr w:type="spellStart"/>
            <w:r w:rsidR="00573879">
              <w:rPr>
                <w:sz w:val="16"/>
                <w:szCs w:val="16"/>
              </w:rPr>
              <w:t>CD5</w:t>
            </w:r>
            <w:proofErr w:type="spellEnd"/>
            <w:r w:rsidR="00573879">
              <w:rPr>
                <w:sz w:val="16"/>
                <w:szCs w:val="16"/>
              </w:rPr>
              <w:t xml:space="preserve">, </w:t>
            </w:r>
            <w:proofErr w:type="spellStart"/>
            <w:r w:rsidRPr="00A2415A">
              <w:rPr>
                <w:sz w:val="16"/>
                <w:szCs w:val="16"/>
              </w:rPr>
              <w:t>MD3</w:t>
            </w:r>
            <w:proofErr w:type="spellEnd"/>
            <w:r w:rsidRPr="00A2415A">
              <w:rPr>
                <w:sz w:val="16"/>
                <w:szCs w:val="16"/>
              </w:rPr>
              <w:t xml:space="preserve">, </w:t>
            </w:r>
            <w:proofErr w:type="spellStart"/>
            <w:r w:rsidRPr="00A2415A">
              <w:rPr>
                <w:sz w:val="16"/>
                <w:szCs w:val="16"/>
              </w:rPr>
              <w:t>AD3</w:t>
            </w:r>
            <w:proofErr w:type="spellEnd"/>
            <w:r w:rsidRPr="00A2415A">
              <w:rPr>
                <w:sz w:val="16"/>
                <w:szCs w:val="16"/>
              </w:rPr>
              <w:t xml:space="preserve"> and </w:t>
            </w:r>
            <w:proofErr w:type="spellStart"/>
            <w:r w:rsidRPr="00A2415A">
              <w:rPr>
                <w:sz w:val="16"/>
                <w:szCs w:val="16"/>
              </w:rPr>
              <w:t>ED3</w:t>
            </w:r>
            <w:proofErr w:type="spellEnd"/>
            <w:r w:rsidRPr="00A2415A">
              <w:rPr>
                <w:sz w:val="16"/>
                <w:szCs w:val="16"/>
              </w:rPr>
              <w:t xml:space="preserve"> approved by the Employer according to the Contract.</w:t>
            </w:r>
          </w:p>
          <w:p w14:paraId="695F134B" w14:textId="77777777" w:rsidR="00111194" w:rsidRPr="00A2415A" w:rsidRDefault="00111194" w:rsidP="00C00E01">
            <w:pPr>
              <w:tabs>
                <w:tab w:val="left" w:pos="0"/>
              </w:tabs>
              <w:spacing w:before="60" w:after="60"/>
              <w:jc w:val="both"/>
              <w:rPr>
                <w:sz w:val="16"/>
                <w:szCs w:val="16"/>
              </w:rPr>
            </w:pPr>
          </w:p>
          <w:p w14:paraId="011F3B61" w14:textId="03A3AE40" w:rsidR="00111194" w:rsidRPr="00A2415A" w:rsidRDefault="00111194" w:rsidP="00C00E01">
            <w:pPr>
              <w:tabs>
                <w:tab w:val="left" w:pos="0"/>
              </w:tabs>
              <w:spacing w:before="60" w:after="60"/>
              <w:jc w:val="both"/>
              <w:rPr>
                <w:sz w:val="16"/>
                <w:szCs w:val="16"/>
              </w:rPr>
            </w:pPr>
            <w:r w:rsidRPr="00A2415A">
              <w:rPr>
                <w:sz w:val="16"/>
                <w:szCs w:val="16"/>
              </w:rPr>
              <w:t xml:space="preserve">And at the same time, start of Construction to be defined as such milestone where contraction of boiler and flue gas treatment steel structure has been erected up to the highest grate elevation level and when construction Works can proceed continuously. </w:t>
            </w:r>
          </w:p>
          <w:p w14:paraId="66AEE00E" w14:textId="77777777" w:rsidR="00111194" w:rsidRPr="00A2415A" w:rsidRDefault="00111194" w:rsidP="00C00E01">
            <w:pPr>
              <w:tabs>
                <w:tab w:val="left" w:pos="0"/>
              </w:tabs>
              <w:spacing w:before="60" w:after="60"/>
              <w:jc w:val="both"/>
              <w:rPr>
                <w:sz w:val="16"/>
                <w:szCs w:val="16"/>
              </w:rPr>
            </w:pPr>
          </w:p>
          <w:p w14:paraId="42ABBBF6" w14:textId="68B4DA9B" w:rsidR="00111194" w:rsidRPr="00A2415A" w:rsidRDefault="00111194" w:rsidP="00C00E01">
            <w:pPr>
              <w:tabs>
                <w:tab w:val="left" w:pos="0"/>
              </w:tabs>
              <w:spacing w:before="60" w:after="60"/>
              <w:jc w:val="both"/>
              <w:rPr>
                <w:sz w:val="16"/>
                <w:szCs w:val="16"/>
              </w:rPr>
            </w:pPr>
            <w:r w:rsidRPr="00A2415A">
              <w:rPr>
                <w:sz w:val="16"/>
                <w:szCs w:val="16"/>
              </w:rPr>
              <w:t>Conditional upon issue and provision of approved Security of Payment according to the Contract.</w:t>
            </w:r>
          </w:p>
        </w:tc>
        <w:tc>
          <w:tcPr>
            <w:tcW w:w="2694" w:type="dxa"/>
          </w:tcPr>
          <w:p w14:paraId="51C640A8" w14:textId="67AB86D7" w:rsidR="00573879" w:rsidRPr="00A2415A" w:rsidRDefault="00573879" w:rsidP="00C00E01">
            <w:pPr>
              <w:pStyle w:val="Seznamsodrkami"/>
              <w:keepNext/>
              <w:keepLines/>
              <w:widowControl w:val="0"/>
              <w:numPr>
                <w:ilvl w:val="0"/>
                <w:numId w:val="0"/>
              </w:numPr>
              <w:spacing w:before="60" w:after="60"/>
              <w:rPr>
                <w:sz w:val="16"/>
                <w:szCs w:val="16"/>
              </w:rPr>
            </w:pPr>
            <w:r w:rsidRPr="00A2415A">
              <w:rPr>
                <w:sz w:val="16"/>
                <w:szCs w:val="16"/>
              </w:rPr>
              <w:t xml:space="preserve">Payment </w:t>
            </w:r>
            <w:proofErr w:type="gramStart"/>
            <w:r>
              <w:rPr>
                <w:sz w:val="16"/>
                <w:szCs w:val="16"/>
              </w:rPr>
              <w:t>Security  in</w:t>
            </w:r>
            <w:proofErr w:type="gramEnd"/>
            <w:r>
              <w:rPr>
                <w:sz w:val="16"/>
                <w:szCs w:val="16"/>
              </w:rPr>
              <w:t xml:space="preserve"> the amount and currency of Payment No. 4 </w:t>
            </w:r>
          </w:p>
          <w:p w14:paraId="0438D0AC" w14:textId="77777777" w:rsidR="00111194" w:rsidRPr="00A2415A" w:rsidRDefault="00111194" w:rsidP="00C00E01">
            <w:pPr>
              <w:spacing w:before="60" w:after="60"/>
              <w:rPr>
                <w:sz w:val="16"/>
                <w:szCs w:val="16"/>
              </w:rPr>
            </w:pPr>
          </w:p>
        </w:tc>
      </w:tr>
      <w:tr w:rsidR="00111194" w:rsidRPr="00A2415A" w14:paraId="15ECCF5B" w14:textId="77777777" w:rsidTr="00111194">
        <w:tc>
          <w:tcPr>
            <w:tcW w:w="880" w:type="dxa"/>
          </w:tcPr>
          <w:p w14:paraId="1EFF830B" w14:textId="77777777" w:rsidR="00111194" w:rsidRPr="00A2415A" w:rsidRDefault="00111194" w:rsidP="00C00E01">
            <w:pPr>
              <w:tabs>
                <w:tab w:val="left" w:pos="0"/>
              </w:tabs>
              <w:spacing w:before="60" w:after="60"/>
              <w:jc w:val="center"/>
              <w:rPr>
                <w:sz w:val="16"/>
                <w:szCs w:val="16"/>
              </w:rPr>
            </w:pPr>
            <w:r w:rsidRPr="00A2415A">
              <w:rPr>
                <w:sz w:val="16"/>
                <w:szCs w:val="16"/>
              </w:rPr>
              <w:t>5</w:t>
            </w:r>
          </w:p>
        </w:tc>
        <w:tc>
          <w:tcPr>
            <w:tcW w:w="1260" w:type="dxa"/>
          </w:tcPr>
          <w:p w14:paraId="4B5301B4" w14:textId="19D171D4" w:rsidR="00111194" w:rsidRPr="00A2415A" w:rsidRDefault="00111194" w:rsidP="00C00E01">
            <w:pPr>
              <w:tabs>
                <w:tab w:val="left" w:pos="0"/>
              </w:tabs>
              <w:spacing w:before="60" w:after="60"/>
              <w:jc w:val="center"/>
              <w:rPr>
                <w:sz w:val="16"/>
                <w:szCs w:val="16"/>
              </w:rPr>
            </w:pPr>
            <w:r w:rsidRPr="00A2415A">
              <w:rPr>
                <w:sz w:val="16"/>
                <w:szCs w:val="16"/>
              </w:rPr>
              <w:t>10%</w:t>
            </w:r>
          </w:p>
        </w:tc>
        <w:tc>
          <w:tcPr>
            <w:tcW w:w="1149" w:type="dxa"/>
          </w:tcPr>
          <w:p w14:paraId="73932893" w14:textId="3AE25D89" w:rsidR="00111194" w:rsidRPr="00A2415A" w:rsidRDefault="004F7842" w:rsidP="00C00E01">
            <w:pPr>
              <w:tabs>
                <w:tab w:val="left" w:pos="0"/>
              </w:tabs>
              <w:spacing w:before="60" w:after="60"/>
              <w:rPr>
                <w:sz w:val="16"/>
                <w:szCs w:val="16"/>
              </w:rPr>
            </w:pPr>
            <w:r>
              <w:rPr>
                <w:sz w:val="16"/>
                <w:szCs w:val="16"/>
              </w:rPr>
              <w:t>10%</w:t>
            </w:r>
          </w:p>
        </w:tc>
        <w:tc>
          <w:tcPr>
            <w:tcW w:w="3260" w:type="dxa"/>
          </w:tcPr>
          <w:p w14:paraId="4A7545E2" w14:textId="0912B2F3" w:rsidR="00111194" w:rsidRPr="00A2415A" w:rsidRDefault="00573879" w:rsidP="00C00E01">
            <w:pPr>
              <w:tabs>
                <w:tab w:val="left" w:pos="0"/>
              </w:tabs>
              <w:spacing w:before="60" w:after="60"/>
              <w:rPr>
                <w:sz w:val="16"/>
                <w:szCs w:val="16"/>
              </w:rPr>
            </w:pPr>
            <w:r>
              <w:rPr>
                <w:sz w:val="16"/>
                <w:szCs w:val="16"/>
              </w:rPr>
              <w:t>Completion of delivery of the main components, i.e. boiler, turbine, (selectable option for negotiation)</w:t>
            </w:r>
            <w:r w:rsidR="00111194" w:rsidRPr="00A2415A">
              <w:rPr>
                <w:sz w:val="16"/>
                <w:szCs w:val="16"/>
              </w:rPr>
              <w:t xml:space="preserve"> turbine</w:t>
            </w:r>
            <w:r w:rsidR="004F7842">
              <w:rPr>
                <w:sz w:val="16"/>
                <w:szCs w:val="16"/>
              </w:rPr>
              <w:t xml:space="preserve"> (selectable option for negotiation</w:t>
            </w:r>
            <w:proofErr w:type="gramStart"/>
            <w:r w:rsidR="004F7842">
              <w:rPr>
                <w:sz w:val="16"/>
                <w:szCs w:val="16"/>
              </w:rPr>
              <w:t>)</w:t>
            </w:r>
            <w:r w:rsidR="00111194" w:rsidRPr="00A2415A">
              <w:rPr>
                <w:sz w:val="16"/>
                <w:szCs w:val="16"/>
              </w:rPr>
              <w:t>,transformers</w:t>
            </w:r>
            <w:proofErr w:type="gramEnd"/>
            <w:r w:rsidR="00111194" w:rsidRPr="00A2415A">
              <w:rPr>
                <w:sz w:val="16"/>
                <w:szCs w:val="16"/>
              </w:rPr>
              <w:t>, condensers and condensate pumps, reactor, fabric filter, ID fan</w:t>
            </w:r>
            <w:r w:rsidR="004F7842">
              <w:rPr>
                <w:sz w:val="16"/>
                <w:szCs w:val="16"/>
              </w:rPr>
              <w:t xml:space="preserve"> to the Site</w:t>
            </w:r>
            <w:r w:rsidR="00111194" w:rsidRPr="00A2415A">
              <w:rPr>
                <w:sz w:val="16"/>
                <w:szCs w:val="16"/>
              </w:rPr>
              <w:t>.</w:t>
            </w:r>
          </w:p>
        </w:tc>
        <w:tc>
          <w:tcPr>
            <w:tcW w:w="2694" w:type="dxa"/>
          </w:tcPr>
          <w:p w14:paraId="70F58499" w14:textId="77777777" w:rsidR="00111194" w:rsidRPr="00A2415A" w:rsidRDefault="00111194" w:rsidP="00C00E01">
            <w:pPr>
              <w:pStyle w:val="Seznamsodrkami"/>
              <w:keepNext/>
              <w:keepLines/>
              <w:widowControl w:val="0"/>
              <w:numPr>
                <w:ilvl w:val="0"/>
                <w:numId w:val="0"/>
              </w:numPr>
              <w:spacing w:before="60" w:after="60"/>
              <w:rPr>
                <w:sz w:val="16"/>
                <w:szCs w:val="16"/>
              </w:rPr>
            </w:pPr>
          </w:p>
        </w:tc>
      </w:tr>
      <w:tr w:rsidR="003069E3" w:rsidRPr="00A2415A" w14:paraId="05E5EB5C" w14:textId="77777777" w:rsidTr="00111194">
        <w:tc>
          <w:tcPr>
            <w:tcW w:w="880" w:type="dxa"/>
          </w:tcPr>
          <w:p w14:paraId="251DA7E1" w14:textId="635281B0" w:rsidR="003069E3" w:rsidRPr="00A2415A" w:rsidRDefault="003069E3" w:rsidP="00C00E01">
            <w:pPr>
              <w:tabs>
                <w:tab w:val="left" w:pos="0"/>
              </w:tabs>
              <w:spacing w:before="60" w:after="60"/>
              <w:jc w:val="center"/>
              <w:rPr>
                <w:sz w:val="16"/>
                <w:szCs w:val="16"/>
              </w:rPr>
            </w:pPr>
            <w:r w:rsidRPr="00A2415A">
              <w:rPr>
                <w:sz w:val="16"/>
                <w:szCs w:val="16"/>
              </w:rPr>
              <w:t>6</w:t>
            </w:r>
          </w:p>
        </w:tc>
        <w:tc>
          <w:tcPr>
            <w:tcW w:w="1260" w:type="dxa"/>
          </w:tcPr>
          <w:p w14:paraId="7DBE1FBA" w14:textId="6F461F3E" w:rsidR="003069E3" w:rsidRPr="00A2415A" w:rsidRDefault="003069E3" w:rsidP="00C00E01">
            <w:pPr>
              <w:tabs>
                <w:tab w:val="left" w:pos="0"/>
              </w:tabs>
              <w:spacing w:before="60" w:after="60"/>
              <w:jc w:val="center"/>
              <w:rPr>
                <w:sz w:val="16"/>
                <w:szCs w:val="16"/>
              </w:rPr>
            </w:pPr>
            <w:r>
              <w:rPr>
                <w:sz w:val="16"/>
                <w:szCs w:val="16"/>
              </w:rPr>
              <w:t>10</w:t>
            </w:r>
            <w:r w:rsidRPr="00A2415A">
              <w:rPr>
                <w:sz w:val="16"/>
                <w:szCs w:val="16"/>
              </w:rPr>
              <w:t>%</w:t>
            </w:r>
          </w:p>
        </w:tc>
        <w:tc>
          <w:tcPr>
            <w:tcW w:w="1149" w:type="dxa"/>
          </w:tcPr>
          <w:p w14:paraId="01D41D3B" w14:textId="70297359" w:rsidR="003069E3" w:rsidRDefault="003069E3" w:rsidP="00C00E01">
            <w:pPr>
              <w:tabs>
                <w:tab w:val="left" w:pos="0"/>
              </w:tabs>
              <w:spacing w:before="60" w:after="60"/>
              <w:rPr>
                <w:sz w:val="16"/>
                <w:szCs w:val="16"/>
              </w:rPr>
            </w:pPr>
            <w:r>
              <w:rPr>
                <w:sz w:val="16"/>
                <w:szCs w:val="16"/>
              </w:rPr>
              <w:t>30%</w:t>
            </w:r>
          </w:p>
        </w:tc>
        <w:tc>
          <w:tcPr>
            <w:tcW w:w="3260" w:type="dxa"/>
          </w:tcPr>
          <w:p w14:paraId="4172213F" w14:textId="013B17D8" w:rsidR="003069E3" w:rsidRDefault="003069E3" w:rsidP="00C00E01">
            <w:pPr>
              <w:tabs>
                <w:tab w:val="left" w:pos="0"/>
              </w:tabs>
              <w:spacing w:before="60" w:after="60"/>
              <w:rPr>
                <w:sz w:val="16"/>
                <w:szCs w:val="16"/>
              </w:rPr>
            </w:pPr>
            <w:r>
              <w:rPr>
                <w:sz w:val="16"/>
                <w:szCs w:val="16"/>
              </w:rPr>
              <w:t xml:space="preserve">Completion of heavy assembly, including successful results of boiler pressure test and placement of all major components on their foundations (i.e. turbine </w:t>
            </w:r>
            <w:r>
              <w:rPr>
                <w:color w:val="000000"/>
                <w:sz w:val="16"/>
                <w:szCs w:val="16"/>
              </w:rPr>
              <w:t>(selectable option for negotiation</w:t>
            </w:r>
            <w:proofErr w:type="gramStart"/>
            <w:r>
              <w:rPr>
                <w:color w:val="000000"/>
                <w:sz w:val="16"/>
                <w:szCs w:val="16"/>
              </w:rPr>
              <w:t>)</w:t>
            </w:r>
            <w:r>
              <w:rPr>
                <w:sz w:val="16"/>
                <w:szCs w:val="16"/>
              </w:rPr>
              <w:t xml:space="preserve"> ,</w:t>
            </w:r>
            <w:proofErr w:type="gramEnd"/>
            <w:r>
              <w:rPr>
                <w:sz w:val="16"/>
                <w:szCs w:val="16"/>
              </w:rPr>
              <w:t xml:space="preserve"> generator selectable option for negotiation</w:t>
            </w:r>
            <w:r>
              <w:rPr>
                <w:color w:val="000000"/>
                <w:sz w:val="16"/>
                <w:szCs w:val="16"/>
              </w:rPr>
              <w:t>)</w:t>
            </w:r>
            <w:r>
              <w:rPr>
                <w:sz w:val="16"/>
                <w:szCs w:val="16"/>
              </w:rPr>
              <w:t xml:space="preserve"> , transformers, condensers and condensate pumps, absorber, bag house filter, ID fan) including disassembly of assembly cranes. </w:t>
            </w:r>
          </w:p>
        </w:tc>
        <w:tc>
          <w:tcPr>
            <w:tcW w:w="2694" w:type="dxa"/>
          </w:tcPr>
          <w:p w14:paraId="52724C4C" w14:textId="530E6C58" w:rsidR="003069E3" w:rsidRPr="00A2415A" w:rsidRDefault="003069E3" w:rsidP="00C00E01">
            <w:pPr>
              <w:pStyle w:val="Seznamsodrkami"/>
              <w:keepNext/>
              <w:keepLines/>
              <w:widowControl w:val="0"/>
              <w:numPr>
                <w:ilvl w:val="0"/>
                <w:numId w:val="0"/>
              </w:numPr>
              <w:spacing w:before="60" w:after="60"/>
              <w:rPr>
                <w:sz w:val="16"/>
                <w:szCs w:val="16"/>
              </w:rPr>
            </w:pPr>
            <w:r>
              <w:rPr>
                <w:sz w:val="16"/>
                <w:szCs w:val="16"/>
              </w:rPr>
              <w:t xml:space="preserve">Release of Payment </w:t>
            </w:r>
            <w:proofErr w:type="gramStart"/>
            <w:r>
              <w:rPr>
                <w:sz w:val="16"/>
                <w:szCs w:val="16"/>
              </w:rPr>
              <w:t>Security  for</w:t>
            </w:r>
            <w:proofErr w:type="gramEnd"/>
            <w:r>
              <w:rPr>
                <w:sz w:val="16"/>
                <w:szCs w:val="16"/>
              </w:rPr>
              <w:t xml:space="preserve"> Payments </w:t>
            </w:r>
            <w:proofErr w:type="spellStart"/>
            <w:r>
              <w:rPr>
                <w:sz w:val="16"/>
                <w:szCs w:val="16"/>
              </w:rPr>
              <w:t>No.1</w:t>
            </w:r>
            <w:proofErr w:type="spellEnd"/>
            <w:r>
              <w:rPr>
                <w:sz w:val="16"/>
                <w:szCs w:val="16"/>
              </w:rPr>
              <w:t xml:space="preserve">, 2 and 3 </w:t>
            </w:r>
          </w:p>
        </w:tc>
      </w:tr>
      <w:tr w:rsidR="009108F2" w:rsidRPr="00A2415A" w14:paraId="12E89663" w14:textId="77777777" w:rsidTr="00111194">
        <w:tc>
          <w:tcPr>
            <w:tcW w:w="880" w:type="dxa"/>
          </w:tcPr>
          <w:p w14:paraId="2F932ED6" w14:textId="77777777" w:rsidR="009108F2" w:rsidRPr="00A2415A" w:rsidRDefault="009108F2" w:rsidP="00C00E01">
            <w:pPr>
              <w:tabs>
                <w:tab w:val="left" w:pos="0"/>
              </w:tabs>
              <w:spacing w:before="60" w:after="60"/>
              <w:jc w:val="center"/>
              <w:rPr>
                <w:sz w:val="16"/>
                <w:szCs w:val="16"/>
              </w:rPr>
            </w:pPr>
            <w:r w:rsidRPr="00A2415A">
              <w:rPr>
                <w:sz w:val="16"/>
                <w:szCs w:val="16"/>
              </w:rPr>
              <w:t>7</w:t>
            </w:r>
          </w:p>
        </w:tc>
        <w:tc>
          <w:tcPr>
            <w:tcW w:w="1260" w:type="dxa"/>
          </w:tcPr>
          <w:p w14:paraId="3C78A062" w14:textId="19263392" w:rsidR="009108F2" w:rsidRPr="00A2415A" w:rsidRDefault="009108F2" w:rsidP="00C00E01">
            <w:pPr>
              <w:tabs>
                <w:tab w:val="left" w:pos="0"/>
              </w:tabs>
              <w:spacing w:before="60" w:after="60"/>
              <w:jc w:val="center"/>
              <w:rPr>
                <w:sz w:val="16"/>
                <w:szCs w:val="16"/>
              </w:rPr>
            </w:pPr>
            <w:r>
              <w:rPr>
                <w:sz w:val="16"/>
                <w:szCs w:val="16"/>
              </w:rPr>
              <w:t>0</w:t>
            </w:r>
            <w:r w:rsidRPr="00A2415A">
              <w:rPr>
                <w:sz w:val="16"/>
                <w:szCs w:val="16"/>
              </w:rPr>
              <w:t>%</w:t>
            </w:r>
          </w:p>
        </w:tc>
        <w:tc>
          <w:tcPr>
            <w:tcW w:w="1149" w:type="dxa"/>
          </w:tcPr>
          <w:p w14:paraId="1CEB5170" w14:textId="6192CD9C" w:rsidR="009108F2" w:rsidRPr="00A2415A" w:rsidRDefault="009108F2" w:rsidP="00C00E01">
            <w:pPr>
              <w:tabs>
                <w:tab w:val="left" w:pos="0"/>
              </w:tabs>
              <w:spacing w:before="60" w:after="60"/>
              <w:rPr>
                <w:sz w:val="16"/>
                <w:szCs w:val="16"/>
              </w:rPr>
            </w:pPr>
            <w:r>
              <w:rPr>
                <w:sz w:val="16"/>
                <w:szCs w:val="16"/>
              </w:rPr>
              <w:t>5%</w:t>
            </w:r>
          </w:p>
        </w:tc>
        <w:tc>
          <w:tcPr>
            <w:tcW w:w="3260" w:type="dxa"/>
          </w:tcPr>
          <w:p w14:paraId="0CDA4E11" w14:textId="77777777" w:rsidR="009108F2" w:rsidRPr="00A2415A" w:rsidRDefault="009108F2" w:rsidP="00C00E01">
            <w:pPr>
              <w:tabs>
                <w:tab w:val="left" w:pos="0"/>
              </w:tabs>
              <w:spacing w:before="60" w:after="60"/>
              <w:rPr>
                <w:sz w:val="16"/>
                <w:szCs w:val="16"/>
              </w:rPr>
            </w:pPr>
            <w:r>
              <w:rPr>
                <w:sz w:val="16"/>
                <w:szCs w:val="16"/>
              </w:rPr>
              <w:t xml:space="preserve">Delivery of complete instructions for operation and maintenance according to the Contract as agreed by the Employer and  </w:t>
            </w:r>
          </w:p>
          <w:p w14:paraId="7AADA4DE" w14:textId="7906B1B2" w:rsidR="009108F2" w:rsidRPr="00A2415A" w:rsidRDefault="009108F2" w:rsidP="00C00E01">
            <w:pPr>
              <w:tabs>
                <w:tab w:val="left" w:pos="0"/>
              </w:tabs>
              <w:spacing w:before="60" w:after="60"/>
              <w:rPr>
                <w:sz w:val="16"/>
                <w:szCs w:val="16"/>
              </w:rPr>
            </w:pPr>
            <w:r>
              <w:rPr>
                <w:sz w:val="16"/>
                <w:szCs w:val="16"/>
              </w:rPr>
              <w:t>e</w:t>
            </w:r>
            <w:r w:rsidRPr="00A2415A">
              <w:rPr>
                <w:sz w:val="16"/>
                <w:szCs w:val="16"/>
              </w:rPr>
              <w:t>nd of Assembly according to part III, appendix A11 of Employer’s Requirements</w:t>
            </w:r>
          </w:p>
        </w:tc>
        <w:tc>
          <w:tcPr>
            <w:tcW w:w="2694" w:type="dxa"/>
          </w:tcPr>
          <w:p w14:paraId="37CEC857" w14:textId="54307DA3" w:rsidR="009108F2" w:rsidRPr="00A2415A" w:rsidRDefault="009108F2" w:rsidP="00C00E01">
            <w:pPr>
              <w:spacing w:before="60" w:after="60"/>
              <w:rPr>
                <w:sz w:val="16"/>
                <w:szCs w:val="16"/>
              </w:rPr>
            </w:pPr>
          </w:p>
        </w:tc>
      </w:tr>
      <w:tr w:rsidR="009108F2" w:rsidRPr="00A2415A" w14:paraId="0E4EFC71" w14:textId="77777777" w:rsidTr="00111194">
        <w:tc>
          <w:tcPr>
            <w:tcW w:w="880" w:type="dxa"/>
          </w:tcPr>
          <w:p w14:paraId="23F7889F" w14:textId="70117D4D" w:rsidR="009108F2" w:rsidRPr="00A2415A" w:rsidRDefault="009108F2" w:rsidP="00C00E01">
            <w:pPr>
              <w:spacing w:before="60" w:after="60"/>
              <w:jc w:val="center"/>
              <w:rPr>
                <w:sz w:val="16"/>
                <w:szCs w:val="16"/>
              </w:rPr>
            </w:pPr>
            <w:r w:rsidRPr="00A2415A">
              <w:rPr>
                <w:sz w:val="16"/>
                <w:szCs w:val="16"/>
              </w:rPr>
              <w:lastRenderedPageBreak/>
              <w:t>8</w:t>
            </w:r>
          </w:p>
        </w:tc>
        <w:tc>
          <w:tcPr>
            <w:tcW w:w="1260" w:type="dxa"/>
          </w:tcPr>
          <w:p w14:paraId="6A410B8F" w14:textId="1313F04D" w:rsidR="009108F2" w:rsidRPr="00A2415A" w:rsidRDefault="009108F2" w:rsidP="00C00E01">
            <w:pPr>
              <w:spacing w:before="60" w:after="60"/>
              <w:jc w:val="center"/>
              <w:rPr>
                <w:sz w:val="16"/>
                <w:szCs w:val="16"/>
              </w:rPr>
            </w:pPr>
            <w:r>
              <w:rPr>
                <w:sz w:val="16"/>
                <w:szCs w:val="16"/>
              </w:rPr>
              <w:t>0%</w:t>
            </w:r>
          </w:p>
        </w:tc>
        <w:tc>
          <w:tcPr>
            <w:tcW w:w="1149" w:type="dxa"/>
          </w:tcPr>
          <w:p w14:paraId="35646F0D" w14:textId="23A96CBC" w:rsidR="009108F2" w:rsidRPr="00A2415A" w:rsidRDefault="009108F2" w:rsidP="00C00E01">
            <w:pPr>
              <w:tabs>
                <w:tab w:val="left" w:pos="0"/>
              </w:tabs>
              <w:spacing w:before="60" w:after="60"/>
              <w:rPr>
                <w:sz w:val="16"/>
                <w:szCs w:val="16"/>
              </w:rPr>
            </w:pPr>
            <w:r w:rsidRPr="00A2415A">
              <w:rPr>
                <w:sz w:val="16"/>
                <w:szCs w:val="16"/>
              </w:rPr>
              <w:t>20%</w:t>
            </w:r>
          </w:p>
        </w:tc>
        <w:tc>
          <w:tcPr>
            <w:tcW w:w="3260" w:type="dxa"/>
          </w:tcPr>
          <w:p w14:paraId="5C6557F2" w14:textId="0A9FF41B" w:rsidR="009108F2" w:rsidRPr="00A2415A" w:rsidRDefault="009108F2" w:rsidP="00C00E01">
            <w:pPr>
              <w:tabs>
                <w:tab w:val="left" w:pos="0"/>
              </w:tabs>
              <w:spacing w:before="60" w:after="60"/>
              <w:rPr>
                <w:sz w:val="16"/>
                <w:szCs w:val="16"/>
              </w:rPr>
            </w:pPr>
            <w:r w:rsidRPr="00A2415A">
              <w:rPr>
                <w:sz w:val="16"/>
                <w:szCs w:val="16"/>
              </w:rPr>
              <w:t>Successful first MSW fire and start of Line’s operation, where Waste is being continuously incinerated.</w:t>
            </w:r>
          </w:p>
        </w:tc>
        <w:tc>
          <w:tcPr>
            <w:tcW w:w="2694" w:type="dxa"/>
          </w:tcPr>
          <w:p w14:paraId="36EBC771" w14:textId="67BAFDEF" w:rsidR="009108F2" w:rsidRPr="00A2415A" w:rsidRDefault="009108F2" w:rsidP="00C00E01">
            <w:pPr>
              <w:spacing w:before="60" w:after="60"/>
              <w:rPr>
                <w:sz w:val="16"/>
                <w:szCs w:val="16"/>
              </w:rPr>
            </w:pPr>
          </w:p>
        </w:tc>
      </w:tr>
      <w:tr w:rsidR="009108F2" w:rsidRPr="00A2415A" w14:paraId="172157C7" w14:textId="77777777" w:rsidTr="00111194">
        <w:tc>
          <w:tcPr>
            <w:tcW w:w="880" w:type="dxa"/>
          </w:tcPr>
          <w:p w14:paraId="7FDE1333" w14:textId="496C3C36" w:rsidR="009108F2" w:rsidRPr="00A2415A" w:rsidRDefault="009108F2" w:rsidP="00C00E01">
            <w:pPr>
              <w:spacing w:before="60" w:after="60"/>
              <w:jc w:val="center"/>
              <w:rPr>
                <w:sz w:val="16"/>
                <w:szCs w:val="16"/>
              </w:rPr>
            </w:pPr>
            <w:r w:rsidRPr="00A2415A">
              <w:rPr>
                <w:sz w:val="16"/>
                <w:szCs w:val="16"/>
              </w:rPr>
              <w:t>9</w:t>
            </w:r>
          </w:p>
        </w:tc>
        <w:tc>
          <w:tcPr>
            <w:tcW w:w="1260" w:type="dxa"/>
          </w:tcPr>
          <w:p w14:paraId="0593976C" w14:textId="7C3EAFB8" w:rsidR="009108F2" w:rsidRPr="00A2415A" w:rsidRDefault="009108F2" w:rsidP="00C00E01">
            <w:pPr>
              <w:spacing w:before="60" w:after="60"/>
              <w:jc w:val="center"/>
              <w:rPr>
                <w:sz w:val="16"/>
                <w:szCs w:val="16"/>
              </w:rPr>
            </w:pPr>
            <w:r>
              <w:rPr>
                <w:sz w:val="16"/>
                <w:szCs w:val="16"/>
              </w:rPr>
              <w:t>5</w:t>
            </w:r>
            <w:r w:rsidRPr="00A2415A">
              <w:rPr>
                <w:sz w:val="16"/>
                <w:szCs w:val="16"/>
              </w:rPr>
              <w:t>%</w:t>
            </w:r>
          </w:p>
        </w:tc>
        <w:tc>
          <w:tcPr>
            <w:tcW w:w="1149" w:type="dxa"/>
          </w:tcPr>
          <w:p w14:paraId="00995707" w14:textId="1C6AA4C1" w:rsidR="009108F2" w:rsidRPr="00A2415A" w:rsidRDefault="009108F2" w:rsidP="00C00E01">
            <w:pPr>
              <w:tabs>
                <w:tab w:val="left" w:pos="0"/>
              </w:tabs>
              <w:spacing w:before="60" w:after="60"/>
              <w:rPr>
                <w:sz w:val="16"/>
                <w:szCs w:val="16"/>
              </w:rPr>
            </w:pPr>
            <w:r>
              <w:rPr>
                <w:sz w:val="16"/>
                <w:szCs w:val="16"/>
              </w:rPr>
              <w:t>5%</w:t>
            </w:r>
          </w:p>
        </w:tc>
        <w:tc>
          <w:tcPr>
            <w:tcW w:w="3260" w:type="dxa"/>
          </w:tcPr>
          <w:p w14:paraId="0A24C282" w14:textId="690504E3" w:rsidR="009108F2" w:rsidRPr="00A2415A" w:rsidRDefault="009108F2" w:rsidP="00C00E01">
            <w:pPr>
              <w:tabs>
                <w:tab w:val="left" w:pos="0"/>
              </w:tabs>
              <w:spacing w:before="60" w:after="60"/>
              <w:rPr>
                <w:sz w:val="16"/>
                <w:szCs w:val="16"/>
              </w:rPr>
            </w:pPr>
            <w:r w:rsidRPr="00A2415A">
              <w:rPr>
                <w:sz w:val="16"/>
                <w:szCs w:val="16"/>
              </w:rPr>
              <w:t>Start of Trial operation period and delivery of complete and final operation and maintenance manual approve by Employer according to the Contract.</w:t>
            </w:r>
          </w:p>
        </w:tc>
        <w:tc>
          <w:tcPr>
            <w:tcW w:w="2694" w:type="dxa"/>
          </w:tcPr>
          <w:p w14:paraId="3F46B883" w14:textId="0BACA87C" w:rsidR="009108F2" w:rsidRPr="00A2415A" w:rsidRDefault="009108F2" w:rsidP="00C00E01">
            <w:pPr>
              <w:spacing w:before="60" w:after="60"/>
              <w:rPr>
                <w:sz w:val="16"/>
                <w:szCs w:val="16"/>
              </w:rPr>
            </w:pPr>
          </w:p>
        </w:tc>
      </w:tr>
      <w:tr w:rsidR="009108F2" w:rsidRPr="00A2415A" w14:paraId="38B36C40" w14:textId="77777777" w:rsidTr="00111194">
        <w:tc>
          <w:tcPr>
            <w:tcW w:w="880" w:type="dxa"/>
          </w:tcPr>
          <w:p w14:paraId="75312D21" w14:textId="584EB3F1" w:rsidR="009108F2" w:rsidRPr="00A2415A" w:rsidRDefault="009108F2" w:rsidP="00C00E01">
            <w:pPr>
              <w:tabs>
                <w:tab w:val="left" w:pos="0"/>
              </w:tabs>
              <w:spacing w:before="60" w:after="60"/>
              <w:jc w:val="center"/>
              <w:rPr>
                <w:sz w:val="16"/>
                <w:szCs w:val="16"/>
              </w:rPr>
            </w:pPr>
            <w:r w:rsidRPr="00A2415A">
              <w:rPr>
                <w:sz w:val="16"/>
                <w:szCs w:val="16"/>
              </w:rPr>
              <w:t>10</w:t>
            </w:r>
          </w:p>
        </w:tc>
        <w:tc>
          <w:tcPr>
            <w:tcW w:w="1260" w:type="dxa"/>
          </w:tcPr>
          <w:p w14:paraId="7A9D41E5" w14:textId="47FA7472" w:rsidR="009108F2" w:rsidRPr="00A2415A" w:rsidRDefault="009108F2" w:rsidP="00C00E01">
            <w:pPr>
              <w:tabs>
                <w:tab w:val="left" w:pos="0"/>
              </w:tabs>
              <w:spacing w:before="60" w:after="60"/>
              <w:jc w:val="center"/>
              <w:rPr>
                <w:sz w:val="16"/>
                <w:szCs w:val="16"/>
              </w:rPr>
            </w:pPr>
            <w:r w:rsidRPr="00A2415A">
              <w:rPr>
                <w:sz w:val="16"/>
                <w:szCs w:val="16"/>
              </w:rPr>
              <w:t>5%</w:t>
            </w:r>
          </w:p>
        </w:tc>
        <w:tc>
          <w:tcPr>
            <w:tcW w:w="1149" w:type="dxa"/>
          </w:tcPr>
          <w:p w14:paraId="117FD13B" w14:textId="52A2EBA9" w:rsidR="009108F2" w:rsidRPr="00A2415A" w:rsidRDefault="009108F2" w:rsidP="00C00E01">
            <w:pPr>
              <w:tabs>
                <w:tab w:val="left" w:pos="0"/>
              </w:tabs>
              <w:spacing w:before="60" w:after="60"/>
              <w:rPr>
                <w:sz w:val="16"/>
                <w:szCs w:val="16"/>
              </w:rPr>
            </w:pPr>
            <w:r>
              <w:rPr>
                <w:sz w:val="16"/>
                <w:szCs w:val="16"/>
              </w:rPr>
              <w:t>0%</w:t>
            </w:r>
          </w:p>
        </w:tc>
        <w:tc>
          <w:tcPr>
            <w:tcW w:w="3260" w:type="dxa"/>
          </w:tcPr>
          <w:p w14:paraId="7DF5F895" w14:textId="15AC63DD" w:rsidR="009108F2" w:rsidRPr="00A2415A" w:rsidRDefault="009108F2" w:rsidP="00C00E01">
            <w:pPr>
              <w:tabs>
                <w:tab w:val="left" w:pos="0"/>
              </w:tabs>
              <w:spacing w:before="60" w:after="60"/>
              <w:rPr>
                <w:sz w:val="16"/>
                <w:szCs w:val="16"/>
              </w:rPr>
            </w:pPr>
            <w:r w:rsidRPr="00A2415A">
              <w:rPr>
                <w:sz w:val="16"/>
                <w:szCs w:val="16"/>
              </w:rPr>
              <w:t>Signing of Preliminary Take Over certificate</w:t>
            </w:r>
          </w:p>
        </w:tc>
        <w:tc>
          <w:tcPr>
            <w:tcW w:w="2694" w:type="dxa"/>
          </w:tcPr>
          <w:p w14:paraId="604E58D9" w14:textId="200E298F" w:rsidR="009108F2" w:rsidRPr="00A2415A" w:rsidRDefault="009108F2" w:rsidP="00C00E01">
            <w:pPr>
              <w:spacing w:before="60" w:after="60"/>
              <w:rPr>
                <w:sz w:val="16"/>
                <w:szCs w:val="16"/>
              </w:rPr>
            </w:pPr>
            <w:r>
              <w:rPr>
                <w:sz w:val="16"/>
                <w:szCs w:val="16"/>
              </w:rPr>
              <w:t xml:space="preserve">Release of Payment </w:t>
            </w:r>
            <w:proofErr w:type="gramStart"/>
            <w:r>
              <w:rPr>
                <w:sz w:val="16"/>
                <w:szCs w:val="16"/>
              </w:rPr>
              <w:t>Security  for</w:t>
            </w:r>
            <w:proofErr w:type="gramEnd"/>
            <w:r>
              <w:rPr>
                <w:sz w:val="16"/>
                <w:szCs w:val="16"/>
              </w:rPr>
              <w:t xml:space="preserve"> Payments No. 4 </w:t>
            </w:r>
          </w:p>
        </w:tc>
      </w:tr>
      <w:tr w:rsidR="009108F2" w:rsidRPr="00A2415A" w14:paraId="16FCC74C" w14:textId="77777777" w:rsidTr="00111194">
        <w:tc>
          <w:tcPr>
            <w:tcW w:w="880" w:type="dxa"/>
          </w:tcPr>
          <w:p w14:paraId="564CB0E9" w14:textId="3F559EEC" w:rsidR="009108F2" w:rsidRPr="00A2415A" w:rsidRDefault="009108F2" w:rsidP="00C00E01">
            <w:pPr>
              <w:tabs>
                <w:tab w:val="left" w:pos="0"/>
              </w:tabs>
              <w:spacing w:before="60" w:after="60"/>
              <w:jc w:val="center"/>
              <w:rPr>
                <w:sz w:val="16"/>
                <w:szCs w:val="16"/>
              </w:rPr>
            </w:pPr>
            <w:r w:rsidRPr="00A2415A">
              <w:rPr>
                <w:sz w:val="16"/>
                <w:szCs w:val="16"/>
              </w:rPr>
              <w:t>11</w:t>
            </w:r>
          </w:p>
        </w:tc>
        <w:tc>
          <w:tcPr>
            <w:tcW w:w="1260" w:type="dxa"/>
          </w:tcPr>
          <w:p w14:paraId="572BB66E" w14:textId="369423AE" w:rsidR="009108F2" w:rsidRPr="00A2415A" w:rsidRDefault="009108F2" w:rsidP="00C00E01">
            <w:pPr>
              <w:tabs>
                <w:tab w:val="left" w:pos="0"/>
              </w:tabs>
              <w:spacing w:before="60" w:after="60"/>
              <w:jc w:val="center"/>
              <w:rPr>
                <w:sz w:val="16"/>
                <w:szCs w:val="16"/>
              </w:rPr>
            </w:pPr>
          </w:p>
        </w:tc>
        <w:tc>
          <w:tcPr>
            <w:tcW w:w="1149" w:type="dxa"/>
          </w:tcPr>
          <w:p w14:paraId="31AC1EC6" w14:textId="77777777" w:rsidR="009108F2" w:rsidRPr="00A2415A" w:rsidRDefault="009108F2" w:rsidP="00C00E01">
            <w:pPr>
              <w:tabs>
                <w:tab w:val="left" w:pos="0"/>
              </w:tabs>
              <w:spacing w:before="60" w:after="60"/>
              <w:rPr>
                <w:sz w:val="16"/>
                <w:szCs w:val="16"/>
              </w:rPr>
            </w:pPr>
          </w:p>
        </w:tc>
        <w:tc>
          <w:tcPr>
            <w:tcW w:w="3260" w:type="dxa"/>
          </w:tcPr>
          <w:p w14:paraId="4302875B" w14:textId="6F8A8F66" w:rsidR="009108F2" w:rsidRPr="00A2415A" w:rsidRDefault="009108F2" w:rsidP="00C00E01">
            <w:pPr>
              <w:tabs>
                <w:tab w:val="left" w:pos="0"/>
              </w:tabs>
              <w:spacing w:before="60" w:after="60"/>
              <w:rPr>
                <w:sz w:val="16"/>
                <w:szCs w:val="16"/>
              </w:rPr>
            </w:pPr>
            <w:r w:rsidRPr="00A2415A">
              <w:rPr>
                <w:sz w:val="16"/>
                <w:szCs w:val="16"/>
              </w:rPr>
              <w:t>Issue of Taking-over certificate and end of 2-years Warranty period.</w:t>
            </w:r>
          </w:p>
        </w:tc>
        <w:tc>
          <w:tcPr>
            <w:tcW w:w="2694" w:type="dxa"/>
          </w:tcPr>
          <w:p w14:paraId="530F8F64" w14:textId="3802FA94" w:rsidR="009108F2" w:rsidRPr="00A2415A" w:rsidRDefault="009108F2" w:rsidP="00C00E01">
            <w:pPr>
              <w:spacing w:before="60" w:after="60"/>
              <w:rPr>
                <w:sz w:val="16"/>
                <w:szCs w:val="16"/>
              </w:rPr>
            </w:pPr>
            <w:r w:rsidRPr="00A2415A">
              <w:rPr>
                <w:sz w:val="16"/>
                <w:szCs w:val="16"/>
              </w:rPr>
              <w:t xml:space="preserve">Performance </w:t>
            </w:r>
            <w:r>
              <w:rPr>
                <w:sz w:val="16"/>
                <w:szCs w:val="16"/>
              </w:rPr>
              <w:t>Se</w:t>
            </w:r>
            <w:r w:rsidRPr="00A2415A">
              <w:rPr>
                <w:sz w:val="16"/>
                <w:szCs w:val="16"/>
              </w:rPr>
              <w:t xml:space="preserve">curity is </w:t>
            </w:r>
            <w:r>
              <w:rPr>
                <w:sz w:val="16"/>
                <w:szCs w:val="16"/>
              </w:rPr>
              <w:t>reduced to</w:t>
            </w:r>
            <w:r w:rsidRPr="00A2415A">
              <w:rPr>
                <w:sz w:val="16"/>
                <w:szCs w:val="16"/>
              </w:rPr>
              <w:t xml:space="preserve"> 5</w:t>
            </w:r>
            <w:proofErr w:type="gramStart"/>
            <w:r w:rsidRPr="00A2415A">
              <w:rPr>
                <w:sz w:val="16"/>
                <w:szCs w:val="16"/>
              </w:rPr>
              <w:t xml:space="preserve">% </w:t>
            </w:r>
            <w:r>
              <w:rPr>
                <w:sz w:val="16"/>
                <w:szCs w:val="16"/>
              </w:rPr>
              <w:t xml:space="preserve"> of</w:t>
            </w:r>
            <w:proofErr w:type="gramEnd"/>
            <w:r>
              <w:rPr>
                <w:sz w:val="16"/>
                <w:szCs w:val="16"/>
              </w:rPr>
              <w:t xml:space="preserve"> the Contract Amount</w:t>
            </w:r>
          </w:p>
        </w:tc>
      </w:tr>
      <w:tr w:rsidR="009108F2" w:rsidRPr="00A2415A" w14:paraId="00656953" w14:textId="77777777" w:rsidTr="00111194">
        <w:tc>
          <w:tcPr>
            <w:tcW w:w="880" w:type="dxa"/>
          </w:tcPr>
          <w:p w14:paraId="5664B75A" w14:textId="0E208844" w:rsidR="009108F2" w:rsidRPr="00A2415A" w:rsidRDefault="009108F2" w:rsidP="00C00E01">
            <w:pPr>
              <w:tabs>
                <w:tab w:val="left" w:pos="0"/>
              </w:tabs>
              <w:spacing w:before="60" w:after="60"/>
              <w:jc w:val="center"/>
              <w:rPr>
                <w:sz w:val="16"/>
                <w:szCs w:val="16"/>
              </w:rPr>
            </w:pPr>
            <w:r w:rsidRPr="00A2415A">
              <w:rPr>
                <w:sz w:val="16"/>
                <w:szCs w:val="16"/>
              </w:rPr>
              <w:t>12</w:t>
            </w:r>
          </w:p>
        </w:tc>
        <w:tc>
          <w:tcPr>
            <w:tcW w:w="1260" w:type="dxa"/>
          </w:tcPr>
          <w:p w14:paraId="70DAD0DB" w14:textId="77777777" w:rsidR="009108F2" w:rsidRPr="00A2415A" w:rsidRDefault="009108F2" w:rsidP="00C00E01">
            <w:pPr>
              <w:tabs>
                <w:tab w:val="left" w:pos="0"/>
              </w:tabs>
              <w:spacing w:before="60" w:after="60"/>
              <w:jc w:val="center"/>
              <w:rPr>
                <w:sz w:val="16"/>
                <w:szCs w:val="16"/>
              </w:rPr>
            </w:pPr>
          </w:p>
        </w:tc>
        <w:tc>
          <w:tcPr>
            <w:tcW w:w="1149" w:type="dxa"/>
          </w:tcPr>
          <w:p w14:paraId="3C9042A7" w14:textId="77777777" w:rsidR="009108F2" w:rsidRPr="00A2415A" w:rsidRDefault="009108F2" w:rsidP="00C00E01">
            <w:pPr>
              <w:tabs>
                <w:tab w:val="left" w:pos="0"/>
              </w:tabs>
              <w:spacing w:before="60" w:after="60"/>
              <w:rPr>
                <w:sz w:val="16"/>
                <w:szCs w:val="16"/>
              </w:rPr>
            </w:pPr>
          </w:p>
        </w:tc>
        <w:tc>
          <w:tcPr>
            <w:tcW w:w="3260" w:type="dxa"/>
          </w:tcPr>
          <w:p w14:paraId="158B679C" w14:textId="33256494" w:rsidR="009108F2" w:rsidRPr="00A2415A" w:rsidRDefault="009108F2" w:rsidP="00C00E01">
            <w:pPr>
              <w:tabs>
                <w:tab w:val="left" w:pos="0"/>
              </w:tabs>
              <w:spacing w:before="60" w:after="60"/>
              <w:rPr>
                <w:sz w:val="16"/>
                <w:szCs w:val="16"/>
              </w:rPr>
            </w:pPr>
            <w:r w:rsidRPr="00A2415A">
              <w:rPr>
                <w:sz w:val="16"/>
                <w:szCs w:val="16"/>
              </w:rPr>
              <w:t>End of 5-years Warranty period (civil part)</w:t>
            </w:r>
          </w:p>
        </w:tc>
        <w:tc>
          <w:tcPr>
            <w:tcW w:w="2694" w:type="dxa"/>
          </w:tcPr>
          <w:p w14:paraId="20127D80" w14:textId="2FFC19D5" w:rsidR="009108F2" w:rsidRPr="00A2415A" w:rsidRDefault="009108F2" w:rsidP="00C00E01">
            <w:pPr>
              <w:spacing w:before="60" w:after="60"/>
              <w:rPr>
                <w:sz w:val="16"/>
                <w:szCs w:val="16"/>
              </w:rPr>
            </w:pPr>
            <w:r>
              <w:rPr>
                <w:sz w:val="16"/>
                <w:szCs w:val="16"/>
              </w:rPr>
              <w:t xml:space="preserve">Release of Payment </w:t>
            </w:r>
            <w:proofErr w:type="gramStart"/>
            <w:r>
              <w:rPr>
                <w:sz w:val="16"/>
                <w:szCs w:val="16"/>
              </w:rPr>
              <w:t>Security  for</w:t>
            </w:r>
            <w:proofErr w:type="gramEnd"/>
            <w:r>
              <w:rPr>
                <w:sz w:val="16"/>
                <w:szCs w:val="16"/>
              </w:rPr>
              <w:t xml:space="preserve"> the performance of  the Contract Object </w:t>
            </w:r>
          </w:p>
        </w:tc>
      </w:tr>
    </w:tbl>
    <w:p w14:paraId="54B06EE4" w14:textId="77777777" w:rsidR="00CE4523" w:rsidRPr="00A2415A" w:rsidRDefault="00CE4523" w:rsidP="00CE4523">
      <w:pPr>
        <w:pStyle w:val="Nadpis1"/>
        <w:numPr>
          <w:ilvl w:val="0"/>
          <w:numId w:val="0"/>
        </w:numPr>
      </w:pPr>
      <w:bookmarkStart w:id="79" w:name="_Toc280567731"/>
      <w:bookmarkStart w:id="80" w:name="_Toc384640056"/>
    </w:p>
    <w:p w14:paraId="1859DF58" w14:textId="044807B3" w:rsidR="00F22B73" w:rsidRPr="00A2415A" w:rsidRDefault="00F22B73" w:rsidP="00DE4C92">
      <w:pPr>
        <w:pStyle w:val="Nadpis1"/>
      </w:pPr>
      <w:bookmarkStart w:id="81" w:name="_Toc170456877"/>
      <w:r w:rsidRPr="00A2415A">
        <w:t>Contract Amount</w:t>
      </w:r>
      <w:bookmarkEnd w:id="79"/>
      <w:bookmarkEnd w:id="80"/>
      <w:r w:rsidR="008D48B4" w:rsidRPr="00A2415A">
        <w:t xml:space="preserve"> summary</w:t>
      </w:r>
      <w:bookmarkEnd w:id="81"/>
    </w:p>
    <w:p w14:paraId="4AD9F521" w14:textId="77777777" w:rsidR="00F22B73" w:rsidRPr="00A2415A" w:rsidRDefault="00F22B73" w:rsidP="00F22B73"/>
    <w:tbl>
      <w:tblPr>
        <w:tblStyle w:val="Mkatabulky"/>
        <w:tblW w:w="0" w:type="auto"/>
        <w:tblLook w:val="04A0" w:firstRow="1" w:lastRow="0" w:firstColumn="1" w:lastColumn="0" w:noHBand="0" w:noVBand="1"/>
      </w:tblPr>
      <w:tblGrid>
        <w:gridCol w:w="4473"/>
        <w:gridCol w:w="4473"/>
      </w:tblGrid>
      <w:tr w:rsidR="00F22B73" w:rsidRPr="00A2415A" w14:paraId="2EEDA7B0" w14:textId="77777777" w:rsidTr="00593550">
        <w:tc>
          <w:tcPr>
            <w:tcW w:w="4473" w:type="dxa"/>
          </w:tcPr>
          <w:p w14:paraId="269DDBBD" w14:textId="77777777" w:rsidR="00F22B73" w:rsidRPr="00A2415A" w:rsidRDefault="00F22B73" w:rsidP="00593550">
            <w:pPr>
              <w:keepLines/>
              <w:tabs>
                <w:tab w:val="left" w:pos="0"/>
                <w:tab w:val="left" w:pos="1134"/>
                <w:tab w:val="left" w:pos="1588"/>
                <w:tab w:val="left" w:pos="2041"/>
                <w:tab w:val="left" w:pos="2495"/>
                <w:tab w:val="left" w:pos="2949"/>
                <w:tab w:val="decimal" w:pos="5896"/>
                <w:tab w:val="decimal" w:pos="7314"/>
                <w:tab w:val="decimal" w:pos="8731"/>
              </w:tabs>
              <w:spacing w:before="31" w:line="204" w:lineRule="auto"/>
              <w:rPr>
                <w:spacing w:val="-3"/>
                <w:sz w:val="16"/>
                <w:szCs w:val="16"/>
              </w:rPr>
            </w:pPr>
            <w:r w:rsidRPr="00A2415A">
              <w:rPr>
                <w:b/>
                <w:spacing w:val="-3"/>
                <w:sz w:val="16"/>
                <w:szCs w:val="16"/>
              </w:rPr>
              <w:t>DESCRIPTION</w:t>
            </w:r>
          </w:p>
          <w:p w14:paraId="1103B8F4" w14:textId="77777777" w:rsidR="00F22B73" w:rsidRPr="00A2415A" w:rsidRDefault="00F22B73" w:rsidP="00593550"/>
        </w:tc>
        <w:tc>
          <w:tcPr>
            <w:tcW w:w="4473" w:type="dxa"/>
          </w:tcPr>
          <w:p w14:paraId="56DB3391" w14:textId="60C0B879" w:rsidR="00F22B73" w:rsidRPr="00A2415A" w:rsidRDefault="008D48B4" w:rsidP="00593550">
            <w:pPr>
              <w:keepLines/>
              <w:tabs>
                <w:tab w:val="left" w:pos="0"/>
                <w:tab w:val="left" w:pos="1134"/>
                <w:tab w:val="left" w:pos="1588"/>
                <w:tab w:val="left" w:pos="2041"/>
                <w:tab w:val="left" w:pos="2495"/>
                <w:tab w:val="left" w:pos="2949"/>
                <w:tab w:val="decimal" w:pos="5896"/>
                <w:tab w:val="decimal" w:pos="7314"/>
                <w:tab w:val="decimal" w:pos="8731"/>
              </w:tabs>
              <w:spacing w:before="31" w:line="204" w:lineRule="auto"/>
              <w:rPr>
                <w:spacing w:val="-3"/>
                <w:sz w:val="16"/>
                <w:szCs w:val="16"/>
              </w:rPr>
            </w:pPr>
            <w:r w:rsidRPr="00A2415A">
              <w:rPr>
                <w:b/>
                <w:spacing w:val="-3"/>
                <w:sz w:val="16"/>
                <w:szCs w:val="16"/>
              </w:rPr>
              <w:t>Contract Amount summary</w:t>
            </w:r>
          </w:p>
          <w:p w14:paraId="32563418" w14:textId="77777777" w:rsidR="00F22B73" w:rsidRPr="00A2415A" w:rsidRDefault="00F22B73" w:rsidP="00593550">
            <w:pPr>
              <w:keepLines/>
              <w:tabs>
                <w:tab w:val="left" w:pos="0"/>
                <w:tab w:val="left" w:pos="1134"/>
                <w:tab w:val="left" w:pos="1588"/>
                <w:tab w:val="left" w:pos="2041"/>
                <w:tab w:val="left" w:pos="2495"/>
                <w:tab w:val="left" w:pos="2949"/>
                <w:tab w:val="decimal" w:pos="5896"/>
                <w:tab w:val="decimal" w:pos="7314"/>
                <w:tab w:val="decimal" w:pos="8731"/>
              </w:tabs>
              <w:spacing w:line="204" w:lineRule="auto"/>
              <w:rPr>
                <w:spacing w:val="-3"/>
                <w:sz w:val="16"/>
                <w:szCs w:val="16"/>
              </w:rPr>
            </w:pPr>
          </w:p>
          <w:p w14:paraId="537447A7" w14:textId="7F6A07CE" w:rsidR="00F22B73" w:rsidRPr="00A2415A" w:rsidRDefault="00026E39" w:rsidP="00593550">
            <w:r w:rsidRPr="00A2415A">
              <w:rPr>
                <w:spacing w:val="-3"/>
                <w:sz w:val="16"/>
                <w:szCs w:val="16"/>
              </w:rPr>
              <w:t>Czech Koruna</w:t>
            </w:r>
            <w:r w:rsidR="00F22B73" w:rsidRPr="00A2415A">
              <w:rPr>
                <w:spacing w:val="-3"/>
                <w:sz w:val="16"/>
                <w:szCs w:val="16"/>
              </w:rPr>
              <w:t xml:space="preserve"> (</w:t>
            </w:r>
            <w:r w:rsidRPr="00A2415A">
              <w:rPr>
                <w:spacing w:val="-3"/>
                <w:sz w:val="16"/>
                <w:szCs w:val="16"/>
              </w:rPr>
              <w:t>CZK</w:t>
            </w:r>
            <w:r w:rsidR="00F22B73" w:rsidRPr="00A2415A">
              <w:rPr>
                <w:spacing w:val="-3"/>
                <w:sz w:val="16"/>
                <w:szCs w:val="16"/>
              </w:rPr>
              <w:t>) exclusive of VAT.</w:t>
            </w:r>
          </w:p>
        </w:tc>
      </w:tr>
      <w:tr w:rsidR="00F22B73" w:rsidRPr="00A2415A" w14:paraId="1F9979C1" w14:textId="77777777" w:rsidTr="00593550">
        <w:trPr>
          <w:trHeight w:val="663"/>
        </w:trPr>
        <w:tc>
          <w:tcPr>
            <w:tcW w:w="4473" w:type="dxa"/>
            <w:vAlign w:val="center"/>
          </w:tcPr>
          <w:p w14:paraId="6E46D27E" w14:textId="69C78A70"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i</w:t>
            </w:r>
            <w:r w:rsidRPr="00A2415A">
              <w:rPr>
                <w:sz w:val="16"/>
                <w:szCs w:val="16"/>
              </w:rPr>
              <w:t>ncinerator/</w:t>
            </w:r>
            <w:r w:rsidR="008D48B4" w:rsidRPr="00A2415A">
              <w:rPr>
                <w:sz w:val="16"/>
                <w:szCs w:val="16"/>
              </w:rPr>
              <w:t>b</w:t>
            </w:r>
            <w:r w:rsidRPr="00A2415A">
              <w:rPr>
                <w:sz w:val="16"/>
                <w:szCs w:val="16"/>
              </w:rPr>
              <w:t>oiler, pos. 1 to 17</w:t>
            </w:r>
          </w:p>
        </w:tc>
        <w:tc>
          <w:tcPr>
            <w:tcW w:w="4473" w:type="dxa"/>
            <w:vAlign w:val="center"/>
          </w:tcPr>
          <w:p w14:paraId="2E061786" w14:textId="77777777" w:rsidR="00F22B73" w:rsidRPr="00A2415A" w:rsidRDefault="00F22B73" w:rsidP="00593550"/>
          <w:p w14:paraId="3AC12AF3" w14:textId="77777777" w:rsidR="00F22B73" w:rsidRPr="00A2415A" w:rsidRDefault="00F22B73" w:rsidP="00593550"/>
        </w:tc>
      </w:tr>
      <w:tr w:rsidR="00F22B73" w:rsidRPr="00A2415A" w14:paraId="0EB60F4F" w14:textId="77777777" w:rsidTr="00593550">
        <w:trPr>
          <w:trHeight w:val="663"/>
        </w:trPr>
        <w:tc>
          <w:tcPr>
            <w:tcW w:w="4473" w:type="dxa"/>
            <w:vAlign w:val="center"/>
          </w:tcPr>
          <w:p w14:paraId="5DE0B3E8" w14:textId="40FA5C15"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f</w:t>
            </w:r>
            <w:r w:rsidRPr="00A2415A">
              <w:rPr>
                <w:sz w:val="16"/>
                <w:szCs w:val="16"/>
              </w:rPr>
              <w:t xml:space="preserve">lue </w:t>
            </w:r>
            <w:r w:rsidR="008D48B4" w:rsidRPr="00A2415A">
              <w:rPr>
                <w:sz w:val="16"/>
                <w:szCs w:val="16"/>
              </w:rPr>
              <w:t>g</w:t>
            </w:r>
            <w:r w:rsidRPr="00A2415A">
              <w:rPr>
                <w:sz w:val="16"/>
                <w:szCs w:val="16"/>
              </w:rPr>
              <w:t xml:space="preserve">as </w:t>
            </w:r>
            <w:r w:rsidR="008D48B4" w:rsidRPr="00A2415A">
              <w:rPr>
                <w:sz w:val="16"/>
                <w:szCs w:val="16"/>
              </w:rPr>
              <w:t>t</w:t>
            </w:r>
            <w:r w:rsidRPr="00A2415A">
              <w:rPr>
                <w:sz w:val="16"/>
                <w:szCs w:val="16"/>
              </w:rPr>
              <w:t xml:space="preserve">reatment </w:t>
            </w:r>
            <w:r w:rsidR="008D48B4" w:rsidRPr="00A2415A">
              <w:rPr>
                <w:sz w:val="16"/>
                <w:szCs w:val="16"/>
              </w:rPr>
              <w:t>s</w:t>
            </w:r>
            <w:r w:rsidRPr="00A2415A">
              <w:rPr>
                <w:sz w:val="16"/>
                <w:szCs w:val="16"/>
              </w:rPr>
              <w:t>ystem, pos. 20 to 2</w:t>
            </w:r>
            <w:r w:rsidR="00CC7F41" w:rsidRPr="00A2415A">
              <w:rPr>
                <w:sz w:val="16"/>
                <w:szCs w:val="16"/>
              </w:rPr>
              <w:t>5</w:t>
            </w:r>
          </w:p>
        </w:tc>
        <w:tc>
          <w:tcPr>
            <w:tcW w:w="4473" w:type="dxa"/>
          </w:tcPr>
          <w:p w14:paraId="1062C079" w14:textId="77777777" w:rsidR="00F22B73" w:rsidRPr="00A2415A" w:rsidRDefault="00F22B73" w:rsidP="00593550">
            <w:pPr>
              <w:pStyle w:val="Zkladntext"/>
              <w:spacing w:after="0"/>
              <w:rPr>
                <w:sz w:val="16"/>
                <w:szCs w:val="16"/>
              </w:rPr>
            </w:pPr>
          </w:p>
          <w:p w14:paraId="377E98BB" w14:textId="77777777" w:rsidR="00F22B73" w:rsidRPr="00A2415A" w:rsidRDefault="00F22B73" w:rsidP="00593550">
            <w:pPr>
              <w:pStyle w:val="Zkladntext"/>
              <w:spacing w:after="0"/>
              <w:rPr>
                <w:sz w:val="16"/>
                <w:szCs w:val="16"/>
              </w:rPr>
            </w:pPr>
          </w:p>
        </w:tc>
      </w:tr>
      <w:tr w:rsidR="00F22B73" w:rsidRPr="00A2415A" w14:paraId="654F50A6" w14:textId="77777777" w:rsidTr="00593550">
        <w:trPr>
          <w:trHeight w:val="663"/>
        </w:trPr>
        <w:tc>
          <w:tcPr>
            <w:tcW w:w="4473" w:type="dxa"/>
            <w:vAlign w:val="center"/>
          </w:tcPr>
          <w:p w14:paraId="79760736" w14:textId="61F7C865"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s</w:t>
            </w:r>
            <w:r w:rsidRPr="00A2415A">
              <w:rPr>
                <w:sz w:val="16"/>
                <w:szCs w:val="16"/>
              </w:rPr>
              <w:t>team turbine, pos. 3</w:t>
            </w:r>
            <w:r w:rsidR="00CE4523" w:rsidRPr="00A2415A">
              <w:rPr>
                <w:sz w:val="16"/>
                <w:szCs w:val="16"/>
              </w:rPr>
              <w:t>0</w:t>
            </w:r>
            <w:r w:rsidRPr="00A2415A">
              <w:rPr>
                <w:sz w:val="16"/>
                <w:szCs w:val="16"/>
              </w:rPr>
              <w:t xml:space="preserve"> to 3</w:t>
            </w:r>
            <w:r w:rsidR="00CE4523" w:rsidRPr="00A2415A">
              <w:rPr>
                <w:sz w:val="16"/>
                <w:szCs w:val="16"/>
              </w:rPr>
              <w:t>6</w:t>
            </w:r>
            <w:r w:rsidR="00D31625">
              <w:rPr>
                <w:sz w:val="16"/>
                <w:szCs w:val="16"/>
              </w:rPr>
              <w:t xml:space="preserve"> (selectable option for negotiation) </w:t>
            </w:r>
          </w:p>
        </w:tc>
        <w:tc>
          <w:tcPr>
            <w:tcW w:w="4473" w:type="dxa"/>
          </w:tcPr>
          <w:p w14:paraId="3FFFA7B1" w14:textId="77777777" w:rsidR="00F22B73" w:rsidRPr="00A2415A" w:rsidRDefault="00F22B73" w:rsidP="00593550"/>
          <w:p w14:paraId="4DD0FB8E" w14:textId="77777777" w:rsidR="00F22B73" w:rsidRPr="00A2415A" w:rsidRDefault="00F22B73" w:rsidP="00593550"/>
        </w:tc>
      </w:tr>
      <w:tr w:rsidR="00F22B73" w:rsidRPr="00A2415A" w14:paraId="374AE657" w14:textId="77777777" w:rsidTr="00593550">
        <w:trPr>
          <w:trHeight w:val="663"/>
        </w:trPr>
        <w:tc>
          <w:tcPr>
            <w:tcW w:w="4473" w:type="dxa"/>
            <w:vAlign w:val="center"/>
          </w:tcPr>
          <w:p w14:paraId="2ED5D6E2" w14:textId="4F1FA71F"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b</w:t>
            </w:r>
            <w:r w:rsidRPr="00A2415A">
              <w:rPr>
                <w:sz w:val="16"/>
                <w:szCs w:val="16"/>
              </w:rPr>
              <w:t>alance of plant, pos. 40 to 4</w:t>
            </w:r>
            <w:r w:rsidR="00CC7F41" w:rsidRPr="00A2415A">
              <w:rPr>
                <w:sz w:val="16"/>
                <w:szCs w:val="16"/>
              </w:rPr>
              <w:t>2</w:t>
            </w:r>
          </w:p>
        </w:tc>
        <w:tc>
          <w:tcPr>
            <w:tcW w:w="4473" w:type="dxa"/>
          </w:tcPr>
          <w:p w14:paraId="5CA16920" w14:textId="77777777" w:rsidR="00F22B73" w:rsidRPr="00A2415A" w:rsidRDefault="00F22B73" w:rsidP="00593550"/>
        </w:tc>
      </w:tr>
      <w:tr w:rsidR="00CE4523" w:rsidRPr="00A2415A" w14:paraId="3860D5FF" w14:textId="77777777" w:rsidTr="00593550">
        <w:trPr>
          <w:trHeight w:val="663"/>
        </w:trPr>
        <w:tc>
          <w:tcPr>
            <w:tcW w:w="4473" w:type="dxa"/>
            <w:vAlign w:val="center"/>
          </w:tcPr>
          <w:p w14:paraId="7795EC09" w14:textId="5E03CE82" w:rsidR="00CE4523" w:rsidRPr="00A2415A" w:rsidRDefault="00CE4523" w:rsidP="00593550">
            <w:pPr>
              <w:pStyle w:val="Zkladntext"/>
              <w:spacing w:after="0"/>
              <w:rPr>
                <w:sz w:val="16"/>
                <w:szCs w:val="16"/>
              </w:rPr>
            </w:pPr>
            <w:r w:rsidRPr="00A2415A">
              <w:rPr>
                <w:sz w:val="16"/>
                <w:szCs w:val="16"/>
              </w:rPr>
              <w:t>Subtotal, DH system, pos. 50 to 51</w:t>
            </w:r>
          </w:p>
        </w:tc>
        <w:tc>
          <w:tcPr>
            <w:tcW w:w="4473" w:type="dxa"/>
          </w:tcPr>
          <w:p w14:paraId="4D8D14B9" w14:textId="77777777" w:rsidR="00CE4523" w:rsidRPr="00A2415A" w:rsidRDefault="00CE4523" w:rsidP="00593550"/>
        </w:tc>
      </w:tr>
      <w:tr w:rsidR="00F22B73" w:rsidRPr="00A2415A" w14:paraId="17C9B35B" w14:textId="77777777" w:rsidTr="00593550">
        <w:trPr>
          <w:trHeight w:val="663"/>
        </w:trPr>
        <w:tc>
          <w:tcPr>
            <w:tcW w:w="4473" w:type="dxa"/>
            <w:vAlign w:val="center"/>
          </w:tcPr>
          <w:p w14:paraId="4F7358CB" w14:textId="40126BBF"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g</w:t>
            </w:r>
            <w:r w:rsidRPr="00A2415A">
              <w:rPr>
                <w:sz w:val="16"/>
                <w:szCs w:val="16"/>
              </w:rPr>
              <w:t xml:space="preserve">enerator, pos. </w:t>
            </w:r>
            <w:r w:rsidR="00CE4523" w:rsidRPr="00A2415A">
              <w:rPr>
                <w:sz w:val="16"/>
                <w:szCs w:val="16"/>
              </w:rPr>
              <w:t>6</w:t>
            </w:r>
            <w:r w:rsidRPr="00A2415A">
              <w:rPr>
                <w:sz w:val="16"/>
                <w:szCs w:val="16"/>
              </w:rPr>
              <w:t xml:space="preserve">0 to </w:t>
            </w:r>
            <w:r w:rsidR="00CE4523" w:rsidRPr="00A2415A">
              <w:rPr>
                <w:sz w:val="16"/>
                <w:szCs w:val="16"/>
              </w:rPr>
              <w:t>6</w:t>
            </w:r>
            <w:r w:rsidRPr="00A2415A">
              <w:rPr>
                <w:sz w:val="16"/>
                <w:szCs w:val="16"/>
              </w:rPr>
              <w:t>3</w:t>
            </w:r>
            <w:r w:rsidR="00020F05">
              <w:rPr>
                <w:sz w:val="16"/>
                <w:szCs w:val="16"/>
              </w:rPr>
              <w:t xml:space="preserve"> (selectable option for negotiation)</w:t>
            </w:r>
          </w:p>
        </w:tc>
        <w:tc>
          <w:tcPr>
            <w:tcW w:w="4473" w:type="dxa"/>
          </w:tcPr>
          <w:p w14:paraId="17223EA3" w14:textId="77777777" w:rsidR="00F22B73" w:rsidRPr="00A2415A" w:rsidRDefault="00F22B73" w:rsidP="00593550"/>
        </w:tc>
      </w:tr>
      <w:tr w:rsidR="00F22B73" w:rsidRPr="00A2415A" w14:paraId="349BB753" w14:textId="77777777" w:rsidTr="00593550">
        <w:trPr>
          <w:trHeight w:val="663"/>
        </w:trPr>
        <w:tc>
          <w:tcPr>
            <w:tcW w:w="4473" w:type="dxa"/>
            <w:vAlign w:val="center"/>
          </w:tcPr>
          <w:p w14:paraId="2FF2701E" w14:textId="53E55CF2"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a</w:t>
            </w:r>
            <w:r w:rsidRPr="00A2415A">
              <w:rPr>
                <w:sz w:val="16"/>
                <w:szCs w:val="16"/>
              </w:rPr>
              <w:t xml:space="preserve">uxiliary equipment, pos. </w:t>
            </w:r>
            <w:r w:rsidR="00CE4523" w:rsidRPr="00A2415A">
              <w:rPr>
                <w:sz w:val="16"/>
                <w:szCs w:val="16"/>
              </w:rPr>
              <w:t>7</w:t>
            </w:r>
            <w:r w:rsidRPr="00A2415A">
              <w:rPr>
                <w:sz w:val="16"/>
                <w:szCs w:val="16"/>
              </w:rPr>
              <w:t xml:space="preserve">0 to </w:t>
            </w:r>
            <w:r w:rsidR="00CE4523" w:rsidRPr="00A2415A">
              <w:rPr>
                <w:sz w:val="16"/>
                <w:szCs w:val="16"/>
              </w:rPr>
              <w:t>7</w:t>
            </w:r>
            <w:r w:rsidR="00872248" w:rsidRPr="00A2415A">
              <w:rPr>
                <w:sz w:val="16"/>
                <w:szCs w:val="16"/>
              </w:rPr>
              <w:t>2</w:t>
            </w:r>
          </w:p>
        </w:tc>
        <w:tc>
          <w:tcPr>
            <w:tcW w:w="4473" w:type="dxa"/>
          </w:tcPr>
          <w:p w14:paraId="02C4025F" w14:textId="77777777" w:rsidR="00F22B73" w:rsidRPr="00A2415A" w:rsidRDefault="00F22B73" w:rsidP="00593550"/>
        </w:tc>
      </w:tr>
      <w:tr w:rsidR="00F22B73" w:rsidRPr="00A2415A" w14:paraId="05359D5F" w14:textId="77777777" w:rsidTr="00593550">
        <w:trPr>
          <w:trHeight w:val="663"/>
        </w:trPr>
        <w:tc>
          <w:tcPr>
            <w:tcW w:w="4473" w:type="dxa"/>
            <w:vAlign w:val="center"/>
          </w:tcPr>
          <w:p w14:paraId="54D4C990" w14:textId="353462C6"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e</w:t>
            </w:r>
            <w:r w:rsidRPr="00A2415A">
              <w:rPr>
                <w:sz w:val="16"/>
                <w:szCs w:val="16"/>
              </w:rPr>
              <w:t xml:space="preserve">lectrical </w:t>
            </w:r>
            <w:r w:rsidR="008D48B4" w:rsidRPr="00A2415A">
              <w:rPr>
                <w:sz w:val="16"/>
                <w:szCs w:val="16"/>
              </w:rPr>
              <w:t>e</w:t>
            </w:r>
            <w:r w:rsidRPr="00A2415A">
              <w:rPr>
                <w:sz w:val="16"/>
                <w:szCs w:val="16"/>
              </w:rPr>
              <w:t xml:space="preserve">quipment, pos. </w:t>
            </w:r>
            <w:r w:rsidR="00CE4523" w:rsidRPr="00A2415A">
              <w:rPr>
                <w:sz w:val="16"/>
                <w:szCs w:val="16"/>
              </w:rPr>
              <w:t>8</w:t>
            </w:r>
            <w:r w:rsidRPr="00A2415A">
              <w:rPr>
                <w:sz w:val="16"/>
                <w:szCs w:val="16"/>
              </w:rPr>
              <w:t xml:space="preserve">0 to </w:t>
            </w:r>
            <w:r w:rsidR="00CE4523" w:rsidRPr="00A2415A">
              <w:rPr>
                <w:sz w:val="16"/>
                <w:szCs w:val="16"/>
              </w:rPr>
              <w:t>9</w:t>
            </w:r>
            <w:r w:rsidR="00CC7F41" w:rsidRPr="00A2415A">
              <w:rPr>
                <w:sz w:val="16"/>
                <w:szCs w:val="16"/>
              </w:rPr>
              <w:t>3</w:t>
            </w:r>
          </w:p>
        </w:tc>
        <w:tc>
          <w:tcPr>
            <w:tcW w:w="4473" w:type="dxa"/>
          </w:tcPr>
          <w:p w14:paraId="02458510" w14:textId="77777777" w:rsidR="00F22B73" w:rsidRPr="00A2415A" w:rsidRDefault="00F22B73" w:rsidP="00593550"/>
          <w:p w14:paraId="400E71EE" w14:textId="77777777" w:rsidR="00F22B73" w:rsidRPr="00A2415A" w:rsidRDefault="00F22B73" w:rsidP="00593550"/>
        </w:tc>
      </w:tr>
      <w:tr w:rsidR="00F22B73" w:rsidRPr="00A2415A" w14:paraId="16546A18" w14:textId="77777777" w:rsidTr="00593550">
        <w:trPr>
          <w:trHeight w:val="663"/>
        </w:trPr>
        <w:tc>
          <w:tcPr>
            <w:tcW w:w="4473" w:type="dxa"/>
            <w:vAlign w:val="center"/>
          </w:tcPr>
          <w:p w14:paraId="74E2EAD3" w14:textId="0CD54B82"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c</w:t>
            </w:r>
            <w:r w:rsidRPr="00A2415A">
              <w:rPr>
                <w:sz w:val="16"/>
                <w:szCs w:val="16"/>
              </w:rPr>
              <w:t xml:space="preserve">ontrol and </w:t>
            </w:r>
            <w:r w:rsidR="008D48B4" w:rsidRPr="00A2415A">
              <w:rPr>
                <w:sz w:val="16"/>
                <w:szCs w:val="16"/>
              </w:rPr>
              <w:t>m</w:t>
            </w:r>
            <w:r w:rsidRPr="00A2415A">
              <w:rPr>
                <w:sz w:val="16"/>
                <w:szCs w:val="16"/>
              </w:rPr>
              <w:t xml:space="preserve">onitoring </w:t>
            </w:r>
            <w:r w:rsidR="008D48B4" w:rsidRPr="00A2415A">
              <w:rPr>
                <w:sz w:val="16"/>
                <w:szCs w:val="16"/>
              </w:rPr>
              <w:t>s</w:t>
            </w:r>
            <w:r w:rsidRPr="00A2415A">
              <w:rPr>
                <w:sz w:val="16"/>
                <w:szCs w:val="16"/>
              </w:rPr>
              <w:t xml:space="preserve">ystem (CMS), pos. </w:t>
            </w:r>
            <w:r w:rsidR="00CE4523" w:rsidRPr="00A2415A">
              <w:rPr>
                <w:sz w:val="16"/>
                <w:szCs w:val="16"/>
              </w:rPr>
              <w:t>100</w:t>
            </w:r>
            <w:r w:rsidRPr="00A2415A">
              <w:rPr>
                <w:sz w:val="16"/>
                <w:szCs w:val="16"/>
              </w:rPr>
              <w:t xml:space="preserve"> to 1</w:t>
            </w:r>
            <w:r w:rsidR="00723C0A" w:rsidRPr="00A2415A">
              <w:rPr>
                <w:sz w:val="16"/>
                <w:szCs w:val="16"/>
              </w:rPr>
              <w:t>1</w:t>
            </w:r>
            <w:r w:rsidR="00AF4B43" w:rsidRPr="00A2415A">
              <w:rPr>
                <w:sz w:val="16"/>
                <w:szCs w:val="16"/>
              </w:rPr>
              <w:t>1</w:t>
            </w:r>
          </w:p>
        </w:tc>
        <w:tc>
          <w:tcPr>
            <w:tcW w:w="4473" w:type="dxa"/>
          </w:tcPr>
          <w:p w14:paraId="40578C06" w14:textId="77777777" w:rsidR="00F22B73" w:rsidRPr="00A2415A" w:rsidRDefault="00F22B73" w:rsidP="00593550"/>
          <w:p w14:paraId="79A3A741" w14:textId="77777777" w:rsidR="00F22B73" w:rsidRPr="00A2415A" w:rsidRDefault="00F22B73" w:rsidP="00593550"/>
        </w:tc>
      </w:tr>
      <w:tr w:rsidR="00F22B73" w:rsidRPr="00A2415A" w14:paraId="5CB84599" w14:textId="77777777" w:rsidTr="00593550">
        <w:trPr>
          <w:trHeight w:val="663"/>
        </w:trPr>
        <w:tc>
          <w:tcPr>
            <w:tcW w:w="4473" w:type="dxa"/>
            <w:vAlign w:val="center"/>
          </w:tcPr>
          <w:p w14:paraId="3F76C966" w14:textId="1EBDA213" w:rsidR="00F22B73" w:rsidRPr="00A2415A" w:rsidRDefault="00F22B73" w:rsidP="00593550">
            <w:pPr>
              <w:pStyle w:val="Zkladntext"/>
              <w:spacing w:after="0"/>
              <w:rPr>
                <w:sz w:val="16"/>
                <w:szCs w:val="16"/>
              </w:rPr>
            </w:pPr>
            <w:r w:rsidRPr="00A2415A">
              <w:rPr>
                <w:sz w:val="16"/>
                <w:szCs w:val="16"/>
              </w:rPr>
              <w:lastRenderedPageBreak/>
              <w:t xml:space="preserve">Subtotal, </w:t>
            </w:r>
            <w:r w:rsidR="008D48B4" w:rsidRPr="00A2415A">
              <w:rPr>
                <w:sz w:val="16"/>
                <w:szCs w:val="16"/>
              </w:rPr>
              <w:t>c</w:t>
            </w:r>
            <w:r w:rsidRPr="00A2415A">
              <w:rPr>
                <w:sz w:val="16"/>
                <w:szCs w:val="16"/>
              </w:rPr>
              <w:t xml:space="preserve">onstruction </w:t>
            </w:r>
            <w:r w:rsidR="008D48B4" w:rsidRPr="00A2415A">
              <w:rPr>
                <w:sz w:val="16"/>
                <w:szCs w:val="16"/>
              </w:rPr>
              <w:t>w</w:t>
            </w:r>
            <w:r w:rsidRPr="00A2415A">
              <w:rPr>
                <w:sz w:val="16"/>
                <w:szCs w:val="16"/>
              </w:rPr>
              <w:t xml:space="preserve">orks and </w:t>
            </w:r>
            <w:r w:rsidR="008D48B4" w:rsidRPr="00A2415A">
              <w:rPr>
                <w:sz w:val="16"/>
                <w:szCs w:val="16"/>
              </w:rPr>
              <w:t>s</w:t>
            </w:r>
            <w:r w:rsidRPr="00A2415A">
              <w:rPr>
                <w:sz w:val="16"/>
                <w:szCs w:val="16"/>
              </w:rPr>
              <w:t xml:space="preserve">tandard </w:t>
            </w:r>
            <w:r w:rsidR="008D48B4" w:rsidRPr="00A2415A">
              <w:rPr>
                <w:sz w:val="16"/>
                <w:szCs w:val="16"/>
              </w:rPr>
              <w:t>p</w:t>
            </w:r>
            <w:r w:rsidRPr="00A2415A">
              <w:rPr>
                <w:sz w:val="16"/>
                <w:szCs w:val="16"/>
              </w:rPr>
              <w:t>rojects, pos. 1</w:t>
            </w:r>
            <w:r w:rsidR="00CE4523" w:rsidRPr="00A2415A">
              <w:rPr>
                <w:sz w:val="16"/>
                <w:szCs w:val="16"/>
              </w:rPr>
              <w:t>30</w:t>
            </w:r>
            <w:r w:rsidRPr="00A2415A">
              <w:rPr>
                <w:sz w:val="16"/>
                <w:szCs w:val="16"/>
              </w:rPr>
              <w:t xml:space="preserve"> to 1</w:t>
            </w:r>
            <w:r w:rsidR="00CE4523" w:rsidRPr="00A2415A">
              <w:rPr>
                <w:sz w:val="16"/>
                <w:szCs w:val="16"/>
              </w:rPr>
              <w:t>35</w:t>
            </w:r>
          </w:p>
        </w:tc>
        <w:tc>
          <w:tcPr>
            <w:tcW w:w="4473" w:type="dxa"/>
          </w:tcPr>
          <w:p w14:paraId="4B192E1D" w14:textId="77777777" w:rsidR="00F22B73" w:rsidRPr="00A2415A" w:rsidRDefault="00F22B73" w:rsidP="00593550"/>
          <w:p w14:paraId="200AE322" w14:textId="77777777" w:rsidR="00F22B73" w:rsidRPr="00A2415A" w:rsidRDefault="00F22B73" w:rsidP="00593550"/>
        </w:tc>
      </w:tr>
      <w:tr w:rsidR="00F22B73" w:rsidRPr="00A2415A" w14:paraId="18BFC13F" w14:textId="77777777" w:rsidTr="00593550">
        <w:trPr>
          <w:trHeight w:val="663"/>
        </w:trPr>
        <w:tc>
          <w:tcPr>
            <w:tcW w:w="4473" w:type="dxa"/>
            <w:vAlign w:val="center"/>
          </w:tcPr>
          <w:p w14:paraId="2452EBE8" w14:textId="6627ABDD"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m</w:t>
            </w:r>
            <w:r w:rsidRPr="00A2415A">
              <w:rPr>
                <w:sz w:val="16"/>
                <w:szCs w:val="16"/>
              </w:rPr>
              <w:t xml:space="preserve">iscellaneous </w:t>
            </w:r>
            <w:r w:rsidR="008D48B4" w:rsidRPr="00A2415A">
              <w:rPr>
                <w:sz w:val="16"/>
                <w:szCs w:val="16"/>
              </w:rPr>
              <w:t>e</w:t>
            </w:r>
            <w:r w:rsidRPr="00A2415A">
              <w:rPr>
                <w:sz w:val="16"/>
                <w:szCs w:val="16"/>
              </w:rPr>
              <w:t>quipment, pos. 1</w:t>
            </w:r>
            <w:r w:rsidR="00CE4523" w:rsidRPr="00A2415A">
              <w:rPr>
                <w:sz w:val="16"/>
                <w:szCs w:val="16"/>
              </w:rPr>
              <w:t>4</w:t>
            </w:r>
            <w:r w:rsidRPr="00A2415A">
              <w:rPr>
                <w:sz w:val="16"/>
                <w:szCs w:val="16"/>
              </w:rPr>
              <w:t>0 to 1</w:t>
            </w:r>
            <w:r w:rsidR="00CE4523" w:rsidRPr="00A2415A">
              <w:rPr>
                <w:sz w:val="16"/>
                <w:szCs w:val="16"/>
              </w:rPr>
              <w:t>45</w:t>
            </w:r>
          </w:p>
        </w:tc>
        <w:tc>
          <w:tcPr>
            <w:tcW w:w="4473" w:type="dxa"/>
          </w:tcPr>
          <w:p w14:paraId="1C30D749" w14:textId="77777777" w:rsidR="00F22B73" w:rsidRPr="00A2415A" w:rsidRDefault="00F22B73" w:rsidP="00593550">
            <w:pPr>
              <w:pStyle w:val="Zkladntext"/>
              <w:spacing w:after="0"/>
              <w:rPr>
                <w:sz w:val="16"/>
                <w:szCs w:val="16"/>
              </w:rPr>
            </w:pPr>
          </w:p>
        </w:tc>
      </w:tr>
      <w:tr w:rsidR="00F22B73" w:rsidRPr="00A2415A" w14:paraId="08F112F4" w14:textId="77777777" w:rsidTr="00593550">
        <w:trPr>
          <w:trHeight w:val="663"/>
        </w:trPr>
        <w:tc>
          <w:tcPr>
            <w:tcW w:w="4473" w:type="dxa"/>
            <w:vAlign w:val="center"/>
          </w:tcPr>
          <w:p w14:paraId="0F654A6F" w14:textId="108D1BBF"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w</w:t>
            </w:r>
            <w:r w:rsidRPr="00A2415A">
              <w:rPr>
                <w:sz w:val="16"/>
                <w:szCs w:val="16"/>
              </w:rPr>
              <w:t xml:space="preserve">ear </w:t>
            </w:r>
            <w:r w:rsidR="008D48B4" w:rsidRPr="00A2415A">
              <w:rPr>
                <w:sz w:val="16"/>
                <w:szCs w:val="16"/>
              </w:rPr>
              <w:t>p</w:t>
            </w:r>
            <w:r w:rsidRPr="00A2415A">
              <w:rPr>
                <w:sz w:val="16"/>
                <w:szCs w:val="16"/>
              </w:rPr>
              <w:t>arts, pos. 1</w:t>
            </w:r>
            <w:r w:rsidR="00CE4523" w:rsidRPr="00A2415A">
              <w:rPr>
                <w:sz w:val="16"/>
                <w:szCs w:val="16"/>
              </w:rPr>
              <w:t>5</w:t>
            </w:r>
            <w:r w:rsidRPr="00A2415A">
              <w:rPr>
                <w:sz w:val="16"/>
                <w:szCs w:val="16"/>
              </w:rPr>
              <w:t>0</w:t>
            </w:r>
          </w:p>
        </w:tc>
        <w:tc>
          <w:tcPr>
            <w:tcW w:w="4473" w:type="dxa"/>
          </w:tcPr>
          <w:p w14:paraId="3BE52ECF" w14:textId="77777777" w:rsidR="00F22B73" w:rsidRPr="00A2415A" w:rsidRDefault="00F22B73" w:rsidP="00593550"/>
          <w:p w14:paraId="624194A9" w14:textId="77777777" w:rsidR="00F22B73" w:rsidRPr="00A2415A" w:rsidRDefault="00F22B73" w:rsidP="00593550"/>
        </w:tc>
      </w:tr>
      <w:tr w:rsidR="00F22B73" w:rsidRPr="00A2415A" w14:paraId="6A52F8BA" w14:textId="77777777" w:rsidTr="00593550">
        <w:trPr>
          <w:trHeight w:val="663"/>
        </w:trPr>
        <w:tc>
          <w:tcPr>
            <w:tcW w:w="4473" w:type="dxa"/>
            <w:vAlign w:val="center"/>
          </w:tcPr>
          <w:p w14:paraId="2370E246" w14:textId="5FB715DF"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s</w:t>
            </w:r>
            <w:r w:rsidRPr="00A2415A">
              <w:rPr>
                <w:sz w:val="16"/>
                <w:szCs w:val="16"/>
              </w:rPr>
              <w:t xml:space="preserve">pare </w:t>
            </w:r>
            <w:r w:rsidR="008D48B4" w:rsidRPr="00A2415A">
              <w:rPr>
                <w:sz w:val="16"/>
                <w:szCs w:val="16"/>
              </w:rPr>
              <w:t>p</w:t>
            </w:r>
            <w:r w:rsidRPr="00A2415A">
              <w:rPr>
                <w:sz w:val="16"/>
                <w:szCs w:val="16"/>
              </w:rPr>
              <w:t>arts, pos. 1</w:t>
            </w:r>
            <w:r w:rsidR="00CE4523" w:rsidRPr="00A2415A">
              <w:rPr>
                <w:sz w:val="16"/>
                <w:szCs w:val="16"/>
              </w:rPr>
              <w:t>6</w:t>
            </w:r>
            <w:r w:rsidRPr="00A2415A">
              <w:rPr>
                <w:sz w:val="16"/>
                <w:szCs w:val="16"/>
              </w:rPr>
              <w:t>0</w:t>
            </w:r>
          </w:p>
        </w:tc>
        <w:tc>
          <w:tcPr>
            <w:tcW w:w="4473" w:type="dxa"/>
          </w:tcPr>
          <w:p w14:paraId="3CA563C8" w14:textId="77777777" w:rsidR="00F22B73" w:rsidRPr="00A2415A" w:rsidRDefault="00F22B73" w:rsidP="00593550"/>
          <w:p w14:paraId="2FF1CD05" w14:textId="77777777" w:rsidR="00F22B73" w:rsidRPr="00A2415A" w:rsidRDefault="00F22B73" w:rsidP="00593550"/>
        </w:tc>
      </w:tr>
      <w:tr w:rsidR="00F22B73" w:rsidRPr="00A2415A" w14:paraId="4E450C2E" w14:textId="77777777" w:rsidTr="00593550">
        <w:trPr>
          <w:trHeight w:val="663"/>
        </w:trPr>
        <w:tc>
          <w:tcPr>
            <w:tcW w:w="4473" w:type="dxa"/>
            <w:vAlign w:val="center"/>
          </w:tcPr>
          <w:p w14:paraId="0C1CF574" w14:textId="691ED1FA" w:rsidR="00F22B73" w:rsidRPr="00A2415A" w:rsidRDefault="00F22B73" w:rsidP="00593550">
            <w:pPr>
              <w:pStyle w:val="Zkladntext"/>
              <w:spacing w:after="0"/>
              <w:rPr>
                <w:sz w:val="16"/>
                <w:szCs w:val="16"/>
              </w:rPr>
            </w:pPr>
            <w:r w:rsidRPr="00A2415A">
              <w:rPr>
                <w:sz w:val="16"/>
                <w:szCs w:val="16"/>
              </w:rPr>
              <w:t xml:space="preserve">Subtotal, </w:t>
            </w:r>
            <w:r w:rsidR="008D48B4" w:rsidRPr="00A2415A">
              <w:rPr>
                <w:sz w:val="16"/>
                <w:szCs w:val="16"/>
              </w:rPr>
              <w:t>p</w:t>
            </w:r>
            <w:r w:rsidRPr="00A2415A">
              <w:rPr>
                <w:sz w:val="16"/>
                <w:szCs w:val="16"/>
              </w:rPr>
              <w:t xml:space="preserve">roject </w:t>
            </w:r>
            <w:r w:rsidR="008D48B4" w:rsidRPr="00A2415A">
              <w:rPr>
                <w:sz w:val="16"/>
                <w:szCs w:val="16"/>
              </w:rPr>
              <w:t>e</w:t>
            </w:r>
            <w:r w:rsidRPr="00A2415A">
              <w:rPr>
                <w:sz w:val="16"/>
                <w:szCs w:val="16"/>
              </w:rPr>
              <w:t xml:space="preserve">xecution, </w:t>
            </w:r>
            <w:r w:rsidR="008D48B4" w:rsidRPr="00A2415A">
              <w:rPr>
                <w:sz w:val="16"/>
                <w:szCs w:val="16"/>
              </w:rPr>
              <w:t>d</w:t>
            </w:r>
            <w:r w:rsidRPr="00A2415A">
              <w:rPr>
                <w:sz w:val="16"/>
                <w:szCs w:val="16"/>
              </w:rPr>
              <w:t>ocumentation and Temporary Works, pos. 1</w:t>
            </w:r>
            <w:r w:rsidR="00CE4523" w:rsidRPr="00A2415A">
              <w:rPr>
                <w:sz w:val="16"/>
                <w:szCs w:val="16"/>
              </w:rPr>
              <w:t>7</w:t>
            </w:r>
            <w:r w:rsidRPr="00A2415A">
              <w:rPr>
                <w:sz w:val="16"/>
                <w:szCs w:val="16"/>
              </w:rPr>
              <w:t>0 to 1</w:t>
            </w:r>
            <w:r w:rsidR="00CE4523" w:rsidRPr="00A2415A">
              <w:rPr>
                <w:sz w:val="16"/>
                <w:szCs w:val="16"/>
              </w:rPr>
              <w:t>85</w:t>
            </w:r>
          </w:p>
        </w:tc>
        <w:tc>
          <w:tcPr>
            <w:tcW w:w="4473" w:type="dxa"/>
          </w:tcPr>
          <w:p w14:paraId="4E011C9C" w14:textId="77777777" w:rsidR="00F22B73" w:rsidRPr="00A2415A" w:rsidRDefault="00F22B73" w:rsidP="00593550"/>
          <w:p w14:paraId="1BB372BA" w14:textId="77777777" w:rsidR="00F22B73" w:rsidRPr="00A2415A" w:rsidRDefault="00F22B73" w:rsidP="00593550"/>
        </w:tc>
      </w:tr>
      <w:tr w:rsidR="00F22B73" w:rsidRPr="00A2415A" w14:paraId="7E52D5CA" w14:textId="77777777" w:rsidTr="00593550">
        <w:trPr>
          <w:trHeight w:val="663"/>
        </w:trPr>
        <w:tc>
          <w:tcPr>
            <w:tcW w:w="4473" w:type="dxa"/>
            <w:vAlign w:val="center"/>
          </w:tcPr>
          <w:p w14:paraId="49F12CE8" w14:textId="42E6A1CB" w:rsidR="00F22B73" w:rsidRPr="00A2415A" w:rsidRDefault="00F22B73" w:rsidP="00593550">
            <w:pPr>
              <w:pStyle w:val="Zkladntext"/>
              <w:spacing w:after="0"/>
              <w:rPr>
                <w:sz w:val="16"/>
                <w:szCs w:val="16"/>
              </w:rPr>
            </w:pPr>
            <w:r w:rsidRPr="00A2415A">
              <w:rPr>
                <w:sz w:val="16"/>
                <w:szCs w:val="16"/>
              </w:rPr>
              <w:t>Subtotal, Civil construction</w:t>
            </w:r>
            <w:r w:rsidR="00CE4523" w:rsidRPr="00A2415A">
              <w:rPr>
                <w:sz w:val="16"/>
                <w:szCs w:val="16"/>
              </w:rPr>
              <w:t xml:space="preserve"> SO 101</w:t>
            </w:r>
            <w:r w:rsidRPr="00A2415A">
              <w:rPr>
                <w:sz w:val="16"/>
                <w:szCs w:val="16"/>
              </w:rPr>
              <w:t>, pos. 1</w:t>
            </w:r>
            <w:r w:rsidR="00CE4523" w:rsidRPr="00A2415A">
              <w:rPr>
                <w:sz w:val="16"/>
                <w:szCs w:val="16"/>
              </w:rPr>
              <w:t>9</w:t>
            </w:r>
            <w:r w:rsidRPr="00A2415A">
              <w:rPr>
                <w:sz w:val="16"/>
                <w:szCs w:val="16"/>
              </w:rPr>
              <w:t>0 to 1</w:t>
            </w:r>
            <w:r w:rsidR="00CE4523" w:rsidRPr="00A2415A">
              <w:rPr>
                <w:sz w:val="16"/>
                <w:szCs w:val="16"/>
              </w:rPr>
              <w:t>98</w:t>
            </w:r>
          </w:p>
        </w:tc>
        <w:tc>
          <w:tcPr>
            <w:tcW w:w="4473" w:type="dxa"/>
            <w:vAlign w:val="center"/>
          </w:tcPr>
          <w:p w14:paraId="4454A536" w14:textId="77777777" w:rsidR="00F22B73" w:rsidRPr="00A2415A" w:rsidRDefault="00F22B73" w:rsidP="00593550"/>
        </w:tc>
      </w:tr>
      <w:tr w:rsidR="00CE4523" w:rsidRPr="00A2415A" w14:paraId="6B076CF4" w14:textId="77777777" w:rsidTr="00593550">
        <w:trPr>
          <w:trHeight w:val="663"/>
        </w:trPr>
        <w:tc>
          <w:tcPr>
            <w:tcW w:w="4473" w:type="dxa"/>
            <w:vAlign w:val="center"/>
          </w:tcPr>
          <w:p w14:paraId="45328736" w14:textId="62428589" w:rsidR="00CE4523" w:rsidRPr="00A2415A" w:rsidRDefault="00CE4523" w:rsidP="00593550">
            <w:pPr>
              <w:pStyle w:val="Zkladntext"/>
              <w:spacing w:after="0"/>
              <w:rPr>
                <w:sz w:val="16"/>
                <w:szCs w:val="16"/>
              </w:rPr>
            </w:pPr>
            <w:r w:rsidRPr="00A2415A">
              <w:rPr>
                <w:sz w:val="16"/>
                <w:szCs w:val="16"/>
              </w:rPr>
              <w:t>Subtotal, Civil construction SO 102, pos. 200 to 208</w:t>
            </w:r>
          </w:p>
        </w:tc>
        <w:tc>
          <w:tcPr>
            <w:tcW w:w="4473" w:type="dxa"/>
            <w:vAlign w:val="center"/>
          </w:tcPr>
          <w:p w14:paraId="3E7A0B11" w14:textId="77777777" w:rsidR="00CE4523" w:rsidRPr="00A2415A" w:rsidRDefault="00CE4523" w:rsidP="00593550"/>
        </w:tc>
      </w:tr>
      <w:tr w:rsidR="00CE4523" w:rsidRPr="00A2415A" w14:paraId="25F5B328" w14:textId="77777777" w:rsidTr="00593550">
        <w:trPr>
          <w:trHeight w:val="663"/>
        </w:trPr>
        <w:tc>
          <w:tcPr>
            <w:tcW w:w="4473" w:type="dxa"/>
            <w:vAlign w:val="center"/>
          </w:tcPr>
          <w:p w14:paraId="5AF0BDCF" w14:textId="1F216A1B" w:rsidR="00CE4523" w:rsidRPr="00A2415A" w:rsidRDefault="00CE4523" w:rsidP="00593550">
            <w:pPr>
              <w:pStyle w:val="Zkladntext"/>
              <w:spacing w:after="0"/>
              <w:rPr>
                <w:sz w:val="16"/>
                <w:szCs w:val="16"/>
              </w:rPr>
            </w:pPr>
            <w:r w:rsidRPr="00A2415A">
              <w:rPr>
                <w:sz w:val="16"/>
                <w:szCs w:val="16"/>
              </w:rPr>
              <w:t>Subtotal, Civil construction SO 103, pos. 210 to 218</w:t>
            </w:r>
          </w:p>
        </w:tc>
        <w:tc>
          <w:tcPr>
            <w:tcW w:w="4473" w:type="dxa"/>
            <w:vAlign w:val="center"/>
          </w:tcPr>
          <w:p w14:paraId="60AE9E24" w14:textId="77777777" w:rsidR="00CE4523" w:rsidRPr="00A2415A" w:rsidRDefault="00CE4523" w:rsidP="00593550"/>
        </w:tc>
      </w:tr>
      <w:tr w:rsidR="00CE4523" w:rsidRPr="00A2415A" w14:paraId="084EE26A" w14:textId="77777777" w:rsidTr="00593550">
        <w:trPr>
          <w:trHeight w:val="663"/>
        </w:trPr>
        <w:tc>
          <w:tcPr>
            <w:tcW w:w="4473" w:type="dxa"/>
            <w:vAlign w:val="center"/>
          </w:tcPr>
          <w:p w14:paraId="05077FDE" w14:textId="72073697" w:rsidR="00CE4523" w:rsidRPr="00A2415A" w:rsidRDefault="00CE4523" w:rsidP="00593550">
            <w:pPr>
              <w:pStyle w:val="Zkladntext"/>
              <w:spacing w:after="0"/>
              <w:rPr>
                <w:sz w:val="16"/>
                <w:szCs w:val="16"/>
              </w:rPr>
            </w:pPr>
            <w:r w:rsidRPr="00A2415A">
              <w:rPr>
                <w:sz w:val="16"/>
                <w:szCs w:val="16"/>
              </w:rPr>
              <w:t>Subtotal, Civil construction SO 106, pos. 220 to 228</w:t>
            </w:r>
          </w:p>
        </w:tc>
        <w:tc>
          <w:tcPr>
            <w:tcW w:w="4473" w:type="dxa"/>
            <w:vAlign w:val="center"/>
          </w:tcPr>
          <w:p w14:paraId="0BC10E51" w14:textId="77777777" w:rsidR="00CE4523" w:rsidRPr="00A2415A" w:rsidRDefault="00CE4523" w:rsidP="00593550"/>
        </w:tc>
      </w:tr>
      <w:tr w:rsidR="00CE4523" w:rsidRPr="00A2415A" w14:paraId="717577B9" w14:textId="77777777" w:rsidTr="00593550">
        <w:trPr>
          <w:trHeight w:val="663"/>
        </w:trPr>
        <w:tc>
          <w:tcPr>
            <w:tcW w:w="4473" w:type="dxa"/>
            <w:vAlign w:val="center"/>
          </w:tcPr>
          <w:p w14:paraId="5550BDB2" w14:textId="6ED96F69" w:rsidR="00CE4523" w:rsidRPr="00A2415A" w:rsidRDefault="00CE4523" w:rsidP="00593550">
            <w:pPr>
              <w:pStyle w:val="Zkladntext"/>
              <w:spacing w:after="0"/>
              <w:rPr>
                <w:sz w:val="16"/>
                <w:szCs w:val="16"/>
              </w:rPr>
            </w:pPr>
            <w:r w:rsidRPr="00A2415A">
              <w:rPr>
                <w:sz w:val="16"/>
                <w:szCs w:val="16"/>
              </w:rPr>
              <w:t>Subtotal, Civil construction SO 411, pos. 230 to 238</w:t>
            </w:r>
          </w:p>
        </w:tc>
        <w:tc>
          <w:tcPr>
            <w:tcW w:w="4473" w:type="dxa"/>
            <w:vAlign w:val="center"/>
          </w:tcPr>
          <w:p w14:paraId="158A308E" w14:textId="77777777" w:rsidR="00CE4523" w:rsidRPr="00A2415A" w:rsidRDefault="00CE4523" w:rsidP="00593550"/>
        </w:tc>
      </w:tr>
      <w:tr w:rsidR="00CE4523" w:rsidRPr="00A2415A" w14:paraId="61DA9577" w14:textId="77777777" w:rsidTr="00593550">
        <w:trPr>
          <w:trHeight w:val="663"/>
        </w:trPr>
        <w:tc>
          <w:tcPr>
            <w:tcW w:w="4473" w:type="dxa"/>
            <w:vAlign w:val="center"/>
          </w:tcPr>
          <w:p w14:paraId="43E1BA0E" w14:textId="362EDF01" w:rsidR="00CE4523" w:rsidRPr="00A2415A" w:rsidRDefault="00CE4523" w:rsidP="00593550">
            <w:pPr>
              <w:pStyle w:val="Zkladntext"/>
              <w:spacing w:after="0"/>
              <w:rPr>
                <w:sz w:val="16"/>
                <w:szCs w:val="16"/>
              </w:rPr>
            </w:pPr>
            <w:r w:rsidRPr="00A2415A">
              <w:rPr>
                <w:sz w:val="16"/>
                <w:szCs w:val="16"/>
              </w:rPr>
              <w:t>Subtotal, Civil construction SO 501, pos. 240 to 248</w:t>
            </w:r>
            <w:r w:rsidR="00020F05">
              <w:rPr>
                <w:sz w:val="16"/>
                <w:szCs w:val="16"/>
              </w:rPr>
              <w:t xml:space="preserve"> (selectable option for negotiation)</w:t>
            </w:r>
          </w:p>
        </w:tc>
        <w:tc>
          <w:tcPr>
            <w:tcW w:w="4473" w:type="dxa"/>
            <w:vAlign w:val="center"/>
          </w:tcPr>
          <w:p w14:paraId="45AB90B0" w14:textId="77777777" w:rsidR="00CE4523" w:rsidRPr="00A2415A" w:rsidRDefault="00CE4523" w:rsidP="00593550"/>
        </w:tc>
      </w:tr>
      <w:tr w:rsidR="00CE4523" w:rsidRPr="00A2415A" w14:paraId="609B441E" w14:textId="77777777" w:rsidTr="00593550">
        <w:trPr>
          <w:trHeight w:val="663"/>
        </w:trPr>
        <w:tc>
          <w:tcPr>
            <w:tcW w:w="4473" w:type="dxa"/>
            <w:vAlign w:val="center"/>
          </w:tcPr>
          <w:p w14:paraId="19A4D4CB" w14:textId="6F6128F2" w:rsidR="00CE4523" w:rsidRPr="00A2415A" w:rsidRDefault="00CE4523" w:rsidP="00593550">
            <w:pPr>
              <w:pStyle w:val="Zkladntext"/>
              <w:spacing w:after="0"/>
              <w:rPr>
                <w:sz w:val="16"/>
                <w:szCs w:val="16"/>
              </w:rPr>
            </w:pPr>
            <w:r w:rsidRPr="00A2415A">
              <w:rPr>
                <w:sz w:val="16"/>
                <w:szCs w:val="16"/>
              </w:rPr>
              <w:t>Subtotal, Civil construction SO 502, pos. 250 to 258</w:t>
            </w:r>
          </w:p>
        </w:tc>
        <w:tc>
          <w:tcPr>
            <w:tcW w:w="4473" w:type="dxa"/>
            <w:vAlign w:val="center"/>
          </w:tcPr>
          <w:p w14:paraId="63842C10" w14:textId="77777777" w:rsidR="00CE4523" w:rsidRPr="00A2415A" w:rsidRDefault="00CE4523" w:rsidP="00593550"/>
        </w:tc>
      </w:tr>
      <w:tr w:rsidR="00CE4523" w:rsidRPr="00A2415A" w14:paraId="32B92F50" w14:textId="77777777" w:rsidTr="00593550">
        <w:trPr>
          <w:trHeight w:val="663"/>
        </w:trPr>
        <w:tc>
          <w:tcPr>
            <w:tcW w:w="4473" w:type="dxa"/>
            <w:vAlign w:val="center"/>
          </w:tcPr>
          <w:p w14:paraId="04DB3F09" w14:textId="5FAD8629" w:rsidR="00CE4523" w:rsidRPr="00A2415A" w:rsidRDefault="00CE4523" w:rsidP="00593550">
            <w:pPr>
              <w:pStyle w:val="Zkladntext"/>
              <w:spacing w:after="0"/>
              <w:rPr>
                <w:sz w:val="16"/>
                <w:szCs w:val="16"/>
              </w:rPr>
            </w:pPr>
            <w:r w:rsidRPr="00A2415A">
              <w:rPr>
                <w:sz w:val="16"/>
                <w:szCs w:val="16"/>
              </w:rPr>
              <w:t>Subtotal, Civil construction - others, pos. 260 to 267</w:t>
            </w:r>
          </w:p>
        </w:tc>
        <w:tc>
          <w:tcPr>
            <w:tcW w:w="4473" w:type="dxa"/>
            <w:vAlign w:val="center"/>
          </w:tcPr>
          <w:p w14:paraId="6A0DE939" w14:textId="77777777" w:rsidR="00CE4523" w:rsidRPr="00A2415A" w:rsidRDefault="00CE4523" w:rsidP="00593550"/>
        </w:tc>
      </w:tr>
      <w:tr w:rsidR="00F22B73" w:rsidRPr="00A2415A" w14:paraId="2A547FC0" w14:textId="77777777" w:rsidTr="00593550">
        <w:trPr>
          <w:trHeight w:val="663"/>
        </w:trPr>
        <w:tc>
          <w:tcPr>
            <w:tcW w:w="4473" w:type="dxa"/>
            <w:vAlign w:val="center"/>
          </w:tcPr>
          <w:p w14:paraId="4AE0AA08" w14:textId="10E34E08" w:rsidR="00F22B73" w:rsidRPr="00A2415A" w:rsidRDefault="00F22B73" w:rsidP="00593550">
            <w:pPr>
              <w:pStyle w:val="Zkladntext"/>
              <w:spacing w:after="0"/>
              <w:rPr>
                <w:sz w:val="16"/>
                <w:szCs w:val="16"/>
              </w:rPr>
            </w:pPr>
            <w:r w:rsidRPr="00A2415A">
              <w:rPr>
                <w:sz w:val="16"/>
                <w:szCs w:val="16"/>
              </w:rPr>
              <w:t xml:space="preserve">Subtotal, </w:t>
            </w:r>
            <w:r w:rsidR="00296603" w:rsidRPr="00A2415A">
              <w:rPr>
                <w:sz w:val="16"/>
                <w:szCs w:val="16"/>
              </w:rPr>
              <w:t>Securities</w:t>
            </w:r>
            <w:r w:rsidR="008621C6" w:rsidRPr="00A2415A">
              <w:rPr>
                <w:sz w:val="16"/>
                <w:szCs w:val="16"/>
              </w:rPr>
              <w:t xml:space="preserve"> costs</w:t>
            </w:r>
            <w:r w:rsidRPr="00A2415A">
              <w:rPr>
                <w:sz w:val="16"/>
                <w:szCs w:val="16"/>
              </w:rPr>
              <w:t xml:space="preserve">, pos. </w:t>
            </w:r>
            <w:r w:rsidR="00CE4523" w:rsidRPr="00A2415A">
              <w:rPr>
                <w:sz w:val="16"/>
                <w:szCs w:val="16"/>
              </w:rPr>
              <w:t>280 to 282</w:t>
            </w:r>
          </w:p>
        </w:tc>
        <w:tc>
          <w:tcPr>
            <w:tcW w:w="4473" w:type="dxa"/>
            <w:vAlign w:val="center"/>
          </w:tcPr>
          <w:p w14:paraId="27E7D44B" w14:textId="77777777" w:rsidR="00F22B73" w:rsidRPr="00A2415A" w:rsidRDefault="00F22B73" w:rsidP="00593550"/>
          <w:p w14:paraId="03C7FD7E" w14:textId="77777777" w:rsidR="00F22B73" w:rsidRPr="00A2415A" w:rsidRDefault="00F22B73" w:rsidP="00593550"/>
        </w:tc>
      </w:tr>
      <w:tr w:rsidR="00F22B73" w:rsidRPr="00A2415A" w14:paraId="7D2BF6E7" w14:textId="77777777" w:rsidTr="00593550">
        <w:trPr>
          <w:trHeight w:val="663"/>
        </w:trPr>
        <w:tc>
          <w:tcPr>
            <w:tcW w:w="4473" w:type="dxa"/>
            <w:vAlign w:val="center"/>
          </w:tcPr>
          <w:p w14:paraId="06B5AC57" w14:textId="3445B193" w:rsidR="00F22B73" w:rsidRPr="00A2415A" w:rsidRDefault="00CF1C73" w:rsidP="00593550">
            <w:pPr>
              <w:pStyle w:val="Zkladntext"/>
              <w:spacing w:after="0"/>
              <w:rPr>
                <w:b/>
                <w:sz w:val="16"/>
                <w:szCs w:val="16"/>
              </w:rPr>
            </w:pPr>
            <w:r w:rsidRPr="00A2415A">
              <w:rPr>
                <w:b/>
                <w:sz w:val="16"/>
                <w:szCs w:val="16"/>
              </w:rPr>
              <w:t>Contract Amount</w:t>
            </w:r>
            <w:r w:rsidR="00F22B73" w:rsidRPr="00A2415A">
              <w:rPr>
                <w:b/>
                <w:sz w:val="16"/>
                <w:szCs w:val="16"/>
              </w:rPr>
              <w:t>, pos. 2</w:t>
            </w:r>
            <w:r w:rsidR="00CE4523" w:rsidRPr="00A2415A">
              <w:rPr>
                <w:b/>
                <w:sz w:val="16"/>
                <w:szCs w:val="16"/>
              </w:rPr>
              <w:t>9</w:t>
            </w:r>
            <w:r w:rsidR="00F22B73" w:rsidRPr="00A2415A">
              <w:rPr>
                <w:b/>
                <w:sz w:val="16"/>
                <w:szCs w:val="16"/>
              </w:rPr>
              <w:t>0</w:t>
            </w:r>
          </w:p>
        </w:tc>
        <w:tc>
          <w:tcPr>
            <w:tcW w:w="4473" w:type="dxa"/>
            <w:vAlign w:val="center"/>
          </w:tcPr>
          <w:p w14:paraId="02A132F1" w14:textId="77777777" w:rsidR="00F22B73" w:rsidRPr="00A2415A" w:rsidRDefault="00F22B73" w:rsidP="00593550"/>
        </w:tc>
      </w:tr>
      <w:tr w:rsidR="00F22B73" w:rsidRPr="00A2415A" w14:paraId="51C92763" w14:textId="77777777" w:rsidTr="00593550">
        <w:trPr>
          <w:trHeight w:val="663"/>
        </w:trPr>
        <w:tc>
          <w:tcPr>
            <w:tcW w:w="8946" w:type="dxa"/>
            <w:gridSpan w:val="2"/>
          </w:tcPr>
          <w:p w14:paraId="1AABF455" w14:textId="21BA707C" w:rsidR="00F22B73" w:rsidRPr="00A2415A" w:rsidRDefault="00F22B73" w:rsidP="00593550">
            <w:r w:rsidRPr="00A2415A">
              <w:rPr>
                <w:b/>
                <w:sz w:val="16"/>
                <w:szCs w:val="16"/>
              </w:rPr>
              <w:t>In writing (</w:t>
            </w:r>
            <w:r w:rsidR="00026E39" w:rsidRPr="00A2415A">
              <w:rPr>
                <w:b/>
                <w:sz w:val="16"/>
                <w:szCs w:val="16"/>
              </w:rPr>
              <w:t>CZK</w:t>
            </w:r>
            <w:r w:rsidRPr="00A2415A">
              <w:rPr>
                <w:b/>
                <w:sz w:val="16"/>
                <w:szCs w:val="16"/>
              </w:rPr>
              <w:t>)</w:t>
            </w:r>
          </w:p>
        </w:tc>
      </w:tr>
    </w:tbl>
    <w:p w14:paraId="0B087809" w14:textId="77777777" w:rsidR="00CE4523" w:rsidRPr="00A2415A" w:rsidRDefault="00CE4523" w:rsidP="00CE4523">
      <w:pPr>
        <w:pStyle w:val="Nadpis1"/>
        <w:numPr>
          <w:ilvl w:val="0"/>
          <w:numId w:val="0"/>
        </w:numPr>
      </w:pPr>
      <w:bookmarkStart w:id="82" w:name="_Toc152906730"/>
      <w:bookmarkStart w:id="83" w:name="_Toc181001071"/>
      <w:bookmarkStart w:id="84" w:name="_Toc182890421"/>
      <w:bookmarkStart w:id="85" w:name="_Toc279577744"/>
      <w:bookmarkStart w:id="86" w:name="_Toc280567733"/>
      <w:bookmarkStart w:id="87" w:name="_Toc384640057"/>
    </w:p>
    <w:p w14:paraId="450B8209" w14:textId="6621694A" w:rsidR="00F22B73" w:rsidRPr="00A2415A" w:rsidRDefault="00F22B73" w:rsidP="0092532C">
      <w:pPr>
        <w:pStyle w:val="Nadpis1"/>
      </w:pPr>
      <w:bookmarkStart w:id="88" w:name="_Toc170456878"/>
      <w:r w:rsidRPr="00A2415A">
        <w:t xml:space="preserve">Contract Amount </w:t>
      </w:r>
      <w:r w:rsidR="00A2415A">
        <w:t>s</w:t>
      </w:r>
      <w:r w:rsidRPr="00A2415A">
        <w:t>pecification</w:t>
      </w:r>
      <w:bookmarkEnd w:id="82"/>
      <w:bookmarkEnd w:id="83"/>
      <w:bookmarkEnd w:id="84"/>
      <w:bookmarkEnd w:id="85"/>
      <w:bookmarkEnd w:id="86"/>
      <w:bookmarkEnd w:id="87"/>
      <w:bookmarkEnd w:id="88"/>
    </w:p>
    <w:p w14:paraId="65885FFF" w14:textId="5B91A37A" w:rsidR="00F22B73" w:rsidRPr="00A2415A" w:rsidRDefault="00F22B73" w:rsidP="00F22B73">
      <w:r w:rsidRPr="00A2415A">
        <w:t xml:space="preserve">Price specification is stipulated at a fixed price in the entire Contract </w:t>
      </w:r>
      <w:r w:rsidR="00CF1C73" w:rsidRPr="00A2415A">
        <w:t>p</w:t>
      </w:r>
      <w:r w:rsidRPr="00A2415A">
        <w:t xml:space="preserve">eriod in </w:t>
      </w:r>
      <w:r w:rsidR="00026E39" w:rsidRPr="00A2415A">
        <w:t>Czech Koruna</w:t>
      </w:r>
      <w:r w:rsidRPr="00A2415A">
        <w:t xml:space="preserve"> (</w:t>
      </w:r>
      <w:r w:rsidR="00026E39" w:rsidRPr="00A2415A">
        <w:t>CZK</w:t>
      </w:r>
      <w:r w:rsidRPr="00A2415A">
        <w:t>) exclusive of VAT.</w:t>
      </w:r>
    </w:p>
    <w:p w14:paraId="3BD79EF1" w14:textId="77777777" w:rsidR="00F22B73" w:rsidRPr="00A2415A" w:rsidRDefault="00F22B73" w:rsidP="00F22B73"/>
    <w:p w14:paraId="59F94D34" w14:textId="1DB21ADB" w:rsidR="00F22B73" w:rsidRPr="00A2415A" w:rsidRDefault="00F22B73" w:rsidP="00026E39">
      <w:pPr>
        <w:pStyle w:val="Nadpis2"/>
      </w:pPr>
      <w:bookmarkStart w:id="89" w:name="_Toc152906731"/>
      <w:bookmarkStart w:id="90" w:name="_Toc182890422"/>
      <w:bookmarkStart w:id="91" w:name="_Toc279577745"/>
      <w:bookmarkStart w:id="92" w:name="_Toc280567734"/>
      <w:bookmarkStart w:id="93" w:name="_Toc384640058"/>
      <w:bookmarkStart w:id="94" w:name="_Toc170456879"/>
      <w:r w:rsidRPr="00A2415A">
        <w:t xml:space="preserve">Scope of </w:t>
      </w:r>
      <w:bookmarkEnd w:id="89"/>
      <w:bookmarkEnd w:id="90"/>
      <w:bookmarkEnd w:id="91"/>
      <w:bookmarkEnd w:id="92"/>
      <w:bookmarkEnd w:id="93"/>
      <w:r w:rsidR="00842346" w:rsidRPr="00A2415A">
        <w:t>Contract Object</w:t>
      </w:r>
      <w:bookmarkEnd w:id="94"/>
    </w:p>
    <w:tbl>
      <w:tblPr>
        <w:tblW w:w="8927" w:type="dxa"/>
        <w:tblLayout w:type="fixed"/>
        <w:tblCellMar>
          <w:left w:w="107" w:type="dxa"/>
          <w:right w:w="107" w:type="dxa"/>
        </w:tblCellMar>
        <w:tblLook w:val="0000" w:firstRow="0" w:lastRow="0" w:firstColumn="0" w:lastColumn="0" w:noHBand="0" w:noVBand="0"/>
      </w:tblPr>
      <w:tblGrid>
        <w:gridCol w:w="930"/>
        <w:gridCol w:w="6017"/>
        <w:gridCol w:w="1980"/>
      </w:tblGrid>
      <w:tr w:rsidR="00F22B73" w:rsidRPr="00A2415A" w14:paraId="117C66CB" w14:textId="77777777" w:rsidTr="00593550">
        <w:tc>
          <w:tcPr>
            <w:tcW w:w="930" w:type="dxa"/>
          </w:tcPr>
          <w:p w14:paraId="2AC45C02" w14:textId="77777777" w:rsidR="00F22B73" w:rsidRPr="00A2415A" w:rsidRDefault="00F22B73" w:rsidP="00593550">
            <w:pPr>
              <w:keepLines/>
              <w:rPr>
                <w:b/>
              </w:rPr>
            </w:pPr>
          </w:p>
        </w:tc>
        <w:tc>
          <w:tcPr>
            <w:tcW w:w="6017" w:type="dxa"/>
            <w:tcBorders>
              <w:bottom w:val="single" w:sz="6" w:space="0" w:color="auto"/>
            </w:tcBorders>
          </w:tcPr>
          <w:p w14:paraId="4A0A82C1" w14:textId="77777777" w:rsidR="00F22B73" w:rsidRPr="00A2415A" w:rsidRDefault="00F22B73" w:rsidP="00593550">
            <w:pPr>
              <w:keepLines/>
              <w:rPr>
                <w:b/>
                <w:spacing w:val="-3"/>
                <w:sz w:val="20"/>
                <w:szCs w:val="20"/>
              </w:rPr>
            </w:pPr>
            <w:r w:rsidRPr="00A2415A">
              <w:rPr>
                <w:b/>
                <w:spacing w:val="-3"/>
                <w:sz w:val="20"/>
                <w:szCs w:val="20"/>
              </w:rPr>
              <w:t>Incinerator/Boiler with Auxiliary Equipment</w:t>
            </w:r>
          </w:p>
        </w:tc>
        <w:tc>
          <w:tcPr>
            <w:tcW w:w="1980" w:type="dxa"/>
          </w:tcPr>
          <w:p w14:paraId="104711A3" w14:textId="77777777" w:rsidR="00F22B73" w:rsidRPr="00A2415A" w:rsidRDefault="00F22B73" w:rsidP="00593550">
            <w:pPr>
              <w:keepLines/>
              <w:rPr>
                <w:b/>
              </w:rPr>
            </w:pPr>
          </w:p>
        </w:tc>
      </w:tr>
      <w:tr w:rsidR="00F22B73" w:rsidRPr="00A2415A" w14:paraId="28774F6C" w14:textId="77777777" w:rsidTr="00F63CF2">
        <w:tc>
          <w:tcPr>
            <w:tcW w:w="930" w:type="dxa"/>
          </w:tcPr>
          <w:p w14:paraId="6C8045A5" w14:textId="77777777" w:rsidR="00F22B73" w:rsidRPr="00A2415A" w:rsidRDefault="00F22B73" w:rsidP="00593550">
            <w:pPr>
              <w:keepLines/>
            </w:pPr>
            <w:r w:rsidRPr="00A2415A">
              <w:lastRenderedPageBreak/>
              <w:t>1</w:t>
            </w:r>
          </w:p>
        </w:tc>
        <w:tc>
          <w:tcPr>
            <w:tcW w:w="6017" w:type="dxa"/>
          </w:tcPr>
          <w:p w14:paraId="0FFCCB39" w14:textId="16194343" w:rsidR="00F22B73" w:rsidRPr="00A2415A" w:rsidRDefault="00F22B73" w:rsidP="00593550">
            <w:pPr>
              <w:pStyle w:val="Normal-Bullet"/>
              <w:tabs>
                <w:tab w:val="clear" w:pos="567"/>
              </w:tabs>
              <w:ind w:left="0" w:firstLine="0"/>
            </w:pPr>
            <w:r w:rsidRPr="00A2415A">
              <w:t xml:space="preserve">Incinerator with feed hopper and chute, hydraulic shut-off damper, feeding system, grate including grate drives, casing and supporting steel structures, </w:t>
            </w:r>
            <w:r w:rsidR="00CF1C73" w:rsidRPr="00A2415A">
              <w:t>IBA</w:t>
            </w:r>
            <w:r w:rsidRPr="00A2415A">
              <w:t xml:space="preserve"> chute and </w:t>
            </w:r>
            <w:r w:rsidR="00CF1C73" w:rsidRPr="00A2415A">
              <w:t>IBA</w:t>
            </w:r>
            <w:r w:rsidRPr="00A2415A">
              <w:t xml:space="preserve"> extractor, grate riddling hoppers and grate riddling transport to </w:t>
            </w:r>
            <w:r w:rsidR="00CF1C73" w:rsidRPr="00A2415A">
              <w:t>IBA</w:t>
            </w:r>
            <w:r w:rsidRPr="00A2415A">
              <w:t xml:space="preserve"> extractor.</w:t>
            </w:r>
          </w:p>
        </w:tc>
        <w:tc>
          <w:tcPr>
            <w:tcW w:w="1980" w:type="dxa"/>
            <w:tcBorders>
              <w:bottom w:val="single" w:sz="6" w:space="0" w:color="auto"/>
            </w:tcBorders>
          </w:tcPr>
          <w:p w14:paraId="700CFBFB" w14:textId="77777777" w:rsidR="00F22B73" w:rsidRPr="00A2415A" w:rsidRDefault="00F22B73" w:rsidP="00F63CF2">
            <w:pPr>
              <w:keepLines/>
              <w:jc w:val="right"/>
            </w:pPr>
          </w:p>
          <w:p w14:paraId="3D2BC7D1" w14:textId="77777777" w:rsidR="00F22B73" w:rsidRPr="00A2415A" w:rsidRDefault="00F22B73" w:rsidP="00F63CF2">
            <w:pPr>
              <w:keepLines/>
              <w:jc w:val="right"/>
            </w:pPr>
          </w:p>
          <w:p w14:paraId="539D6BAD" w14:textId="77777777" w:rsidR="00F22B73" w:rsidRPr="00A2415A" w:rsidRDefault="00F22B73" w:rsidP="00F63CF2">
            <w:pPr>
              <w:keepLines/>
              <w:jc w:val="right"/>
            </w:pPr>
          </w:p>
          <w:p w14:paraId="5938A204" w14:textId="77777777" w:rsidR="00F22B73" w:rsidRPr="00A2415A" w:rsidRDefault="00F22B73" w:rsidP="00F63CF2">
            <w:pPr>
              <w:keepLines/>
              <w:jc w:val="right"/>
            </w:pPr>
          </w:p>
          <w:p w14:paraId="6CAC48F2" w14:textId="09D07921" w:rsidR="00F22B73" w:rsidRPr="00A2415A" w:rsidRDefault="00026E39" w:rsidP="00F63CF2">
            <w:pPr>
              <w:keepLines/>
              <w:jc w:val="right"/>
            </w:pPr>
            <w:r w:rsidRPr="00A2415A">
              <w:t>CZK</w:t>
            </w:r>
          </w:p>
        </w:tc>
      </w:tr>
      <w:tr w:rsidR="00F22B73" w:rsidRPr="00A2415A" w14:paraId="1117337F" w14:textId="77777777" w:rsidTr="00F63CF2">
        <w:tc>
          <w:tcPr>
            <w:tcW w:w="930" w:type="dxa"/>
          </w:tcPr>
          <w:p w14:paraId="042E9E1B" w14:textId="77777777" w:rsidR="00F22B73" w:rsidRPr="00A2415A" w:rsidRDefault="00F22B73" w:rsidP="00593550">
            <w:pPr>
              <w:keepLines/>
            </w:pPr>
          </w:p>
          <w:p w14:paraId="0B742A4F" w14:textId="77777777" w:rsidR="00F22B73" w:rsidRPr="00A2415A" w:rsidRDefault="00F22B73" w:rsidP="00593550">
            <w:pPr>
              <w:keepLines/>
            </w:pPr>
            <w:r w:rsidRPr="00A2415A">
              <w:t>2</w:t>
            </w:r>
          </w:p>
        </w:tc>
        <w:tc>
          <w:tcPr>
            <w:tcW w:w="6017" w:type="dxa"/>
          </w:tcPr>
          <w:p w14:paraId="0287CA88" w14:textId="77777777" w:rsidR="00F22B73" w:rsidRPr="00A2415A" w:rsidRDefault="00F22B73" w:rsidP="00593550">
            <w:pPr>
              <w:pStyle w:val="RamBullet1"/>
              <w:numPr>
                <w:ilvl w:val="0"/>
                <w:numId w:val="0"/>
              </w:numPr>
              <w:spacing w:line="240" w:lineRule="atLeast"/>
              <w:rPr>
                <w:szCs w:val="18"/>
              </w:rPr>
            </w:pPr>
          </w:p>
          <w:p w14:paraId="2E716EDE" w14:textId="77777777" w:rsidR="00F22B73" w:rsidRPr="00A2415A" w:rsidRDefault="00F22B73" w:rsidP="00593550">
            <w:pPr>
              <w:pStyle w:val="Normal-Bullet"/>
              <w:tabs>
                <w:tab w:val="clear" w:pos="567"/>
              </w:tabs>
              <w:ind w:left="0" w:firstLine="0"/>
            </w:pPr>
            <w:r w:rsidRPr="00A2415A">
              <w:t>Equipment on feed hopper and in chute in form of waste bridge detection system, feed signal generation system based on micro wave and automatic waste bridge removal system.</w:t>
            </w:r>
          </w:p>
        </w:tc>
        <w:tc>
          <w:tcPr>
            <w:tcW w:w="1980" w:type="dxa"/>
            <w:tcBorders>
              <w:top w:val="single" w:sz="6" w:space="0" w:color="auto"/>
              <w:bottom w:val="single" w:sz="4" w:space="0" w:color="auto"/>
            </w:tcBorders>
          </w:tcPr>
          <w:p w14:paraId="50B6FB9D" w14:textId="77777777" w:rsidR="00F22B73" w:rsidRPr="00A2415A" w:rsidRDefault="00F22B73" w:rsidP="00F63CF2">
            <w:pPr>
              <w:keepLines/>
              <w:jc w:val="right"/>
            </w:pPr>
          </w:p>
          <w:p w14:paraId="16DF9306" w14:textId="77777777" w:rsidR="00F22B73" w:rsidRPr="00A2415A" w:rsidRDefault="00F22B73" w:rsidP="00F63CF2">
            <w:pPr>
              <w:keepLines/>
              <w:jc w:val="right"/>
            </w:pPr>
          </w:p>
          <w:p w14:paraId="1A18109E" w14:textId="77777777" w:rsidR="00F22B73" w:rsidRPr="00A2415A" w:rsidRDefault="00F22B73" w:rsidP="00F63CF2">
            <w:pPr>
              <w:keepLines/>
              <w:jc w:val="right"/>
            </w:pPr>
          </w:p>
          <w:p w14:paraId="28424329" w14:textId="1DC390CD" w:rsidR="00F22B73" w:rsidRPr="00A2415A" w:rsidRDefault="00026E39" w:rsidP="00F63CF2">
            <w:pPr>
              <w:keepLines/>
              <w:jc w:val="right"/>
            </w:pPr>
            <w:r w:rsidRPr="00A2415A">
              <w:t>CZK</w:t>
            </w:r>
          </w:p>
        </w:tc>
      </w:tr>
      <w:tr w:rsidR="00F63CF2" w:rsidRPr="00A2415A" w14:paraId="7BDCAE2F" w14:textId="77777777" w:rsidTr="00F63CF2">
        <w:tc>
          <w:tcPr>
            <w:tcW w:w="930" w:type="dxa"/>
          </w:tcPr>
          <w:p w14:paraId="3BB1B2A0" w14:textId="77777777" w:rsidR="00F63CF2" w:rsidRPr="00A2415A" w:rsidRDefault="00F63CF2" w:rsidP="00593550">
            <w:pPr>
              <w:keepLines/>
            </w:pPr>
          </w:p>
        </w:tc>
        <w:tc>
          <w:tcPr>
            <w:tcW w:w="6017" w:type="dxa"/>
          </w:tcPr>
          <w:p w14:paraId="2B1E895B" w14:textId="77777777" w:rsidR="00F63CF2" w:rsidRPr="00A2415A" w:rsidRDefault="00F63CF2" w:rsidP="00593550">
            <w:pPr>
              <w:pStyle w:val="RamBullet1"/>
              <w:numPr>
                <w:ilvl w:val="0"/>
                <w:numId w:val="0"/>
              </w:numPr>
              <w:spacing w:line="240" w:lineRule="atLeast"/>
              <w:rPr>
                <w:szCs w:val="18"/>
              </w:rPr>
            </w:pPr>
          </w:p>
        </w:tc>
        <w:tc>
          <w:tcPr>
            <w:tcW w:w="1980" w:type="dxa"/>
            <w:tcBorders>
              <w:top w:val="single" w:sz="4" w:space="0" w:color="auto"/>
            </w:tcBorders>
          </w:tcPr>
          <w:p w14:paraId="4D882ABF" w14:textId="77777777" w:rsidR="00F63CF2" w:rsidRPr="00A2415A" w:rsidRDefault="00F63CF2" w:rsidP="00593550">
            <w:pPr>
              <w:keepLines/>
            </w:pPr>
          </w:p>
        </w:tc>
      </w:tr>
      <w:tr w:rsidR="00F22B73" w:rsidRPr="00A2415A" w14:paraId="43635AD2" w14:textId="77777777" w:rsidTr="00F63CF2">
        <w:tc>
          <w:tcPr>
            <w:tcW w:w="930" w:type="dxa"/>
          </w:tcPr>
          <w:p w14:paraId="421F3A12" w14:textId="77777777" w:rsidR="00F22B73" w:rsidRPr="00A2415A" w:rsidRDefault="00F22B73" w:rsidP="00593550">
            <w:pPr>
              <w:keepLines/>
            </w:pPr>
          </w:p>
          <w:p w14:paraId="4303A173" w14:textId="77777777" w:rsidR="00F22B73" w:rsidRPr="00A2415A" w:rsidRDefault="00F22B73" w:rsidP="00593550">
            <w:pPr>
              <w:keepLines/>
            </w:pPr>
            <w:r w:rsidRPr="00A2415A">
              <w:t>3</w:t>
            </w:r>
          </w:p>
        </w:tc>
        <w:tc>
          <w:tcPr>
            <w:tcW w:w="6017" w:type="dxa"/>
          </w:tcPr>
          <w:p w14:paraId="7D559B9B" w14:textId="77777777" w:rsidR="00F22B73" w:rsidRPr="00A2415A" w:rsidRDefault="00F22B73" w:rsidP="00593550">
            <w:pPr>
              <w:pStyle w:val="RamBullet1"/>
              <w:numPr>
                <w:ilvl w:val="0"/>
                <w:numId w:val="0"/>
              </w:numPr>
              <w:spacing w:line="240" w:lineRule="atLeast"/>
              <w:rPr>
                <w:szCs w:val="18"/>
              </w:rPr>
            </w:pPr>
          </w:p>
          <w:p w14:paraId="583F798D" w14:textId="77777777" w:rsidR="00F22B73" w:rsidRPr="00A2415A" w:rsidRDefault="00F22B73" w:rsidP="00593550">
            <w:pPr>
              <w:pStyle w:val="RamBullet1"/>
              <w:numPr>
                <w:ilvl w:val="0"/>
                <w:numId w:val="0"/>
              </w:numPr>
              <w:spacing w:line="240" w:lineRule="atLeast"/>
              <w:rPr>
                <w:szCs w:val="18"/>
              </w:rPr>
            </w:pPr>
            <w:r w:rsidRPr="00A2415A">
              <w:t>Systems for combustion and cooling air, including primary, secondary and cooling air fans, air preheaters, ducts, control equipment, dampers, and necessary devices for noise reduction</w:t>
            </w:r>
          </w:p>
        </w:tc>
        <w:tc>
          <w:tcPr>
            <w:tcW w:w="1980" w:type="dxa"/>
            <w:tcBorders>
              <w:bottom w:val="single" w:sz="6" w:space="0" w:color="auto"/>
            </w:tcBorders>
          </w:tcPr>
          <w:p w14:paraId="1626F3F6" w14:textId="77777777" w:rsidR="00F22B73" w:rsidRPr="00A2415A" w:rsidRDefault="00F22B73" w:rsidP="00F63CF2">
            <w:pPr>
              <w:keepLines/>
              <w:jc w:val="right"/>
            </w:pPr>
          </w:p>
          <w:p w14:paraId="6F69E0C2" w14:textId="77777777" w:rsidR="00F22B73" w:rsidRPr="00A2415A" w:rsidRDefault="00F22B73" w:rsidP="00F63CF2">
            <w:pPr>
              <w:keepLines/>
              <w:jc w:val="right"/>
            </w:pPr>
          </w:p>
          <w:p w14:paraId="4BE05BC0" w14:textId="77777777" w:rsidR="00F22B73" w:rsidRPr="00A2415A" w:rsidRDefault="00F22B73" w:rsidP="00F63CF2">
            <w:pPr>
              <w:keepLines/>
              <w:jc w:val="right"/>
            </w:pPr>
          </w:p>
          <w:p w14:paraId="792CB687" w14:textId="7296C995" w:rsidR="00F22B73" w:rsidRPr="00A2415A" w:rsidRDefault="00026E39" w:rsidP="00F63CF2">
            <w:pPr>
              <w:keepLines/>
              <w:jc w:val="right"/>
            </w:pPr>
            <w:r w:rsidRPr="00A2415A">
              <w:t>CZK</w:t>
            </w:r>
          </w:p>
        </w:tc>
      </w:tr>
      <w:tr w:rsidR="00F22B73" w:rsidRPr="00A2415A" w14:paraId="6BB67029" w14:textId="77777777" w:rsidTr="00593550">
        <w:tc>
          <w:tcPr>
            <w:tcW w:w="930" w:type="dxa"/>
          </w:tcPr>
          <w:p w14:paraId="559FF4D7" w14:textId="77777777" w:rsidR="00F22B73" w:rsidRPr="00A2415A" w:rsidRDefault="00F22B73" w:rsidP="00593550">
            <w:pPr>
              <w:keepLines/>
            </w:pPr>
          </w:p>
          <w:p w14:paraId="7480D20A" w14:textId="77777777" w:rsidR="00F22B73" w:rsidRPr="00A2415A" w:rsidRDefault="00F22B73" w:rsidP="00593550">
            <w:pPr>
              <w:keepLines/>
            </w:pPr>
            <w:r w:rsidRPr="00A2415A">
              <w:t>4</w:t>
            </w:r>
          </w:p>
        </w:tc>
        <w:tc>
          <w:tcPr>
            <w:tcW w:w="6017" w:type="dxa"/>
          </w:tcPr>
          <w:p w14:paraId="0D06C618" w14:textId="77777777" w:rsidR="00F22B73" w:rsidRPr="00A2415A" w:rsidRDefault="00F22B73" w:rsidP="00593550">
            <w:pPr>
              <w:pStyle w:val="RamBullet1"/>
              <w:numPr>
                <w:ilvl w:val="0"/>
                <w:numId w:val="0"/>
              </w:numPr>
              <w:spacing w:line="240" w:lineRule="atLeast"/>
              <w:rPr>
                <w:szCs w:val="18"/>
              </w:rPr>
            </w:pPr>
          </w:p>
          <w:p w14:paraId="57EA2EF4" w14:textId="77777777" w:rsidR="00F22B73" w:rsidRPr="00A2415A" w:rsidRDefault="00F22B73" w:rsidP="00593550">
            <w:pPr>
              <w:pStyle w:val="Normal-Bullet"/>
              <w:tabs>
                <w:tab w:val="clear" w:pos="567"/>
              </w:tabs>
            </w:pPr>
            <w:r w:rsidRPr="00A2415A">
              <w:t>Complete hydraulic stations with pumping systems.</w:t>
            </w:r>
          </w:p>
        </w:tc>
        <w:tc>
          <w:tcPr>
            <w:tcW w:w="1980" w:type="dxa"/>
            <w:tcBorders>
              <w:top w:val="single" w:sz="6" w:space="0" w:color="auto"/>
              <w:bottom w:val="single" w:sz="6" w:space="0" w:color="auto"/>
            </w:tcBorders>
          </w:tcPr>
          <w:p w14:paraId="4E18353C" w14:textId="77777777" w:rsidR="00F22B73" w:rsidRPr="00A2415A" w:rsidRDefault="00F22B73" w:rsidP="00F63CF2">
            <w:pPr>
              <w:keepLines/>
              <w:jc w:val="right"/>
            </w:pPr>
          </w:p>
          <w:p w14:paraId="11BF1C89" w14:textId="1DC0536A" w:rsidR="00F22B73" w:rsidRPr="00A2415A" w:rsidRDefault="00026E39" w:rsidP="00F63CF2">
            <w:pPr>
              <w:keepLines/>
              <w:jc w:val="right"/>
            </w:pPr>
            <w:r w:rsidRPr="00A2415A">
              <w:t>CZK</w:t>
            </w:r>
          </w:p>
        </w:tc>
      </w:tr>
      <w:tr w:rsidR="00F22B73" w:rsidRPr="00A2415A" w14:paraId="5CF2BB54" w14:textId="77777777" w:rsidTr="00593550">
        <w:tc>
          <w:tcPr>
            <w:tcW w:w="930" w:type="dxa"/>
          </w:tcPr>
          <w:p w14:paraId="50F9BE2B" w14:textId="77777777" w:rsidR="00F22B73" w:rsidRPr="00A2415A" w:rsidRDefault="00F22B73" w:rsidP="00593550">
            <w:pPr>
              <w:keepLines/>
            </w:pPr>
          </w:p>
          <w:p w14:paraId="18015968" w14:textId="77777777" w:rsidR="00F22B73" w:rsidRPr="00A2415A" w:rsidRDefault="00F22B73" w:rsidP="00593550">
            <w:pPr>
              <w:keepLines/>
            </w:pPr>
            <w:r w:rsidRPr="00A2415A">
              <w:t>5</w:t>
            </w:r>
          </w:p>
        </w:tc>
        <w:tc>
          <w:tcPr>
            <w:tcW w:w="6017" w:type="dxa"/>
          </w:tcPr>
          <w:p w14:paraId="06CF9FD6" w14:textId="77777777" w:rsidR="00F22B73" w:rsidRPr="00A2415A" w:rsidRDefault="00F22B73" w:rsidP="00593550">
            <w:pPr>
              <w:pStyle w:val="RamBullet1"/>
              <w:numPr>
                <w:ilvl w:val="0"/>
                <w:numId w:val="0"/>
              </w:numPr>
              <w:spacing w:line="240" w:lineRule="atLeast"/>
            </w:pPr>
          </w:p>
          <w:p w14:paraId="663378EE" w14:textId="77777777" w:rsidR="00F22B73" w:rsidRPr="00A2415A" w:rsidRDefault="00F22B73" w:rsidP="00593550">
            <w:pPr>
              <w:pStyle w:val="Normal-Bullet"/>
              <w:tabs>
                <w:tab w:val="clear" w:pos="567"/>
              </w:tabs>
            </w:pPr>
            <w:r w:rsidRPr="00A2415A">
              <w:t>Complete system for gas fired auxiliary/ignition burners.</w:t>
            </w:r>
          </w:p>
        </w:tc>
        <w:tc>
          <w:tcPr>
            <w:tcW w:w="1980" w:type="dxa"/>
            <w:tcBorders>
              <w:bottom w:val="single" w:sz="6" w:space="0" w:color="auto"/>
            </w:tcBorders>
          </w:tcPr>
          <w:p w14:paraId="5FB33865" w14:textId="77777777" w:rsidR="00F22B73" w:rsidRPr="00A2415A" w:rsidRDefault="00F22B73" w:rsidP="00F63CF2">
            <w:pPr>
              <w:keepLines/>
              <w:jc w:val="right"/>
            </w:pPr>
          </w:p>
          <w:p w14:paraId="79877725" w14:textId="764CCDC4" w:rsidR="00F22B73" w:rsidRPr="00A2415A" w:rsidRDefault="00026E39" w:rsidP="00F63CF2">
            <w:pPr>
              <w:keepLines/>
              <w:jc w:val="right"/>
            </w:pPr>
            <w:r w:rsidRPr="00A2415A">
              <w:t>CZK</w:t>
            </w:r>
          </w:p>
        </w:tc>
      </w:tr>
      <w:tr w:rsidR="00F22B73" w:rsidRPr="00A2415A" w14:paraId="6C873617" w14:textId="77777777" w:rsidTr="00593550">
        <w:tc>
          <w:tcPr>
            <w:tcW w:w="930" w:type="dxa"/>
          </w:tcPr>
          <w:p w14:paraId="67096D24" w14:textId="77777777" w:rsidR="00F22B73" w:rsidRPr="00A2415A" w:rsidRDefault="00F22B73" w:rsidP="00593550">
            <w:pPr>
              <w:keepLines/>
            </w:pPr>
          </w:p>
          <w:p w14:paraId="6FACDFEF" w14:textId="77777777" w:rsidR="00F22B73" w:rsidRPr="00A2415A" w:rsidRDefault="00F22B73" w:rsidP="00593550">
            <w:pPr>
              <w:keepLines/>
            </w:pPr>
            <w:r w:rsidRPr="00A2415A">
              <w:t>6</w:t>
            </w:r>
          </w:p>
        </w:tc>
        <w:tc>
          <w:tcPr>
            <w:tcW w:w="6017" w:type="dxa"/>
          </w:tcPr>
          <w:p w14:paraId="5617B634" w14:textId="77777777" w:rsidR="00F22B73" w:rsidRPr="00A2415A" w:rsidRDefault="00F22B73" w:rsidP="00593550"/>
          <w:p w14:paraId="66B5D5C2" w14:textId="493BA264" w:rsidR="00F22B73" w:rsidRPr="00A2415A" w:rsidRDefault="00F22B73" w:rsidP="00593550">
            <w:r w:rsidRPr="00A2415A">
              <w:t xml:space="preserve">Installation of a fully automatic </w:t>
            </w:r>
            <w:proofErr w:type="gramStart"/>
            <w:r w:rsidRPr="00A2415A">
              <w:t>water based</w:t>
            </w:r>
            <w:proofErr w:type="gramEnd"/>
            <w:r w:rsidRPr="00A2415A">
              <w:t xml:space="preserve"> spray cleaning systems for cleaning of </w:t>
            </w:r>
            <w:r w:rsidR="00026E39" w:rsidRPr="00A2415A">
              <w:t>empty</w:t>
            </w:r>
            <w:r w:rsidRPr="00A2415A">
              <w:t xml:space="preserve"> pass</w:t>
            </w:r>
            <w:r w:rsidR="00026E39" w:rsidRPr="00A2415A">
              <w:t>es</w:t>
            </w:r>
          </w:p>
        </w:tc>
        <w:tc>
          <w:tcPr>
            <w:tcW w:w="1980" w:type="dxa"/>
            <w:tcBorders>
              <w:top w:val="single" w:sz="6" w:space="0" w:color="auto"/>
              <w:bottom w:val="single" w:sz="4" w:space="0" w:color="auto"/>
            </w:tcBorders>
          </w:tcPr>
          <w:p w14:paraId="68D670C1" w14:textId="77777777" w:rsidR="00F22B73" w:rsidRPr="00A2415A" w:rsidRDefault="00F22B73" w:rsidP="00F63CF2">
            <w:pPr>
              <w:jc w:val="right"/>
            </w:pPr>
          </w:p>
          <w:p w14:paraId="05B090EE" w14:textId="77777777" w:rsidR="00F22B73" w:rsidRPr="00A2415A" w:rsidRDefault="00F22B73" w:rsidP="00F63CF2">
            <w:pPr>
              <w:jc w:val="right"/>
            </w:pPr>
          </w:p>
          <w:p w14:paraId="61B4B4C1" w14:textId="0FD1B9C3" w:rsidR="00F22B73" w:rsidRPr="00A2415A" w:rsidRDefault="00026E39" w:rsidP="00F63CF2">
            <w:pPr>
              <w:jc w:val="right"/>
            </w:pPr>
            <w:r w:rsidRPr="00A2415A">
              <w:t>CZK</w:t>
            </w:r>
          </w:p>
        </w:tc>
      </w:tr>
      <w:tr w:rsidR="00F22B73" w:rsidRPr="00A2415A" w14:paraId="6C5FB503" w14:textId="77777777" w:rsidTr="00593550">
        <w:trPr>
          <w:trHeight w:val="1066"/>
        </w:trPr>
        <w:tc>
          <w:tcPr>
            <w:tcW w:w="930" w:type="dxa"/>
          </w:tcPr>
          <w:p w14:paraId="1A32F25D" w14:textId="77777777" w:rsidR="00F22B73" w:rsidRPr="00A2415A" w:rsidRDefault="00F22B73" w:rsidP="00593550"/>
          <w:p w14:paraId="2F88A3BE" w14:textId="77777777" w:rsidR="00F22B73" w:rsidRPr="00A2415A" w:rsidRDefault="00F22B73" w:rsidP="00593550">
            <w:r w:rsidRPr="00A2415A">
              <w:t>7</w:t>
            </w:r>
          </w:p>
        </w:tc>
        <w:tc>
          <w:tcPr>
            <w:tcW w:w="6017" w:type="dxa"/>
          </w:tcPr>
          <w:p w14:paraId="27FE6E37" w14:textId="77777777" w:rsidR="00F22B73" w:rsidRPr="00A2415A" w:rsidRDefault="00F22B73" w:rsidP="00593550">
            <w:pPr>
              <w:pStyle w:val="RamBullet1"/>
              <w:numPr>
                <w:ilvl w:val="0"/>
                <w:numId w:val="0"/>
              </w:numPr>
              <w:spacing w:line="240" w:lineRule="atLeast"/>
              <w:rPr>
                <w:szCs w:val="18"/>
              </w:rPr>
            </w:pPr>
          </w:p>
          <w:p w14:paraId="66D704AD" w14:textId="1E5B599E" w:rsidR="00F22B73" w:rsidRPr="00A2415A" w:rsidRDefault="00F22B73" w:rsidP="00593550">
            <w:pPr>
              <w:pStyle w:val="Normal-Bullet"/>
              <w:tabs>
                <w:tab w:val="clear" w:pos="567"/>
              </w:tabs>
              <w:ind w:left="0" w:firstLine="0"/>
            </w:pPr>
            <w:r w:rsidRPr="00A2415A">
              <w:t>Boiler with vertical radiation passes, succeeded by a horizontal convection pass inclu</w:t>
            </w:r>
            <w:r w:rsidRPr="00A2415A">
              <w:softHyphen/>
              <w:t>ding integrated upper drum, automatic soot cleaning system and supporting steel structures as well as equipment for venting, blow-down, boiler drainage system etc.</w:t>
            </w:r>
          </w:p>
        </w:tc>
        <w:tc>
          <w:tcPr>
            <w:tcW w:w="1980" w:type="dxa"/>
            <w:tcBorders>
              <w:top w:val="single" w:sz="4" w:space="0" w:color="auto"/>
            </w:tcBorders>
          </w:tcPr>
          <w:p w14:paraId="61DB52BD" w14:textId="77777777" w:rsidR="00F22B73" w:rsidRPr="00A2415A" w:rsidRDefault="00F22B73" w:rsidP="00F63CF2">
            <w:pPr>
              <w:keepLines/>
              <w:jc w:val="right"/>
            </w:pPr>
          </w:p>
          <w:p w14:paraId="3601FA19" w14:textId="77777777" w:rsidR="00F22B73" w:rsidRPr="00A2415A" w:rsidRDefault="00F22B73" w:rsidP="00F63CF2">
            <w:pPr>
              <w:keepLines/>
              <w:jc w:val="right"/>
            </w:pPr>
          </w:p>
          <w:p w14:paraId="04E457F8" w14:textId="77777777" w:rsidR="00F22B73" w:rsidRPr="00A2415A" w:rsidRDefault="00F22B73" w:rsidP="00F63CF2">
            <w:pPr>
              <w:keepLines/>
              <w:jc w:val="right"/>
            </w:pPr>
          </w:p>
          <w:p w14:paraId="470F7220" w14:textId="77777777" w:rsidR="00F22B73" w:rsidRPr="00A2415A" w:rsidRDefault="00F22B73" w:rsidP="00F63CF2">
            <w:pPr>
              <w:keepLines/>
              <w:jc w:val="right"/>
            </w:pPr>
          </w:p>
          <w:p w14:paraId="369A15D5" w14:textId="77777777" w:rsidR="00F22B73" w:rsidRPr="00A2415A" w:rsidRDefault="00F22B73" w:rsidP="00F63CF2">
            <w:pPr>
              <w:keepLines/>
              <w:jc w:val="right"/>
            </w:pPr>
          </w:p>
          <w:p w14:paraId="50446EE9" w14:textId="7BD022BC" w:rsidR="00F22B73" w:rsidRPr="00A2415A" w:rsidRDefault="00026E39" w:rsidP="00F63CF2">
            <w:pPr>
              <w:keepLines/>
              <w:jc w:val="right"/>
            </w:pPr>
            <w:r w:rsidRPr="00A2415A">
              <w:t>CZK</w:t>
            </w:r>
          </w:p>
        </w:tc>
      </w:tr>
      <w:tr w:rsidR="00F22B73" w:rsidRPr="00A2415A" w14:paraId="4344B119" w14:textId="77777777" w:rsidTr="00593550">
        <w:trPr>
          <w:trHeight w:val="247"/>
        </w:trPr>
        <w:tc>
          <w:tcPr>
            <w:tcW w:w="930" w:type="dxa"/>
          </w:tcPr>
          <w:p w14:paraId="2EB02229" w14:textId="77777777" w:rsidR="00F22B73" w:rsidRPr="00A2415A" w:rsidRDefault="00F22B73" w:rsidP="00593550"/>
          <w:p w14:paraId="361B524A" w14:textId="77777777" w:rsidR="00F22B73" w:rsidRPr="00A2415A" w:rsidRDefault="00F22B73" w:rsidP="00593550">
            <w:r w:rsidRPr="00A2415A">
              <w:t>8</w:t>
            </w:r>
          </w:p>
        </w:tc>
        <w:tc>
          <w:tcPr>
            <w:tcW w:w="6017" w:type="dxa"/>
          </w:tcPr>
          <w:p w14:paraId="5130C117" w14:textId="77777777" w:rsidR="00F22B73" w:rsidRPr="00A2415A" w:rsidRDefault="00F22B73" w:rsidP="00593550">
            <w:pPr>
              <w:pStyle w:val="RamBullet1"/>
              <w:numPr>
                <w:ilvl w:val="0"/>
                <w:numId w:val="0"/>
              </w:numPr>
              <w:spacing w:line="240" w:lineRule="atLeast"/>
            </w:pPr>
          </w:p>
          <w:p w14:paraId="566C71E3" w14:textId="77777777" w:rsidR="00F22B73" w:rsidRPr="00A2415A" w:rsidRDefault="00F22B73" w:rsidP="00593550">
            <w:pPr>
              <w:pStyle w:val="RamBullet1"/>
              <w:numPr>
                <w:ilvl w:val="0"/>
                <w:numId w:val="0"/>
              </w:numPr>
              <w:spacing w:line="240" w:lineRule="atLeast"/>
              <w:rPr>
                <w:szCs w:val="18"/>
              </w:rPr>
            </w:pPr>
            <w:r w:rsidRPr="00A2415A">
              <w:t>SNCR system for NOx reduction including pumps, pipes, etc.</w:t>
            </w:r>
          </w:p>
        </w:tc>
        <w:tc>
          <w:tcPr>
            <w:tcW w:w="1980" w:type="dxa"/>
            <w:tcBorders>
              <w:top w:val="single" w:sz="4" w:space="0" w:color="auto"/>
            </w:tcBorders>
          </w:tcPr>
          <w:p w14:paraId="1959E5D6" w14:textId="77777777" w:rsidR="00F22B73" w:rsidRPr="00A2415A" w:rsidRDefault="00F22B73" w:rsidP="00F63CF2">
            <w:pPr>
              <w:keepLines/>
              <w:jc w:val="right"/>
            </w:pPr>
          </w:p>
          <w:p w14:paraId="28D30A73" w14:textId="7AD18FA3" w:rsidR="00F22B73" w:rsidRPr="00A2415A" w:rsidRDefault="00026E39" w:rsidP="00F63CF2">
            <w:pPr>
              <w:keepLines/>
              <w:jc w:val="right"/>
            </w:pPr>
            <w:r w:rsidRPr="00A2415A">
              <w:t>CZK</w:t>
            </w:r>
          </w:p>
        </w:tc>
      </w:tr>
      <w:tr w:rsidR="00F22B73" w:rsidRPr="00A2415A" w14:paraId="3B53499C" w14:textId="77777777" w:rsidTr="00593550">
        <w:tc>
          <w:tcPr>
            <w:tcW w:w="930" w:type="dxa"/>
          </w:tcPr>
          <w:p w14:paraId="3D4AE552" w14:textId="77777777" w:rsidR="00F22B73" w:rsidRPr="00A2415A" w:rsidRDefault="00F22B73" w:rsidP="00593550">
            <w:pPr>
              <w:keepLines/>
            </w:pPr>
          </w:p>
          <w:p w14:paraId="7D4C6170" w14:textId="77777777" w:rsidR="00F22B73" w:rsidRPr="00A2415A" w:rsidRDefault="00F22B73" w:rsidP="00593550">
            <w:pPr>
              <w:keepLines/>
            </w:pPr>
            <w:r w:rsidRPr="00A2415A">
              <w:t>9</w:t>
            </w:r>
          </w:p>
        </w:tc>
        <w:tc>
          <w:tcPr>
            <w:tcW w:w="6017" w:type="dxa"/>
          </w:tcPr>
          <w:p w14:paraId="7643000B" w14:textId="77777777" w:rsidR="00F22B73" w:rsidRPr="00A2415A" w:rsidRDefault="00F22B73" w:rsidP="00593550">
            <w:pPr>
              <w:keepLines/>
            </w:pPr>
          </w:p>
          <w:p w14:paraId="036597AB" w14:textId="3BD2174A" w:rsidR="00F22B73" w:rsidRPr="00A2415A" w:rsidRDefault="00F22B73" w:rsidP="00593550">
            <w:pPr>
              <w:keepLines/>
            </w:pPr>
            <w:r w:rsidRPr="00A2415A">
              <w:t xml:space="preserve">Complete system for make-up water including make-up water tank, pumps, pipe connections to </w:t>
            </w:r>
            <w:r w:rsidR="00F63CF2" w:rsidRPr="00A2415A">
              <w:t>E</w:t>
            </w:r>
            <w:r w:rsidRPr="00A2415A">
              <w:t xml:space="preserve">xisting </w:t>
            </w:r>
            <w:r w:rsidR="00F63CF2" w:rsidRPr="00A2415A">
              <w:t>facility</w:t>
            </w:r>
            <w:r w:rsidRPr="00A2415A">
              <w:t xml:space="preserve"> etc. and feeding of make-up water to feed water tank</w:t>
            </w:r>
          </w:p>
        </w:tc>
        <w:tc>
          <w:tcPr>
            <w:tcW w:w="1980" w:type="dxa"/>
            <w:tcBorders>
              <w:top w:val="single" w:sz="6" w:space="0" w:color="auto"/>
              <w:bottom w:val="single" w:sz="6" w:space="0" w:color="auto"/>
            </w:tcBorders>
          </w:tcPr>
          <w:p w14:paraId="6B781D5C" w14:textId="77777777" w:rsidR="00F22B73" w:rsidRPr="00A2415A" w:rsidRDefault="00F22B73" w:rsidP="00F63CF2">
            <w:pPr>
              <w:keepLines/>
              <w:jc w:val="right"/>
            </w:pPr>
          </w:p>
          <w:p w14:paraId="7A0B52FF" w14:textId="77777777" w:rsidR="00F22B73" w:rsidRPr="00A2415A" w:rsidRDefault="00F22B73" w:rsidP="00F63CF2">
            <w:pPr>
              <w:keepLines/>
              <w:jc w:val="right"/>
            </w:pPr>
          </w:p>
          <w:p w14:paraId="1F7BF527" w14:textId="77777777" w:rsidR="00F22B73" w:rsidRPr="00A2415A" w:rsidRDefault="00F22B73" w:rsidP="00F63CF2">
            <w:pPr>
              <w:keepLines/>
              <w:jc w:val="right"/>
            </w:pPr>
          </w:p>
          <w:p w14:paraId="71789E06" w14:textId="54805E78" w:rsidR="00F22B73" w:rsidRPr="00A2415A" w:rsidRDefault="00026E39" w:rsidP="00F63CF2">
            <w:pPr>
              <w:keepLines/>
              <w:jc w:val="right"/>
            </w:pPr>
            <w:r w:rsidRPr="00A2415A">
              <w:t>CZK</w:t>
            </w:r>
          </w:p>
        </w:tc>
      </w:tr>
      <w:tr w:rsidR="00F22B73" w:rsidRPr="00A2415A" w14:paraId="6FAFA9E5" w14:textId="77777777" w:rsidTr="00593550">
        <w:tc>
          <w:tcPr>
            <w:tcW w:w="930" w:type="dxa"/>
          </w:tcPr>
          <w:p w14:paraId="053BC236" w14:textId="77777777" w:rsidR="00F22B73" w:rsidRPr="00A2415A" w:rsidRDefault="00F22B73" w:rsidP="00593550">
            <w:pPr>
              <w:keepLines/>
            </w:pPr>
          </w:p>
          <w:p w14:paraId="6096519B" w14:textId="77777777" w:rsidR="00F22B73" w:rsidRPr="00A2415A" w:rsidRDefault="00F22B73" w:rsidP="00593550">
            <w:pPr>
              <w:keepLines/>
            </w:pPr>
            <w:r w:rsidRPr="00A2415A">
              <w:t>10</w:t>
            </w:r>
          </w:p>
        </w:tc>
        <w:tc>
          <w:tcPr>
            <w:tcW w:w="6017" w:type="dxa"/>
          </w:tcPr>
          <w:p w14:paraId="01C585CC" w14:textId="77777777" w:rsidR="00F22B73" w:rsidRPr="00A2415A" w:rsidRDefault="00F22B73" w:rsidP="00593550">
            <w:pPr>
              <w:keepLines/>
            </w:pPr>
          </w:p>
          <w:p w14:paraId="11AA9876" w14:textId="77777777" w:rsidR="00F22B73" w:rsidRPr="00A2415A" w:rsidRDefault="00F22B73" w:rsidP="00593550">
            <w:pPr>
              <w:keepLines/>
            </w:pPr>
            <w:r w:rsidRPr="00A2415A">
              <w:t>Feed water tank/deaerator.</w:t>
            </w:r>
          </w:p>
        </w:tc>
        <w:tc>
          <w:tcPr>
            <w:tcW w:w="1980" w:type="dxa"/>
            <w:tcBorders>
              <w:top w:val="single" w:sz="6" w:space="0" w:color="auto"/>
              <w:bottom w:val="single" w:sz="6" w:space="0" w:color="auto"/>
            </w:tcBorders>
          </w:tcPr>
          <w:p w14:paraId="58A7A6EF" w14:textId="77777777" w:rsidR="00F22B73" w:rsidRPr="00A2415A" w:rsidRDefault="00F22B73" w:rsidP="00F63CF2">
            <w:pPr>
              <w:keepLines/>
              <w:jc w:val="right"/>
            </w:pPr>
          </w:p>
          <w:p w14:paraId="32BBF4EB" w14:textId="5BB4FDFB" w:rsidR="00F22B73" w:rsidRPr="00A2415A" w:rsidRDefault="00026E39" w:rsidP="00F63CF2">
            <w:pPr>
              <w:keepLines/>
              <w:jc w:val="right"/>
            </w:pPr>
            <w:r w:rsidRPr="00A2415A">
              <w:t>CZK</w:t>
            </w:r>
          </w:p>
        </w:tc>
      </w:tr>
      <w:tr w:rsidR="00F22B73" w:rsidRPr="00A2415A" w14:paraId="65D0E0E1" w14:textId="77777777" w:rsidTr="00593550">
        <w:tc>
          <w:tcPr>
            <w:tcW w:w="930" w:type="dxa"/>
          </w:tcPr>
          <w:p w14:paraId="41159DD1" w14:textId="77777777" w:rsidR="00F22B73" w:rsidRPr="00A2415A" w:rsidRDefault="00F22B73" w:rsidP="00593550"/>
          <w:p w14:paraId="75543CDB" w14:textId="77777777" w:rsidR="00F22B73" w:rsidRPr="00A2415A" w:rsidRDefault="00F22B73" w:rsidP="00593550">
            <w:r w:rsidRPr="00A2415A">
              <w:t>11</w:t>
            </w:r>
          </w:p>
        </w:tc>
        <w:tc>
          <w:tcPr>
            <w:tcW w:w="6017" w:type="dxa"/>
          </w:tcPr>
          <w:p w14:paraId="3BAF86E9" w14:textId="77777777" w:rsidR="00F22B73" w:rsidRPr="00A2415A" w:rsidRDefault="00F22B73" w:rsidP="00593550"/>
          <w:p w14:paraId="57D75B1B" w14:textId="77777777" w:rsidR="00F22B73" w:rsidRPr="00A2415A" w:rsidRDefault="00F22B73" w:rsidP="00593550">
            <w:r w:rsidRPr="00A2415A">
              <w:t>Pressure reduction station including piping from live steam pipe to deaerator/feed water tank including control valve for controlling the temperature in the deaerator/feed water tank</w:t>
            </w:r>
          </w:p>
        </w:tc>
        <w:tc>
          <w:tcPr>
            <w:tcW w:w="1980" w:type="dxa"/>
            <w:tcBorders>
              <w:top w:val="single" w:sz="6" w:space="0" w:color="auto"/>
              <w:bottom w:val="single" w:sz="6" w:space="0" w:color="auto"/>
            </w:tcBorders>
          </w:tcPr>
          <w:p w14:paraId="7BCEF911" w14:textId="77777777" w:rsidR="00F22B73" w:rsidRPr="00A2415A" w:rsidRDefault="00F22B73" w:rsidP="00F63CF2">
            <w:pPr>
              <w:keepLines/>
              <w:jc w:val="right"/>
            </w:pPr>
          </w:p>
          <w:p w14:paraId="4E35EE59" w14:textId="77777777" w:rsidR="00F22B73" w:rsidRPr="00A2415A" w:rsidRDefault="00F22B73" w:rsidP="00F63CF2">
            <w:pPr>
              <w:jc w:val="right"/>
            </w:pPr>
          </w:p>
          <w:p w14:paraId="060598D6" w14:textId="77777777" w:rsidR="00F22B73" w:rsidRPr="00A2415A" w:rsidRDefault="00F22B73" w:rsidP="00F63CF2">
            <w:pPr>
              <w:jc w:val="right"/>
            </w:pPr>
          </w:p>
          <w:p w14:paraId="1FC50EAE" w14:textId="49805E99" w:rsidR="00F22B73" w:rsidRPr="00A2415A" w:rsidRDefault="00026E39" w:rsidP="00F63CF2">
            <w:pPr>
              <w:jc w:val="right"/>
            </w:pPr>
            <w:r w:rsidRPr="00A2415A">
              <w:t>CZK</w:t>
            </w:r>
          </w:p>
        </w:tc>
      </w:tr>
      <w:tr w:rsidR="00F22B73" w:rsidRPr="00A2415A" w14:paraId="0E1C53CB" w14:textId="77777777" w:rsidTr="00DE4C92">
        <w:tc>
          <w:tcPr>
            <w:tcW w:w="930" w:type="dxa"/>
          </w:tcPr>
          <w:p w14:paraId="3076ECF1" w14:textId="4A9762B3" w:rsidR="00F22B73" w:rsidRPr="00A2415A" w:rsidRDefault="00026E39" w:rsidP="00CC7F41">
            <w:r w:rsidRPr="00A2415A">
              <w:br w:type="page"/>
            </w:r>
            <w:r w:rsidR="00F22B73" w:rsidRPr="00A2415A">
              <w:t>12</w:t>
            </w:r>
          </w:p>
        </w:tc>
        <w:tc>
          <w:tcPr>
            <w:tcW w:w="6017" w:type="dxa"/>
          </w:tcPr>
          <w:p w14:paraId="5D6C9664" w14:textId="77777777" w:rsidR="00F22B73" w:rsidRPr="00A2415A" w:rsidRDefault="00F22B73" w:rsidP="00593550"/>
          <w:p w14:paraId="29D2670D" w14:textId="3189B3B4" w:rsidR="00F22B73" w:rsidRPr="00A2415A" w:rsidRDefault="00F22B73" w:rsidP="00593550">
            <w:r w:rsidRPr="00A2415A">
              <w:t xml:space="preserve">Two electrical driven feed water pumps and one </w:t>
            </w:r>
            <w:r w:rsidR="00593550" w:rsidRPr="00A2415A">
              <w:t xml:space="preserve">diesel </w:t>
            </w:r>
            <w:r w:rsidRPr="00A2415A">
              <w:t>driven feed water pump</w:t>
            </w:r>
          </w:p>
        </w:tc>
        <w:tc>
          <w:tcPr>
            <w:tcW w:w="1980" w:type="dxa"/>
            <w:tcBorders>
              <w:bottom w:val="single" w:sz="6" w:space="0" w:color="auto"/>
            </w:tcBorders>
          </w:tcPr>
          <w:p w14:paraId="07C826B5" w14:textId="77777777" w:rsidR="00F22B73" w:rsidRPr="00A2415A" w:rsidRDefault="00F22B73" w:rsidP="00F63CF2">
            <w:pPr>
              <w:jc w:val="right"/>
            </w:pPr>
          </w:p>
          <w:p w14:paraId="24819E16" w14:textId="77777777" w:rsidR="00F22B73" w:rsidRPr="00A2415A" w:rsidRDefault="00F22B73" w:rsidP="00F63CF2">
            <w:pPr>
              <w:jc w:val="right"/>
            </w:pPr>
          </w:p>
          <w:p w14:paraId="1B9A6B8A" w14:textId="5CB9FA4F" w:rsidR="00F22B73" w:rsidRPr="00A2415A" w:rsidRDefault="00026E39" w:rsidP="00F63CF2">
            <w:pPr>
              <w:jc w:val="right"/>
            </w:pPr>
            <w:r w:rsidRPr="00A2415A">
              <w:t>CZK</w:t>
            </w:r>
          </w:p>
        </w:tc>
      </w:tr>
      <w:tr w:rsidR="00F22B73" w:rsidRPr="00A2415A" w14:paraId="44DCF735" w14:textId="77777777" w:rsidTr="00593550">
        <w:tc>
          <w:tcPr>
            <w:tcW w:w="930" w:type="dxa"/>
          </w:tcPr>
          <w:p w14:paraId="6FC7513C" w14:textId="77777777" w:rsidR="00F22B73" w:rsidRPr="00A2415A" w:rsidRDefault="00F22B73" w:rsidP="00593550">
            <w:pPr>
              <w:keepNext/>
              <w:keepLines/>
              <w:widowControl w:val="0"/>
            </w:pPr>
          </w:p>
          <w:p w14:paraId="4C84575E" w14:textId="77777777" w:rsidR="00F22B73" w:rsidRPr="00A2415A" w:rsidRDefault="00F22B73" w:rsidP="00593550">
            <w:pPr>
              <w:keepNext/>
              <w:keepLines/>
              <w:widowControl w:val="0"/>
            </w:pPr>
            <w:r w:rsidRPr="00A2415A">
              <w:t>13</w:t>
            </w:r>
          </w:p>
        </w:tc>
        <w:tc>
          <w:tcPr>
            <w:tcW w:w="6017" w:type="dxa"/>
          </w:tcPr>
          <w:p w14:paraId="0C1892A2" w14:textId="77777777" w:rsidR="00F22B73" w:rsidRPr="00A2415A" w:rsidRDefault="00F22B73" w:rsidP="00593550">
            <w:pPr>
              <w:keepNext/>
              <w:keepLines/>
              <w:widowControl w:val="0"/>
            </w:pPr>
          </w:p>
          <w:p w14:paraId="25BE1065" w14:textId="77777777" w:rsidR="00F22B73" w:rsidRPr="00A2415A" w:rsidRDefault="00F22B73" w:rsidP="00593550">
            <w:pPr>
              <w:keepNext/>
              <w:keepLines/>
              <w:widowControl w:val="0"/>
            </w:pPr>
            <w:r w:rsidRPr="00A2415A">
              <w:t>Sampling station (test bar) including cooling systems, measuring equipment etc. for monitoring of water chemistry. Equipment for automatic chemical dosage to the water/steam cycle for boiler water conditioning.</w:t>
            </w:r>
          </w:p>
        </w:tc>
        <w:tc>
          <w:tcPr>
            <w:tcW w:w="1980" w:type="dxa"/>
            <w:tcBorders>
              <w:top w:val="single" w:sz="6" w:space="0" w:color="auto"/>
              <w:bottom w:val="single" w:sz="6" w:space="0" w:color="auto"/>
            </w:tcBorders>
          </w:tcPr>
          <w:p w14:paraId="0787A75F" w14:textId="77777777" w:rsidR="00F22B73" w:rsidRPr="00A2415A" w:rsidRDefault="00F22B73" w:rsidP="00F63CF2">
            <w:pPr>
              <w:keepNext/>
              <w:keepLines/>
              <w:widowControl w:val="0"/>
              <w:jc w:val="right"/>
            </w:pPr>
          </w:p>
          <w:p w14:paraId="7A2C8F38" w14:textId="77777777" w:rsidR="00F22B73" w:rsidRPr="00A2415A" w:rsidRDefault="00F22B73" w:rsidP="00F63CF2">
            <w:pPr>
              <w:keepNext/>
              <w:keepLines/>
              <w:widowControl w:val="0"/>
              <w:jc w:val="right"/>
            </w:pPr>
          </w:p>
          <w:p w14:paraId="1A7F61E4" w14:textId="77777777" w:rsidR="00F22B73" w:rsidRPr="00A2415A" w:rsidRDefault="00F22B73" w:rsidP="00F63CF2">
            <w:pPr>
              <w:keepNext/>
              <w:keepLines/>
              <w:widowControl w:val="0"/>
              <w:jc w:val="right"/>
            </w:pPr>
          </w:p>
          <w:p w14:paraId="23DB15C3" w14:textId="77777777" w:rsidR="00F22B73" w:rsidRPr="00A2415A" w:rsidRDefault="00F22B73" w:rsidP="00F63CF2">
            <w:pPr>
              <w:keepNext/>
              <w:keepLines/>
              <w:widowControl w:val="0"/>
              <w:jc w:val="right"/>
            </w:pPr>
          </w:p>
          <w:p w14:paraId="26DE9A94" w14:textId="65C483A9" w:rsidR="00F22B73" w:rsidRPr="00A2415A" w:rsidRDefault="00026E39" w:rsidP="00F63CF2">
            <w:pPr>
              <w:keepNext/>
              <w:keepLines/>
              <w:widowControl w:val="0"/>
              <w:jc w:val="right"/>
            </w:pPr>
            <w:r w:rsidRPr="00A2415A">
              <w:t>CZK</w:t>
            </w:r>
          </w:p>
        </w:tc>
      </w:tr>
      <w:tr w:rsidR="00F22B73" w:rsidRPr="00A2415A" w14:paraId="66917A2B" w14:textId="77777777" w:rsidTr="00593550">
        <w:tc>
          <w:tcPr>
            <w:tcW w:w="930" w:type="dxa"/>
          </w:tcPr>
          <w:p w14:paraId="6C04851E" w14:textId="77777777" w:rsidR="00F22B73" w:rsidRPr="00A2415A" w:rsidRDefault="00F22B73" w:rsidP="00593550">
            <w:pPr>
              <w:keepNext/>
              <w:keepLines/>
              <w:widowControl w:val="0"/>
            </w:pPr>
          </w:p>
          <w:p w14:paraId="0473BA13" w14:textId="77777777" w:rsidR="00F22B73" w:rsidRPr="00A2415A" w:rsidRDefault="00F22B73" w:rsidP="00593550">
            <w:pPr>
              <w:keepNext/>
              <w:keepLines/>
              <w:widowControl w:val="0"/>
            </w:pPr>
            <w:r w:rsidRPr="00A2415A">
              <w:t>14</w:t>
            </w:r>
          </w:p>
        </w:tc>
        <w:tc>
          <w:tcPr>
            <w:tcW w:w="6017" w:type="dxa"/>
          </w:tcPr>
          <w:p w14:paraId="66B62D36" w14:textId="77777777" w:rsidR="00F22B73" w:rsidRPr="00A2415A" w:rsidRDefault="00F22B73" w:rsidP="00593550">
            <w:pPr>
              <w:pStyle w:val="RamBullet1"/>
              <w:keepNext/>
              <w:keepLines/>
              <w:widowControl w:val="0"/>
              <w:numPr>
                <w:ilvl w:val="0"/>
                <w:numId w:val="0"/>
              </w:numPr>
              <w:spacing w:line="240" w:lineRule="atLeast"/>
              <w:rPr>
                <w:szCs w:val="18"/>
              </w:rPr>
            </w:pPr>
          </w:p>
          <w:p w14:paraId="75F1674D" w14:textId="77777777" w:rsidR="00F22B73" w:rsidRPr="00A2415A" w:rsidRDefault="00F22B73" w:rsidP="00593550">
            <w:pPr>
              <w:keepNext/>
              <w:keepLines/>
              <w:widowControl w:val="0"/>
            </w:pPr>
            <w:r w:rsidRPr="00A2415A">
              <w:t xml:space="preserve">Flue gas concentration measurements for surveillance of the operation of the boiler </w:t>
            </w:r>
            <w:r w:rsidRPr="00A2415A">
              <w:rPr>
                <w:lang w:val="en-US"/>
              </w:rPr>
              <w:t>and SNCR system</w:t>
            </w:r>
          </w:p>
        </w:tc>
        <w:tc>
          <w:tcPr>
            <w:tcW w:w="1980" w:type="dxa"/>
            <w:tcBorders>
              <w:bottom w:val="single" w:sz="6" w:space="0" w:color="auto"/>
            </w:tcBorders>
          </w:tcPr>
          <w:p w14:paraId="4914EA63" w14:textId="77777777" w:rsidR="00F22B73" w:rsidRPr="00A2415A" w:rsidRDefault="00F22B73" w:rsidP="00F63CF2">
            <w:pPr>
              <w:keepNext/>
              <w:keepLines/>
              <w:widowControl w:val="0"/>
              <w:jc w:val="right"/>
            </w:pPr>
          </w:p>
          <w:p w14:paraId="4270A3B8" w14:textId="77777777" w:rsidR="00F22B73" w:rsidRPr="00A2415A" w:rsidRDefault="00F22B73" w:rsidP="00F63CF2">
            <w:pPr>
              <w:keepNext/>
              <w:keepLines/>
              <w:widowControl w:val="0"/>
              <w:jc w:val="right"/>
            </w:pPr>
          </w:p>
          <w:p w14:paraId="764595D1" w14:textId="3EFBD7DD" w:rsidR="00F22B73" w:rsidRPr="00A2415A" w:rsidRDefault="00026E39" w:rsidP="00F63CF2">
            <w:pPr>
              <w:keepNext/>
              <w:keepLines/>
              <w:widowControl w:val="0"/>
              <w:jc w:val="right"/>
            </w:pPr>
            <w:r w:rsidRPr="00A2415A">
              <w:t>CZK</w:t>
            </w:r>
          </w:p>
        </w:tc>
      </w:tr>
      <w:tr w:rsidR="00F22B73" w:rsidRPr="00A2415A" w14:paraId="6B4D122B" w14:textId="77777777" w:rsidTr="00593550">
        <w:tc>
          <w:tcPr>
            <w:tcW w:w="930" w:type="dxa"/>
          </w:tcPr>
          <w:p w14:paraId="7608BE93" w14:textId="77777777" w:rsidR="00F22B73" w:rsidRPr="00A2415A" w:rsidRDefault="00F22B73" w:rsidP="00593550">
            <w:pPr>
              <w:keepLines/>
            </w:pPr>
          </w:p>
          <w:p w14:paraId="48841060" w14:textId="77777777" w:rsidR="00F22B73" w:rsidRPr="00A2415A" w:rsidRDefault="00F22B73" w:rsidP="00593550">
            <w:pPr>
              <w:keepLines/>
            </w:pPr>
            <w:r w:rsidRPr="00A2415A">
              <w:t>15</w:t>
            </w:r>
          </w:p>
        </w:tc>
        <w:tc>
          <w:tcPr>
            <w:tcW w:w="6017" w:type="dxa"/>
          </w:tcPr>
          <w:p w14:paraId="0D752033" w14:textId="77777777" w:rsidR="00F22B73" w:rsidRPr="00A2415A" w:rsidRDefault="00F22B73" w:rsidP="00593550">
            <w:pPr>
              <w:keepLines/>
            </w:pPr>
          </w:p>
          <w:p w14:paraId="6160F887" w14:textId="77777777" w:rsidR="00F22B73" w:rsidRPr="00A2415A" w:rsidRDefault="00F22B73" w:rsidP="00593550">
            <w:pPr>
              <w:keepLines/>
            </w:pPr>
            <w:r w:rsidRPr="00A2415A">
              <w:t>Pipe sections in water/steam-cycle with valves, instrumentation, meters etc.</w:t>
            </w:r>
          </w:p>
        </w:tc>
        <w:tc>
          <w:tcPr>
            <w:tcW w:w="1980" w:type="dxa"/>
            <w:tcBorders>
              <w:bottom w:val="single" w:sz="6" w:space="0" w:color="auto"/>
            </w:tcBorders>
          </w:tcPr>
          <w:p w14:paraId="602B2F21" w14:textId="77777777" w:rsidR="00F22B73" w:rsidRPr="00A2415A" w:rsidRDefault="00F22B73" w:rsidP="00F63CF2">
            <w:pPr>
              <w:keepLines/>
              <w:jc w:val="right"/>
            </w:pPr>
          </w:p>
          <w:p w14:paraId="73BBE7E4" w14:textId="77777777" w:rsidR="00F22B73" w:rsidRPr="00A2415A" w:rsidRDefault="00F22B73" w:rsidP="00F63CF2">
            <w:pPr>
              <w:keepLines/>
              <w:jc w:val="right"/>
            </w:pPr>
          </w:p>
          <w:p w14:paraId="0ABC0D0B" w14:textId="5E952195" w:rsidR="00F22B73" w:rsidRPr="00A2415A" w:rsidRDefault="00026E39" w:rsidP="00F63CF2">
            <w:pPr>
              <w:keepLines/>
              <w:jc w:val="right"/>
            </w:pPr>
            <w:r w:rsidRPr="00A2415A">
              <w:t>CZK</w:t>
            </w:r>
          </w:p>
        </w:tc>
      </w:tr>
      <w:tr w:rsidR="00F22B73" w:rsidRPr="00A2415A" w14:paraId="604A4457" w14:textId="77777777" w:rsidTr="00593550">
        <w:tc>
          <w:tcPr>
            <w:tcW w:w="930" w:type="dxa"/>
          </w:tcPr>
          <w:p w14:paraId="06BEFE26" w14:textId="77777777" w:rsidR="00F22B73" w:rsidRPr="00A2415A" w:rsidRDefault="00F22B73" w:rsidP="00593550">
            <w:pPr>
              <w:keepLines/>
            </w:pPr>
          </w:p>
          <w:p w14:paraId="6828BB76" w14:textId="77777777" w:rsidR="00F22B73" w:rsidRPr="00A2415A" w:rsidRDefault="00F22B73" w:rsidP="00593550">
            <w:pPr>
              <w:keepLines/>
            </w:pPr>
            <w:r w:rsidRPr="00A2415A">
              <w:t>16</w:t>
            </w:r>
          </w:p>
        </w:tc>
        <w:tc>
          <w:tcPr>
            <w:tcW w:w="6017" w:type="dxa"/>
          </w:tcPr>
          <w:p w14:paraId="7DAC9EE4" w14:textId="77777777" w:rsidR="00F22B73" w:rsidRPr="00A2415A" w:rsidRDefault="00F22B73" w:rsidP="00593550"/>
          <w:p w14:paraId="625888C9" w14:textId="79230292" w:rsidR="00F22B73" w:rsidRPr="00A2415A" w:rsidRDefault="00CF1C73" w:rsidP="00593550">
            <w:pPr>
              <w:keepLines/>
            </w:pPr>
            <w:r w:rsidRPr="00A2415A">
              <w:t>IBA</w:t>
            </w:r>
            <w:r w:rsidR="00F22B73" w:rsidRPr="00A2415A">
              <w:t xml:space="preserve"> and ash handling and transport systems.</w:t>
            </w:r>
          </w:p>
        </w:tc>
        <w:tc>
          <w:tcPr>
            <w:tcW w:w="1980" w:type="dxa"/>
            <w:tcBorders>
              <w:bottom w:val="single" w:sz="6" w:space="0" w:color="auto"/>
            </w:tcBorders>
          </w:tcPr>
          <w:p w14:paraId="79847FE0" w14:textId="77777777" w:rsidR="00F22B73" w:rsidRPr="00A2415A" w:rsidRDefault="00F22B73" w:rsidP="00F63CF2">
            <w:pPr>
              <w:jc w:val="right"/>
            </w:pPr>
          </w:p>
          <w:p w14:paraId="6B2AB40D" w14:textId="1A364B57" w:rsidR="00F22B73" w:rsidRPr="00A2415A" w:rsidRDefault="00026E39" w:rsidP="00F63CF2">
            <w:pPr>
              <w:keepLines/>
              <w:jc w:val="right"/>
            </w:pPr>
            <w:r w:rsidRPr="00A2415A">
              <w:t>CZK</w:t>
            </w:r>
          </w:p>
        </w:tc>
      </w:tr>
      <w:tr w:rsidR="00F22B73" w:rsidRPr="00A2415A" w14:paraId="638DFD46" w14:textId="77777777" w:rsidTr="00593550">
        <w:tc>
          <w:tcPr>
            <w:tcW w:w="930" w:type="dxa"/>
          </w:tcPr>
          <w:p w14:paraId="1C2CB3EB" w14:textId="77777777" w:rsidR="00F22B73" w:rsidRPr="00A2415A" w:rsidRDefault="00F22B73" w:rsidP="00593550">
            <w:pPr>
              <w:keepLines/>
            </w:pPr>
          </w:p>
          <w:p w14:paraId="79FF10F0" w14:textId="77777777" w:rsidR="00F22B73" w:rsidRPr="00A2415A" w:rsidRDefault="00F22B73" w:rsidP="00593550">
            <w:pPr>
              <w:keepLines/>
            </w:pPr>
            <w:r w:rsidRPr="00A2415A">
              <w:t>17</w:t>
            </w:r>
          </w:p>
        </w:tc>
        <w:tc>
          <w:tcPr>
            <w:tcW w:w="6017" w:type="dxa"/>
          </w:tcPr>
          <w:p w14:paraId="4939CDD5" w14:textId="77777777" w:rsidR="00F22B73" w:rsidRPr="00A2415A" w:rsidRDefault="00F22B73" w:rsidP="00593550">
            <w:pPr>
              <w:keepLines/>
            </w:pPr>
          </w:p>
          <w:p w14:paraId="499A4DF4" w14:textId="77777777" w:rsidR="00F22B73" w:rsidRPr="00A2415A" w:rsidRDefault="00F22B73" w:rsidP="00593550">
            <w:pPr>
              <w:keepLines/>
            </w:pPr>
            <w:r w:rsidRPr="00A2415A">
              <w:t>Other (as specified below).</w:t>
            </w:r>
          </w:p>
        </w:tc>
        <w:tc>
          <w:tcPr>
            <w:tcW w:w="1980" w:type="dxa"/>
            <w:tcBorders>
              <w:bottom w:val="single" w:sz="6" w:space="0" w:color="auto"/>
            </w:tcBorders>
          </w:tcPr>
          <w:p w14:paraId="3FAD60DC" w14:textId="77777777" w:rsidR="00F22B73" w:rsidRPr="00A2415A" w:rsidRDefault="00F22B73" w:rsidP="00F63CF2">
            <w:pPr>
              <w:keepLines/>
              <w:jc w:val="right"/>
            </w:pPr>
          </w:p>
          <w:p w14:paraId="79699BE1" w14:textId="2FF505E6" w:rsidR="00F22B73" w:rsidRPr="00A2415A" w:rsidRDefault="00026E39" w:rsidP="00F63CF2">
            <w:pPr>
              <w:keepLines/>
              <w:jc w:val="right"/>
            </w:pPr>
            <w:r w:rsidRPr="00A2415A">
              <w:t>CZK</w:t>
            </w:r>
          </w:p>
        </w:tc>
      </w:tr>
      <w:tr w:rsidR="00F22B73" w:rsidRPr="00A2415A" w14:paraId="0D7E7B68" w14:textId="77777777" w:rsidTr="00593550">
        <w:tc>
          <w:tcPr>
            <w:tcW w:w="930" w:type="dxa"/>
          </w:tcPr>
          <w:p w14:paraId="593A4E0E" w14:textId="77777777" w:rsidR="00F22B73" w:rsidRPr="00A2415A" w:rsidRDefault="00F22B73" w:rsidP="00593550">
            <w:pPr>
              <w:keepLines/>
              <w:rPr>
                <w:b/>
              </w:rPr>
            </w:pPr>
          </w:p>
          <w:p w14:paraId="2CD150F2" w14:textId="77777777" w:rsidR="00F22B73" w:rsidRPr="00A2415A" w:rsidRDefault="00F22B73" w:rsidP="00593550">
            <w:pPr>
              <w:keepLines/>
              <w:rPr>
                <w:b/>
              </w:rPr>
            </w:pPr>
            <w:r w:rsidRPr="00A2415A">
              <w:rPr>
                <w:b/>
              </w:rPr>
              <w:t>18</w:t>
            </w:r>
          </w:p>
        </w:tc>
        <w:tc>
          <w:tcPr>
            <w:tcW w:w="6017" w:type="dxa"/>
          </w:tcPr>
          <w:p w14:paraId="751B0FEE" w14:textId="77777777" w:rsidR="00F22B73" w:rsidRPr="00A2415A" w:rsidRDefault="00F22B73" w:rsidP="00593550">
            <w:pPr>
              <w:keepLines/>
              <w:rPr>
                <w:b/>
              </w:rPr>
            </w:pPr>
          </w:p>
          <w:p w14:paraId="2A3F0A42" w14:textId="78E824EC" w:rsidR="00F22B73" w:rsidRPr="00A2415A" w:rsidRDefault="00F22B73" w:rsidP="00593550">
            <w:pPr>
              <w:keepLines/>
              <w:rPr>
                <w:b/>
              </w:rPr>
            </w:pPr>
            <w:r w:rsidRPr="00A2415A">
              <w:rPr>
                <w:b/>
              </w:rPr>
              <w:t>Subtotal, Incinerator/Boiler</w:t>
            </w:r>
            <w:r w:rsidR="00CE4523" w:rsidRPr="00A2415A">
              <w:rPr>
                <w:b/>
              </w:rPr>
              <w:t xml:space="preserve"> (sum 1-17)</w:t>
            </w:r>
          </w:p>
        </w:tc>
        <w:tc>
          <w:tcPr>
            <w:tcW w:w="1980" w:type="dxa"/>
            <w:tcBorders>
              <w:bottom w:val="single" w:sz="6" w:space="0" w:color="auto"/>
            </w:tcBorders>
          </w:tcPr>
          <w:p w14:paraId="4F7955ED" w14:textId="77777777" w:rsidR="00F22B73" w:rsidRPr="00A2415A" w:rsidRDefault="00F22B73" w:rsidP="00F63CF2">
            <w:pPr>
              <w:keepLines/>
              <w:jc w:val="right"/>
              <w:rPr>
                <w:b/>
              </w:rPr>
            </w:pPr>
          </w:p>
          <w:p w14:paraId="7CE237AA" w14:textId="65F0125B" w:rsidR="00F22B73" w:rsidRPr="00A2415A" w:rsidRDefault="00026E39" w:rsidP="00F63CF2">
            <w:pPr>
              <w:keepLines/>
              <w:jc w:val="right"/>
              <w:rPr>
                <w:b/>
              </w:rPr>
            </w:pPr>
            <w:r w:rsidRPr="00A2415A">
              <w:rPr>
                <w:b/>
              </w:rPr>
              <w:t>CZK</w:t>
            </w:r>
          </w:p>
        </w:tc>
      </w:tr>
    </w:tbl>
    <w:p w14:paraId="485107FE" w14:textId="77777777" w:rsidR="00F22B73" w:rsidRPr="00A2415A" w:rsidRDefault="00F22B73" w:rsidP="00F22B73">
      <w:pPr>
        <w:keepLines/>
      </w:pPr>
    </w:p>
    <w:p w14:paraId="5DB10FBB" w14:textId="77777777" w:rsidR="00F22B73" w:rsidRPr="00A2415A" w:rsidRDefault="00F22B73" w:rsidP="00F22B73">
      <w:pPr>
        <w:ind w:firstLine="993"/>
        <w:rPr>
          <w:b/>
          <w:sz w:val="20"/>
          <w:szCs w:val="20"/>
        </w:rPr>
      </w:pPr>
      <w:bookmarkStart w:id="95" w:name="OLE_LINK1"/>
      <w:bookmarkStart w:id="96" w:name="OLE_LINK2"/>
      <w:r w:rsidRPr="00A2415A">
        <w:rPr>
          <w:b/>
          <w:sz w:val="20"/>
          <w:szCs w:val="20"/>
        </w:rPr>
        <w:t>Flue Gas treatment</w:t>
      </w:r>
    </w:p>
    <w:bookmarkEnd w:id="95"/>
    <w:bookmarkEnd w:id="96"/>
    <w:tbl>
      <w:tblPr>
        <w:tblW w:w="0" w:type="auto"/>
        <w:tblLook w:val="00A0" w:firstRow="1" w:lastRow="0" w:firstColumn="1" w:lastColumn="0" w:noHBand="0" w:noVBand="0"/>
      </w:tblPr>
      <w:tblGrid>
        <w:gridCol w:w="946"/>
        <w:gridCol w:w="5700"/>
        <w:gridCol w:w="2300"/>
      </w:tblGrid>
      <w:tr w:rsidR="00F22B73" w:rsidRPr="00A2415A" w14:paraId="10535043" w14:textId="77777777" w:rsidTr="00593550">
        <w:trPr>
          <w:trHeight w:val="280"/>
        </w:trPr>
        <w:tc>
          <w:tcPr>
            <w:tcW w:w="946" w:type="dxa"/>
          </w:tcPr>
          <w:p w14:paraId="6CB56F78" w14:textId="77777777" w:rsidR="00F22B73" w:rsidRPr="00A2415A" w:rsidRDefault="00F22B73" w:rsidP="00593550">
            <w:pPr>
              <w:pStyle w:val="Body"/>
              <w:spacing w:afterLines="0"/>
            </w:pPr>
          </w:p>
          <w:p w14:paraId="07823613" w14:textId="77777777" w:rsidR="00F22B73" w:rsidRPr="00A2415A" w:rsidRDefault="00F22B73" w:rsidP="00593550">
            <w:pPr>
              <w:pStyle w:val="Body"/>
              <w:spacing w:afterLines="0"/>
            </w:pPr>
            <w:r w:rsidRPr="00A2415A">
              <w:t>20</w:t>
            </w:r>
          </w:p>
        </w:tc>
        <w:tc>
          <w:tcPr>
            <w:tcW w:w="5700" w:type="dxa"/>
            <w:tcBorders>
              <w:top w:val="single" w:sz="4" w:space="0" w:color="auto"/>
            </w:tcBorders>
          </w:tcPr>
          <w:p w14:paraId="29612489" w14:textId="77777777" w:rsidR="00F22B73" w:rsidRPr="00A2415A" w:rsidRDefault="00F22B73" w:rsidP="00593550">
            <w:pPr>
              <w:pStyle w:val="Body"/>
              <w:spacing w:afterLines="0"/>
            </w:pPr>
          </w:p>
          <w:p w14:paraId="0EC36700" w14:textId="77777777" w:rsidR="00F22B73" w:rsidRPr="00A2415A" w:rsidRDefault="00F22B73" w:rsidP="00593550">
            <w:pPr>
              <w:pStyle w:val="Body"/>
              <w:spacing w:afterLines="0"/>
            </w:pPr>
            <w:r w:rsidRPr="00A2415A">
              <w:t>Reactor and bag house filter including all auxiliary systems.</w:t>
            </w:r>
          </w:p>
        </w:tc>
        <w:tc>
          <w:tcPr>
            <w:tcW w:w="2300" w:type="dxa"/>
            <w:tcBorders>
              <w:bottom w:val="single" w:sz="4" w:space="0" w:color="auto"/>
            </w:tcBorders>
          </w:tcPr>
          <w:p w14:paraId="79532C8F" w14:textId="77777777" w:rsidR="00F22B73" w:rsidRPr="00A2415A" w:rsidRDefault="00F22B73" w:rsidP="00F63CF2">
            <w:pPr>
              <w:pStyle w:val="Body"/>
              <w:spacing w:afterLines="0"/>
              <w:jc w:val="right"/>
            </w:pPr>
          </w:p>
          <w:p w14:paraId="06E167AF" w14:textId="45FD2A0A" w:rsidR="00F22B73" w:rsidRPr="00A2415A" w:rsidRDefault="00026E39" w:rsidP="00F63CF2">
            <w:pPr>
              <w:pStyle w:val="Body"/>
              <w:tabs>
                <w:tab w:val="center" w:pos="1065"/>
              </w:tabs>
              <w:spacing w:afterLines="0"/>
              <w:jc w:val="right"/>
            </w:pPr>
            <w:r w:rsidRPr="00A2415A">
              <w:t>CZK</w:t>
            </w:r>
          </w:p>
        </w:tc>
      </w:tr>
      <w:tr w:rsidR="00F22B73" w:rsidRPr="00A2415A" w14:paraId="01626EED" w14:textId="77777777" w:rsidTr="00593550">
        <w:tc>
          <w:tcPr>
            <w:tcW w:w="946" w:type="dxa"/>
          </w:tcPr>
          <w:p w14:paraId="6E7B39D6" w14:textId="77777777" w:rsidR="00F22B73" w:rsidRPr="00A2415A" w:rsidRDefault="00F22B73" w:rsidP="00593550">
            <w:pPr>
              <w:pStyle w:val="Body"/>
              <w:spacing w:afterLines="0"/>
            </w:pPr>
          </w:p>
          <w:p w14:paraId="0866BE42" w14:textId="7A60BAEB" w:rsidR="00F22B73" w:rsidRPr="00A2415A" w:rsidRDefault="00593550" w:rsidP="00593550">
            <w:pPr>
              <w:pStyle w:val="Body"/>
              <w:spacing w:afterLines="0"/>
            </w:pPr>
            <w:r w:rsidRPr="00A2415A">
              <w:t>21</w:t>
            </w:r>
          </w:p>
        </w:tc>
        <w:tc>
          <w:tcPr>
            <w:tcW w:w="5700" w:type="dxa"/>
          </w:tcPr>
          <w:p w14:paraId="689D92A9" w14:textId="77777777" w:rsidR="00F22B73" w:rsidRPr="00A2415A" w:rsidRDefault="00F22B73" w:rsidP="00593550">
            <w:pPr>
              <w:pStyle w:val="Body"/>
              <w:spacing w:afterLines="0"/>
            </w:pPr>
          </w:p>
          <w:p w14:paraId="00104F71" w14:textId="77777777" w:rsidR="00F22B73" w:rsidRPr="00A2415A" w:rsidRDefault="00F22B73" w:rsidP="00593550">
            <w:pPr>
              <w:pStyle w:val="Body"/>
              <w:spacing w:afterLines="0"/>
            </w:pPr>
            <w:r w:rsidRPr="00A2415A">
              <w:t>Induced draught fans including all auxiliary systems.</w:t>
            </w:r>
          </w:p>
        </w:tc>
        <w:tc>
          <w:tcPr>
            <w:tcW w:w="2300" w:type="dxa"/>
            <w:tcBorders>
              <w:top w:val="single" w:sz="4" w:space="0" w:color="auto"/>
              <w:bottom w:val="single" w:sz="4" w:space="0" w:color="auto"/>
            </w:tcBorders>
          </w:tcPr>
          <w:p w14:paraId="0CC440B3" w14:textId="77777777" w:rsidR="00F22B73" w:rsidRPr="00A2415A" w:rsidRDefault="00F22B73" w:rsidP="00F63CF2">
            <w:pPr>
              <w:pStyle w:val="Body"/>
              <w:spacing w:afterLines="0"/>
              <w:jc w:val="right"/>
            </w:pPr>
          </w:p>
          <w:p w14:paraId="5FF2D1AB" w14:textId="3358D30E" w:rsidR="00F22B73" w:rsidRPr="00A2415A" w:rsidRDefault="00026E39" w:rsidP="00F63CF2">
            <w:pPr>
              <w:pStyle w:val="Body"/>
              <w:spacing w:afterLines="0"/>
              <w:jc w:val="right"/>
            </w:pPr>
            <w:r w:rsidRPr="00A2415A">
              <w:t>CZK</w:t>
            </w:r>
          </w:p>
        </w:tc>
      </w:tr>
      <w:tr w:rsidR="00F22B73" w:rsidRPr="00A2415A" w14:paraId="257D3559" w14:textId="77777777" w:rsidTr="00593550">
        <w:tc>
          <w:tcPr>
            <w:tcW w:w="946" w:type="dxa"/>
          </w:tcPr>
          <w:p w14:paraId="38462748" w14:textId="77777777" w:rsidR="00F22B73" w:rsidRPr="00A2415A" w:rsidRDefault="00F22B73" w:rsidP="00593550">
            <w:pPr>
              <w:pStyle w:val="Body"/>
              <w:spacing w:afterLines="0"/>
            </w:pPr>
          </w:p>
          <w:p w14:paraId="765DBCF0" w14:textId="65B684F2" w:rsidR="00F22B73" w:rsidRPr="00A2415A" w:rsidRDefault="00593550" w:rsidP="00593550">
            <w:pPr>
              <w:pStyle w:val="Body"/>
              <w:spacing w:afterLines="0"/>
            </w:pPr>
            <w:r w:rsidRPr="00A2415A">
              <w:t>22</w:t>
            </w:r>
          </w:p>
        </w:tc>
        <w:tc>
          <w:tcPr>
            <w:tcW w:w="5700" w:type="dxa"/>
          </w:tcPr>
          <w:p w14:paraId="052628F2" w14:textId="77777777" w:rsidR="00F22B73" w:rsidRPr="00A2415A" w:rsidRDefault="00F22B73" w:rsidP="00593550">
            <w:pPr>
              <w:pStyle w:val="Body"/>
              <w:spacing w:afterLines="0"/>
            </w:pPr>
          </w:p>
          <w:p w14:paraId="23FD72CE" w14:textId="3FC144A8" w:rsidR="00F22B73" w:rsidRPr="00A2415A" w:rsidRDefault="00F63CF2" w:rsidP="00593550">
            <w:pPr>
              <w:pStyle w:val="Body"/>
              <w:spacing w:afterLines="0"/>
            </w:pPr>
            <w:r w:rsidRPr="00A2415A">
              <w:t>Continuous Emission Monitoring System</w:t>
            </w:r>
            <w:r w:rsidR="00F22B73" w:rsidRPr="00A2415A">
              <w:t xml:space="preserve"> and raw gas </w:t>
            </w:r>
            <w:r w:rsidRPr="00A2415A">
              <w:t>monitoring</w:t>
            </w:r>
            <w:r w:rsidR="00F22B73" w:rsidRPr="00A2415A">
              <w:t xml:space="preserve"> including all auxiliary systems.</w:t>
            </w:r>
          </w:p>
        </w:tc>
        <w:tc>
          <w:tcPr>
            <w:tcW w:w="2300" w:type="dxa"/>
            <w:tcBorders>
              <w:top w:val="single" w:sz="4" w:space="0" w:color="auto"/>
              <w:bottom w:val="single" w:sz="4" w:space="0" w:color="auto"/>
            </w:tcBorders>
          </w:tcPr>
          <w:p w14:paraId="4D2A06BA" w14:textId="77777777" w:rsidR="00F22B73" w:rsidRPr="00A2415A" w:rsidRDefault="00F22B73" w:rsidP="00F63CF2">
            <w:pPr>
              <w:pStyle w:val="Body"/>
              <w:spacing w:afterLines="0"/>
              <w:jc w:val="right"/>
            </w:pPr>
          </w:p>
          <w:p w14:paraId="6050E8C2" w14:textId="77777777" w:rsidR="00F22B73" w:rsidRPr="00A2415A" w:rsidRDefault="00F22B73" w:rsidP="00F63CF2">
            <w:pPr>
              <w:pStyle w:val="Body"/>
              <w:spacing w:afterLines="0"/>
              <w:jc w:val="right"/>
            </w:pPr>
          </w:p>
          <w:p w14:paraId="1AFE367E" w14:textId="798A8535" w:rsidR="00F22B73" w:rsidRPr="00A2415A" w:rsidRDefault="00026E39" w:rsidP="00F63CF2">
            <w:pPr>
              <w:pStyle w:val="Body"/>
              <w:spacing w:afterLines="0"/>
              <w:jc w:val="right"/>
            </w:pPr>
            <w:r w:rsidRPr="00A2415A">
              <w:t>CZK</w:t>
            </w:r>
          </w:p>
        </w:tc>
      </w:tr>
      <w:tr w:rsidR="00F22B73" w:rsidRPr="00A2415A" w14:paraId="14037565" w14:textId="77777777" w:rsidTr="00593550">
        <w:tc>
          <w:tcPr>
            <w:tcW w:w="946" w:type="dxa"/>
          </w:tcPr>
          <w:p w14:paraId="4F746C4D" w14:textId="77777777" w:rsidR="00F22B73" w:rsidRPr="00A2415A" w:rsidRDefault="00F22B73" w:rsidP="00593550">
            <w:pPr>
              <w:pStyle w:val="Body"/>
              <w:spacing w:afterLines="0"/>
            </w:pPr>
          </w:p>
          <w:p w14:paraId="406B9F10" w14:textId="605B5067" w:rsidR="00F22B73" w:rsidRPr="00A2415A" w:rsidRDefault="00593550" w:rsidP="00593550">
            <w:pPr>
              <w:pStyle w:val="Body"/>
              <w:spacing w:afterLines="0"/>
            </w:pPr>
            <w:r w:rsidRPr="00A2415A">
              <w:t>23</w:t>
            </w:r>
          </w:p>
        </w:tc>
        <w:tc>
          <w:tcPr>
            <w:tcW w:w="5700" w:type="dxa"/>
          </w:tcPr>
          <w:p w14:paraId="7BC20186" w14:textId="77777777" w:rsidR="00F22B73" w:rsidRPr="00A2415A" w:rsidRDefault="00F22B73" w:rsidP="00593550">
            <w:pPr>
              <w:pStyle w:val="Body"/>
              <w:spacing w:afterLines="0"/>
            </w:pPr>
          </w:p>
          <w:p w14:paraId="5CC17447" w14:textId="77777777" w:rsidR="00F22B73" w:rsidRPr="00A2415A" w:rsidRDefault="00F22B73" w:rsidP="00593550">
            <w:pPr>
              <w:pStyle w:val="Body"/>
              <w:spacing w:afterLines="0"/>
            </w:pPr>
            <w:r w:rsidRPr="00A2415A">
              <w:t>Stack and ducts including all auxiliary systems.</w:t>
            </w:r>
          </w:p>
        </w:tc>
        <w:tc>
          <w:tcPr>
            <w:tcW w:w="2300" w:type="dxa"/>
            <w:tcBorders>
              <w:top w:val="single" w:sz="4" w:space="0" w:color="auto"/>
              <w:bottom w:val="single" w:sz="4" w:space="0" w:color="auto"/>
            </w:tcBorders>
          </w:tcPr>
          <w:p w14:paraId="0496B8B7" w14:textId="77777777" w:rsidR="00F22B73" w:rsidRPr="00A2415A" w:rsidRDefault="00F22B73" w:rsidP="00F63CF2">
            <w:pPr>
              <w:pStyle w:val="Body"/>
              <w:spacing w:afterLines="0"/>
              <w:jc w:val="right"/>
            </w:pPr>
          </w:p>
          <w:p w14:paraId="2538EDB1" w14:textId="76D5BDE4" w:rsidR="00F22B73" w:rsidRPr="00A2415A" w:rsidRDefault="00026E39" w:rsidP="00F63CF2">
            <w:pPr>
              <w:pStyle w:val="Body"/>
              <w:spacing w:afterLines="0"/>
              <w:jc w:val="right"/>
            </w:pPr>
            <w:r w:rsidRPr="00A2415A">
              <w:t>CZK</w:t>
            </w:r>
          </w:p>
        </w:tc>
      </w:tr>
      <w:tr w:rsidR="00F22B73" w:rsidRPr="00A2415A" w14:paraId="51F6D035" w14:textId="77777777" w:rsidTr="00593550">
        <w:tc>
          <w:tcPr>
            <w:tcW w:w="946" w:type="dxa"/>
          </w:tcPr>
          <w:p w14:paraId="165BEB7C" w14:textId="77777777" w:rsidR="00F22B73" w:rsidRPr="00A2415A" w:rsidRDefault="00F22B73" w:rsidP="00593550">
            <w:pPr>
              <w:pStyle w:val="Body"/>
              <w:spacing w:afterLines="0"/>
            </w:pPr>
          </w:p>
          <w:p w14:paraId="5F65C44B" w14:textId="696245BB" w:rsidR="00F22B73" w:rsidRPr="00A2415A" w:rsidRDefault="00593550" w:rsidP="00593550">
            <w:pPr>
              <w:pStyle w:val="Body"/>
              <w:spacing w:afterLines="0"/>
            </w:pPr>
            <w:r w:rsidRPr="00A2415A">
              <w:t>24</w:t>
            </w:r>
          </w:p>
        </w:tc>
        <w:tc>
          <w:tcPr>
            <w:tcW w:w="5700" w:type="dxa"/>
          </w:tcPr>
          <w:p w14:paraId="5E285FB0" w14:textId="77777777" w:rsidR="00F22B73" w:rsidRPr="00A2415A" w:rsidRDefault="00F22B73" w:rsidP="00593550">
            <w:pPr>
              <w:pStyle w:val="Body"/>
              <w:spacing w:afterLines="0"/>
            </w:pPr>
          </w:p>
          <w:p w14:paraId="4DEBD919" w14:textId="77777777" w:rsidR="00F22B73" w:rsidRPr="00A2415A" w:rsidRDefault="00F22B73" w:rsidP="00593550">
            <w:pPr>
              <w:pStyle w:val="Body"/>
              <w:spacing w:afterLines="0"/>
            </w:pPr>
            <w:r w:rsidRPr="00A2415A">
              <w:t>Storage silos and tanks including all auxiliary systems.</w:t>
            </w:r>
          </w:p>
        </w:tc>
        <w:tc>
          <w:tcPr>
            <w:tcW w:w="2300" w:type="dxa"/>
            <w:tcBorders>
              <w:top w:val="single" w:sz="4" w:space="0" w:color="auto"/>
              <w:bottom w:val="single" w:sz="4" w:space="0" w:color="auto"/>
            </w:tcBorders>
          </w:tcPr>
          <w:p w14:paraId="6BF47F14" w14:textId="77777777" w:rsidR="00F22B73" w:rsidRPr="00A2415A" w:rsidRDefault="00F22B73" w:rsidP="00F63CF2">
            <w:pPr>
              <w:pStyle w:val="Body"/>
              <w:spacing w:afterLines="0"/>
              <w:jc w:val="right"/>
            </w:pPr>
          </w:p>
          <w:p w14:paraId="1DBC0ACB" w14:textId="178B787D" w:rsidR="00F22B73" w:rsidRPr="00A2415A" w:rsidRDefault="00026E39" w:rsidP="00F63CF2">
            <w:pPr>
              <w:pStyle w:val="Body"/>
              <w:spacing w:afterLines="0"/>
              <w:jc w:val="right"/>
            </w:pPr>
            <w:r w:rsidRPr="00A2415A">
              <w:t>CZK</w:t>
            </w:r>
          </w:p>
        </w:tc>
      </w:tr>
      <w:tr w:rsidR="00F22B73" w:rsidRPr="00A2415A" w14:paraId="1A8DB6B4" w14:textId="77777777" w:rsidTr="00593550">
        <w:tc>
          <w:tcPr>
            <w:tcW w:w="946" w:type="dxa"/>
          </w:tcPr>
          <w:p w14:paraId="049E5F85" w14:textId="77777777" w:rsidR="00F22B73" w:rsidRPr="00A2415A" w:rsidRDefault="00F22B73" w:rsidP="00593550">
            <w:pPr>
              <w:pStyle w:val="Body"/>
              <w:spacing w:afterLines="0"/>
            </w:pPr>
          </w:p>
          <w:p w14:paraId="4AC311C3" w14:textId="556C7198" w:rsidR="00F22B73" w:rsidRPr="00A2415A" w:rsidRDefault="00593550" w:rsidP="00593550">
            <w:pPr>
              <w:pStyle w:val="Body"/>
              <w:spacing w:afterLines="0"/>
            </w:pPr>
            <w:r w:rsidRPr="00A2415A">
              <w:t>25</w:t>
            </w:r>
          </w:p>
        </w:tc>
        <w:tc>
          <w:tcPr>
            <w:tcW w:w="5700" w:type="dxa"/>
          </w:tcPr>
          <w:p w14:paraId="388D3244" w14:textId="77777777" w:rsidR="00F22B73" w:rsidRPr="00A2415A" w:rsidRDefault="00F22B73" w:rsidP="00593550">
            <w:pPr>
              <w:pStyle w:val="Body"/>
              <w:spacing w:afterLines="0"/>
            </w:pPr>
          </w:p>
          <w:p w14:paraId="1BCE3F09" w14:textId="77777777" w:rsidR="00F22B73" w:rsidRPr="00A2415A" w:rsidRDefault="00F22B73" w:rsidP="00593550">
            <w:pPr>
              <w:pStyle w:val="Body"/>
              <w:spacing w:afterLines="0"/>
            </w:pPr>
            <w:r w:rsidRPr="00A2415A">
              <w:t>Other (as specified below).</w:t>
            </w:r>
          </w:p>
        </w:tc>
        <w:tc>
          <w:tcPr>
            <w:tcW w:w="2300" w:type="dxa"/>
            <w:tcBorders>
              <w:top w:val="single" w:sz="4" w:space="0" w:color="auto"/>
              <w:bottom w:val="single" w:sz="4" w:space="0" w:color="auto"/>
            </w:tcBorders>
          </w:tcPr>
          <w:p w14:paraId="5254F810" w14:textId="77777777" w:rsidR="00F22B73" w:rsidRPr="00A2415A" w:rsidRDefault="00F22B73" w:rsidP="00F63CF2">
            <w:pPr>
              <w:pStyle w:val="Body"/>
              <w:spacing w:afterLines="0"/>
              <w:jc w:val="right"/>
            </w:pPr>
          </w:p>
          <w:p w14:paraId="20BD55B5" w14:textId="1D2F2252" w:rsidR="00F22B73" w:rsidRPr="00A2415A" w:rsidRDefault="00026E39" w:rsidP="00F63CF2">
            <w:pPr>
              <w:pStyle w:val="Body"/>
              <w:spacing w:afterLines="0"/>
              <w:jc w:val="right"/>
            </w:pPr>
            <w:r w:rsidRPr="00A2415A">
              <w:t>CZK</w:t>
            </w:r>
          </w:p>
        </w:tc>
      </w:tr>
      <w:tr w:rsidR="00F22B73" w:rsidRPr="00A2415A" w14:paraId="7FB375B4" w14:textId="77777777" w:rsidTr="00593550">
        <w:tc>
          <w:tcPr>
            <w:tcW w:w="946" w:type="dxa"/>
          </w:tcPr>
          <w:p w14:paraId="49A6E8D6" w14:textId="77777777" w:rsidR="00F22B73" w:rsidRPr="00A2415A" w:rsidRDefault="00F22B73" w:rsidP="00593550">
            <w:pPr>
              <w:pStyle w:val="Body"/>
              <w:spacing w:afterLines="0"/>
              <w:rPr>
                <w:b/>
              </w:rPr>
            </w:pPr>
          </w:p>
          <w:p w14:paraId="233F4498" w14:textId="3C4EB3C1" w:rsidR="00F22B73" w:rsidRPr="00A2415A" w:rsidRDefault="00593550" w:rsidP="00593550">
            <w:pPr>
              <w:pStyle w:val="Body"/>
              <w:spacing w:afterLines="0"/>
              <w:rPr>
                <w:b/>
              </w:rPr>
            </w:pPr>
            <w:r w:rsidRPr="00A2415A">
              <w:rPr>
                <w:b/>
              </w:rPr>
              <w:t>26</w:t>
            </w:r>
          </w:p>
        </w:tc>
        <w:tc>
          <w:tcPr>
            <w:tcW w:w="5700" w:type="dxa"/>
          </w:tcPr>
          <w:p w14:paraId="4D372F71" w14:textId="77777777" w:rsidR="00F22B73" w:rsidRPr="00A2415A" w:rsidRDefault="00F22B73" w:rsidP="00593550">
            <w:pPr>
              <w:pStyle w:val="Body"/>
              <w:spacing w:afterLines="0"/>
              <w:rPr>
                <w:b/>
              </w:rPr>
            </w:pPr>
          </w:p>
          <w:p w14:paraId="5923F30B" w14:textId="1E9F9DEA" w:rsidR="00F22B73" w:rsidRPr="00A2415A" w:rsidRDefault="00F22B73" w:rsidP="00593550">
            <w:pPr>
              <w:pStyle w:val="Body"/>
              <w:spacing w:afterLines="0"/>
              <w:rPr>
                <w:b/>
              </w:rPr>
            </w:pPr>
            <w:r w:rsidRPr="00A2415A">
              <w:rPr>
                <w:b/>
              </w:rPr>
              <w:t>Subtotal, Flue Gas Treatment System</w:t>
            </w:r>
            <w:r w:rsidR="00CE4523" w:rsidRPr="00A2415A">
              <w:rPr>
                <w:b/>
              </w:rPr>
              <w:t xml:space="preserve"> (sum 20-25)</w:t>
            </w:r>
          </w:p>
        </w:tc>
        <w:tc>
          <w:tcPr>
            <w:tcW w:w="2300" w:type="dxa"/>
            <w:tcBorders>
              <w:top w:val="single" w:sz="4" w:space="0" w:color="auto"/>
              <w:bottom w:val="single" w:sz="4" w:space="0" w:color="auto"/>
            </w:tcBorders>
          </w:tcPr>
          <w:p w14:paraId="532FC38A" w14:textId="77777777" w:rsidR="00F22B73" w:rsidRPr="00A2415A" w:rsidRDefault="00F22B73" w:rsidP="00F63CF2">
            <w:pPr>
              <w:pStyle w:val="Body"/>
              <w:spacing w:afterLines="0"/>
              <w:jc w:val="right"/>
              <w:rPr>
                <w:b/>
              </w:rPr>
            </w:pPr>
          </w:p>
          <w:p w14:paraId="6A6D571A" w14:textId="3E97E912" w:rsidR="00F22B73" w:rsidRPr="00A2415A" w:rsidRDefault="00026E39" w:rsidP="00F63CF2">
            <w:pPr>
              <w:pStyle w:val="Body"/>
              <w:spacing w:afterLines="0"/>
              <w:jc w:val="right"/>
              <w:rPr>
                <w:b/>
              </w:rPr>
            </w:pPr>
            <w:r w:rsidRPr="00A2415A">
              <w:rPr>
                <w:b/>
              </w:rPr>
              <w:t>CZK</w:t>
            </w:r>
          </w:p>
        </w:tc>
      </w:tr>
    </w:tbl>
    <w:p w14:paraId="22B784DC" w14:textId="2625DB5E" w:rsidR="00F22B73" w:rsidRPr="00A2415A" w:rsidRDefault="00F22B73" w:rsidP="00F22B73">
      <w:pPr>
        <w:pStyle w:val="Zkladntext"/>
        <w:spacing w:after="0"/>
      </w:pPr>
    </w:p>
    <w:p w14:paraId="155D7819" w14:textId="77777777" w:rsidR="00CE4523" w:rsidRPr="00A2415A" w:rsidRDefault="00CE4523" w:rsidP="00F22B73">
      <w:pPr>
        <w:pStyle w:val="Zkladntext"/>
        <w:spacing w:after="0"/>
      </w:pPr>
    </w:p>
    <w:tbl>
      <w:tblPr>
        <w:tblW w:w="8927" w:type="dxa"/>
        <w:tblLayout w:type="fixed"/>
        <w:tblCellMar>
          <w:left w:w="107" w:type="dxa"/>
          <w:right w:w="107" w:type="dxa"/>
        </w:tblCellMar>
        <w:tblLook w:val="0000" w:firstRow="0" w:lastRow="0" w:firstColumn="0" w:lastColumn="0" w:noHBand="0" w:noVBand="0"/>
      </w:tblPr>
      <w:tblGrid>
        <w:gridCol w:w="958"/>
        <w:gridCol w:w="8"/>
        <w:gridCol w:w="5621"/>
        <w:gridCol w:w="324"/>
        <w:gridCol w:w="2016"/>
      </w:tblGrid>
      <w:tr w:rsidR="00F22B73" w:rsidRPr="00A2415A" w14:paraId="5ABCC2DE" w14:textId="77777777" w:rsidTr="00593550">
        <w:tc>
          <w:tcPr>
            <w:tcW w:w="958" w:type="dxa"/>
          </w:tcPr>
          <w:p w14:paraId="4AA84C7F" w14:textId="15C7DE4B" w:rsidR="00F22B73" w:rsidRPr="00A2415A" w:rsidRDefault="00F22B73" w:rsidP="00593550">
            <w:pPr>
              <w:keepLines/>
              <w:rPr>
                <w:b/>
              </w:rPr>
            </w:pPr>
            <w:r w:rsidRPr="00A2415A">
              <w:br w:type="page"/>
            </w:r>
          </w:p>
        </w:tc>
        <w:tc>
          <w:tcPr>
            <w:tcW w:w="5629" w:type="dxa"/>
            <w:gridSpan w:val="2"/>
            <w:tcBorders>
              <w:bottom w:val="single" w:sz="6" w:space="0" w:color="auto"/>
            </w:tcBorders>
          </w:tcPr>
          <w:p w14:paraId="358B8E16" w14:textId="5F9A1F4C" w:rsidR="00F22B73" w:rsidRPr="00A2415A" w:rsidRDefault="00F22B73" w:rsidP="00593550">
            <w:pPr>
              <w:keepLines/>
              <w:rPr>
                <w:b/>
                <w:spacing w:val="-3"/>
              </w:rPr>
            </w:pPr>
            <w:r w:rsidRPr="00A2415A">
              <w:rPr>
                <w:b/>
                <w:spacing w:val="-3"/>
                <w:sz w:val="20"/>
                <w:szCs w:val="20"/>
              </w:rPr>
              <w:t>Steam Turbine</w:t>
            </w:r>
            <w:r w:rsidR="00020F05">
              <w:rPr>
                <w:b/>
                <w:spacing w:val="-3"/>
                <w:sz w:val="20"/>
                <w:szCs w:val="20"/>
              </w:rPr>
              <w:t xml:space="preserve"> </w:t>
            </w:r>
            <w:r w:rsidR="00020F05">
              <w:rPr>
                <w:sz w:val="16"/>
                <w:szCs w:val="16"/>
              </w:rPr>
              <w:t>(selectable option for negotiation)</w:t>
            </w:r>
          </w:p>
        </w:tc>
        <w:tc>
          <w:tcPr>
            <w:tcW w:w="2340" w:type="dxa"/>
            <w:gridSpan w:val="2"/>
            <w:vAlign w:val="bottom"/>
          </w:tcPr>
          <w:p w14:paraId="45D6C127" w14:textId="77777777" w:rsidR="00F22B73" w:rsidRPr="00A2415A" w:rsidRDefault="00F22B73" w:rsidP="00593550">
            <w:pPr>
              <w:keepLines/>
              <w:rPr>
                <w:b/>
              </w:rPr>
            </w:pPr>
          </w:p>
        </w:tc>
      </w:tr>
      <w:tr w:rsidR="00CE4523" w:rsidRPr="00A2415A" w14:paraId="6AD2BB03" w14:textId="77777777" w:rsidTr="00593550">
        <w:tc>
          <w:tcPr>
            <w:tcW w:w="958" w:type="dxa"/>
          </w:tcPr>
          <w:p w14:paraId="168CA65A" w14:textId="73DF374E" w:rsidR="00CE4523" w:rsidRPr="00A2415A" w:rsidRDefault="00CE4523" w:rsidP="00CE4523">
            <w:pPr>
              <w:keepLines/>
            </w:pPr>
            <w:r w:rsidRPr="00A2415A">
              <w:t>30</w:t>
            </w:r>
          </w:p>
        </w:tc>
        <w:tc>
          <w:tcPr>
            <w:tcW w:w="5629" w:type="dxa"/>
            <w:gridSpan w:val="2"/>
          </w:tcPr>
          <w:p w14:paraId="2CD68D29" w14:textId="2B34B958" w:rsidR="00CE4523" w:rsidRPr="00A2415A" w:rsidRDefault="00CE4523" w:rsidP="00CE4523">
            <w:pPr>
              <w:tabs>
                <w:tab w:val="left" w:pos="360"/>
              </w:tabs>
            </w:pPr>
            <w:r w:rsidRPr="00A2415A">
              <w:t>Complete back pressure steam turbine with bleeds and/or extractions.</w:t>
            </w:r>
          </w:p>
        </w:tc>
        <w:tc>
          <w:tcPr>
            <w:tcW w:w="2340" w:type="dxa"/>
            <w:gridSpan w:val="2"/>
            <w:vAlign w:val="bottom"/>
          </w:tcPr>
          <w:p w14:paraId="3DF215CB" w14:textId="77777777" w:rsidR="00CE4523" w:rsidRPr="00A2415A" w:rsidRDefault="00CE4523" w:rsidP="00F63CF2">
            <w:pPr>
              <w:keepLines/>
              <w:jc w:val="right"/>
            </w:pPr>
          </w:p>
          <w:p w14:paraId="0B3AD38F" w14:textId="64D53619" w:rsidR="00CE4523" w:rsidRPr="00A2415A" w:rsidRDefault="00CE4523" w:rsidP="00F63CF2">
            <w:pPr>
              <w:keepLines/>
              <w:jc w:val="right"/>
            </w:pPr>
            <w:r w:rsidRPr="00A2415A">
              <w:t>CZK</w:t>
            </w:r>
          </w:p>
        </w:tc>
      </w:tr>
      <w:tr w:rsidR="00CE4523" w:rsidRPr="00A2415A" w14:paraId="5100A69C" w14:textId="77777777" w:rsidTr="00593550">
        <w:tc>
          <w:tcPr>
            <w:tcW w:w="958" w:type="dxa"/>
          </w:tcPr>
          <w:p w14:paraId="69E0586E" w14:textId="77777777" w:rsidR="00CE4523" w:rsidRPr="00A2415A" w:rsidRDefault="00CE4523" w:rsidP="00CE4523">
            <w:pPr>
              <w:keepLines/>
            </w:pPr>
          </w:p>
          <w:p w14:paraId="6263591A" w14:textId="5EAD6181" w:rsidR="00CE4523" w:rsidRPr="00A2415A" w:rsidRDefault="00CE4523" w:rsidP="00CE4523">
            <w:pPr>
              <w:keepLines/>
            </w:pPr>
            <w:r w:rsidRPr="00A2415A">
              <w:t>31</w:t>
            </w:r>
          </w:p>
        </w:tc>
        <w:tc>
          <w:tcPr>
            <w:tcW w:w="5629" w:type="dxa"/>
            <w:gridSpan w:val="2"/>
          </w:tcPr>
          <w:p w14:paraId="185E194F" w14:textId="77777777" w:rsidR="00CE4523" w:rsidRPr="00A2415A" w:rsidRDefault="00CE4523" w:rsidP="00CE4523">
            <w:pPr>
              <w:keepLines/>
            </w:pPr>
          </w:p>
          <w:p w14:paraId="6CFD9D86" w14:textId="77777777" w:rsidR="00CE4523" w:rsidRPr="00A2415A" w:rsidRDefault="00CE4523" w:rsidP="00CE4523">
            <w:pPr>
              <w:keepLines/>
              <w:rPr>
                <w:spacing w:val="-3"/>
              </w:rPr>
            </w:pPr>
            <w:r w:rsidRPr="00A2415A">
              <w:t>Couplings as well as reduction gear between steam turbine and generator (if necessary).</w:t>
            </w:r>
          </w:p>
        </w:tc>
        <w:tc>
          <w:tcPr>
            <w:tcW w:w="2340" w:type="dxa"/>
            <w:gridSpan w:val="2"/>
            <w:tcBorders>
              <w:top w:val="single" w:sz="6" w:space="0" w:color="auto"/>
              <w:bottom w:val="single" w:sz="6" w:space="0" w:color="auto"/>
            </w:tcBorders>
            <w:vAlign w:val="bottom"/>
          </w:tcPr>
          <w:p w14:paraId="589115DD" w14:textId="62893FC3" w:rsidR="00CE4523" w:rsidRPr="00A2415A" w:rsidRDefault="00CE4523" w:rsidP="00F63CF2">
            <w:pPr>
              <w:keepLines/>
              <w:jc w:val="right"/>
            </w:pPr>
            <w:r w:rsidRPr="00A2415A">
              <w:t>CZK</w:t>
            </w:r>
          </w:p>
        </w:tc>
      </w:tr>
      <w:tr w:rsidR="00CE4523" w:rsidRPr="00A2415A" w14:paraId="2983182D" w14:textId="77777777" w:rsidTr="00593550">
        <w:tc>
          <w:tcPr>
            <w:tcW w:w="958" w:type="dxa"/>
          </w:tcPr>
          <w:p w14:paraId="75A0C513" w14:textId="77777777" w:rsidR="00CE4523" w:rsidRPr="00A2415A" w:rsidRDefault="00CE4523" w:rsidP="00CE4523"/>
          <w:p w14:paraId="48BBDB51" w14:textId="33B54DEF" w:rsidR="00CE4523" w:rsidRPr="00A2415A" w:rsidRDefault="00CE4523" w:rsidP="00CE4523">
            <w:r w:rsidRPr="00A2415A">
              <w:t>32</w:t>
            </w:r>
          </w:p>
        </w:tc>
        <w:tc>
          <w:tcPr>
            <w:tcW w:w="5629" w:type="dxa"/>
            <w:gridSpan w:val="2"/>
          </w:tcPr>
          <w:p w14:paraId="69D99DB9" w14:textId="77777777" w:rsidR="00CE4523" w:rsidRPr="00A2415A" w:rsidRDefault="00CE4523" w:rsidP="00CE4523"/>
          <w:p w14:paraId="5C84A03E" w14:textId="77777777" w:rsidR="00CE4523" w:rsidRPr="00A2415A" w:rsidRDefault="00CE4523" w:rsidP="00CE4523">
            <w:r w:rsidRPr="00A2415A">
              <w:t>Detailed project, supervision and dimension control of the concrete turbine table.</w:t>
            </w:r>
          </w:p>
        </w:tc>
        <w:tc>
          <w:tcPr>
            <w:tcW w:w="2340" w:type="dxa"/>
            <w:gridSpan w:val="2"/>
            <w:tcBorders>
              <w:top w:val="single" w:sz="6" w:space="0" w:color="auto"/>
            </w:tcBorders>
            <w:vAlign w:val="bottom"/>
          </w:tcPr>
          <w:p w14:paraId="670442C9" w14:textId="465FFE25" w:rsidR="00CE4523" w:rsidRPr="00A2415A" w:rsidRDefault="00CE4523" w:rsidP="00F63CF2">
            <w:pPr>
              <w:jc w:val="right"/>
            </w:pPr>
            <w:r w:rsidRPr="00A2415A">
              <w:t>CZK</w:t>
            </w:r>
          </w:p>
        </w:tc>
      </w:tr>
      <w:tr w:rsidR="00CE4523" w:rsidRPr="00A2415A" w14:paraId="591E7829" w14:textId="77777777" w:rsidTr="00593550">
        <w:tc>
          <w:tcPr>
            <w:tcW w:w="958" w:type="dxa"/>
          </w:tcPr>
          <w:p w14:paraId="1857240F" w14:textId="77777777" w:rsidR="00CE4523" w:rsidRPr="00A2415A" w:rsidRDefault="00CE4523" w:rsidP="00CE4523">
            <w:pPr>
              <w:keepLines/>
            </w:pPr>
          </w:p>
          <w:p w14:paraId="1E0FA529" w14:textId="620F03C7" w:rsidR="00CE4523" w:rsidRPr="00A2415A" w:rsidRDefault="00CE4523" w:rsidP="00CE4523">
            <w:pPr>
              <w:keepLines/>
            </w:pPr>
            <w:r w:rsidRPr="00A2415A">
              <w:t>33</w:t>
            </w:r>
          </w:p>
        </w:tc>
        <w:tc>
          <w:tcPr>
            <w:tcW w:w="5629" w:type="dxa"/>
            <w:gridSpan w:val="2"/>
          </w:tcPr>
          <w:p w14:paraId="593FDEE0" w14:textId="77777777" w:rsidR="00CE4523" w:rsidRPr="00A2415A" w:rsidRDefault="00CE4523" w:rsidP="00CE4523">
            <w:pPr>
              <w:keepLines/>
            </w:pPr>
          </w:p>
          <w:p w14:paraId="02560E12" w14:textId="77777777" w:rsidR="00CE4523" w:rsidRPr="00A2415A" w:rsidRDefault="00CE4523" w:rsidP="00CE4523">
            <w:pPr>
              <w:keepLines/>
            </w:pPr>
            <w:r w:rsidRPr="00A2415A">
              <w:t>Support system for the concrete turbine table.</w:t>
            </w:r>
          </w:p>
        </w:tc>
        <w:tc>
          <w:tcPr>
            <w:tcW w:w="2340" w:type="dxa"/>
            <w:gridSpan w:val="2"/>
            <w:tcBorders>
              <w:top w:val="single" w:sz="6" w:space="0" w:color="auto"/>
              <w:bottom w:val="single" w:sz="6" w:space="0" w:color="auto"/>
            </w:tcBorders>
          </w:tcPr>
          <w:p w14:paraId="3A668216" w14:textId="77777777" w:rsidR="00CE4523" w:rsidRPr="00A2415A" w:rsidRDefault="00CE4523" w:rsidP="00F63CF2">
            <w:pPr>
              <w:keepLines/>
              <w:jc w:val="right"/>
            </w:pPr>
          </w:p>
          <w:p w14:paraId="09994CA8" w14:textId="6BA5B744" w:rsidR="00CE4523" w:rsidRPr="00A2415A" w:rsidRDefault="00CE4523" w:rsidP="00F63CF2">
            <w:pPr>
              <w:keepLines/>
              <w:jc w:val="right"/>
            </w:pPr>
            <w:r w:rsidRPr="00A2415A">
              <w:t>CZK</w:t>
            </w:r>
          </w:p>
        </w:tc>
      </w:tr>
      <w:tr w:rsidR="00CE4523" w:rsidRPr="00A2415A" w14:paraId="1BEB438E" w14:textId="77777777" w:rsidTr="00593550">
        <w:tc>
          <w:tcPr>
            <w:tcW w:w="958" w:type="dxa"/>
          </w:tcPr>
          <w:p w14:paraId="2003968D" w14:textId="77777777" w:rsidR="00CE4523" w:rsidRPr="00A2415A" w:rsidRDefault="00CE4523" w:rsidP="00CE4523">
            <w:pPr>
              <w:keepLines/>
            </w:pPr>
          </w:p>
          <w:p w14:paraId="43BA4B49" w14:textId="44B35DCA" w:rsidR="00CE4523" w:rsidRPr="00A2415A" w:rsidRDefault="00CE4523" w:rsidP="00CE4523">
            <w:pPr>
              <w:keepLines/>
            </w:pPr>
            <w:r w:rsidRPr="00A2415A">
              <w:t>34</w:t>
            </w:r>
          </w:p>
        </w:tc>
        <w:tc>
          <w:tcPr>
            <w:tcW w:w="5629" w:type="dxa"/>
            <w:gridSpan w:val="2"/>
          </w:tcPr>
          <w:p w14:paraId="5CE70E61" w14:textId="77777777" w:rsidR="00CE4523" w:rsidRPr="00A2415A" w:rsidRDefault="00CE4523" w:rsidP="00CE4523">
            <w:pPr>
              <w:keepLines/>
            </w:pPr>
          </w:p>
          <w:p w14:paraId="271F82E5" w14:textId="77777777" w:rsidR="00CE4523" w:rsidRPr="00A2415A" w:rsidRDefault="00CE4523" w:rsidP="00CE4523">
            <w:pPr>
              <w:keepLines/>
            </w:pPr>
            <w:r w:rsidRPr="00A2415A">
              <w:t>All necessary internal connections and auxiliary equipment, including equipment for dry air conservation.</w:t>
            </w:r>
          </w:p>
        </w:tc>
        <w:tc>
          <w:tcPr>
            <w:tcW w:w="2340" w:type="dxa"/>
            <w:gridSpan w:val="2"/>
            <w:tcBorders>
              <w:top w:val="single" w:sz="6" w:space="0" w:color="auto"/>
            </w:tcBorders>
            <w:vAlign w:val="bottom"/>
          </w:tcPr>
          <w:p w14:paraId="7EED54FE" w14:textId="77777777" w:rsidR="00CE4523" w:rsidRPr="00A2415A" w:rsidRDefault="00CE4523" w:rsidP="00F63CF2">
            <w:pPr>
              <w:keepLines/>
              <w:jc w:val="right"/>
            </w:pPr>
          </w:p>
          <w:p w14:paraId="71E29140" w14:textId="4F74A623" w:rsidR="00CE4523" w:rsidRPr="00A2415A" w:rsidRDefault="00CE4523" w:rsidP="00F63CF2">
            <w:pPr>
              <w:keepLines/>
              <w:jc w:val="right"/>
            </w:pPr>
            <w:r w:rsidRPr="00A2415A">
              <w:t>CZK</w:t>
            </w:r>
          </w:p>
        </w:tc>
      </w:tr>
      <w:tr w:rsidR="00CE4523" w:rsidRPr="00A2415A" w14:paraId="111C38B4" w14:textId="77777777" w:rsidTr="00593550">
        <w:tc>
          <w:tcPr>
            <w:tcW w:w="958" w:type="dxa"/>
          </w:tcPr>
          <w:p w14:paraId="1DF0DA3D" w14:textId="77777777" w:rsidR="00CE4523" w:rsidRPr="00A2415A" w:rsidRDefault="00CE4523" w:rsidP="00CE4523">
            <w:pPr>
              <w:keepLines/>
            </w:pPr>
          </w:p>
          <w:p w14:paraId="1E58D923" w14:textId="3BF10F1B" w:rsidR="00CE4523" w:rsidRPr="00A2415A" w:rsidRDefault="00CE4523" w:rsidP="00CE4523">
            <w:pPr>
              <w:keepLines/>
            </w:pPr>
            <w:r w:rsidRPr="00A2415A">
              <w:lastRenderedPageBreak/>
              <w:t>35</w:t>
            </w:r>
          </w:p>
        </w:tc>
        <w:tc>
          <w:tcPr>
            <w:tcW w:w="5629" w:type="dxa"/>
            <w:gridSpan w:val="2"/>
          </w:tcPr>
          <w:p w14:paraId="518ED953" w14:textId="77777777" w:rsidR="00CE4523" w:rsidRPr="00A2415A" w:rsidRDefault="00CE4523" w:rsidP="00CE4523">
            <w:pPr>
              <w:keepLines/>
            </w:pPr>
          </w:p>
          <w:p w14:paraId="7034152C" w14:textId="0C6340E4" w:rsidR="00CE4523" w:rsidRPr="00A2415A" w:rsidRDefault="00CE4523" w:rsidP="00CE4523">
            <w:pPr>
              <w:keepLines/>
            </w:pPr>
            <w:r w:rsidRPr="00A2415A">
              <w:lastRenderedPageBreak/>
              <w:t xml:space="preserve">All necessary instrumentation and measuring equipment for a safe operation and control of the </w:t>
            </w:r>
            <w:r w:rsidR="00AF4B43" w:rsidRPr="00A2415A">
              <w:t>Line</w:t>
            </w:r>
            <w:r w:rsidRPr="00A2415A">
              <w:t>.</w:t>
            </w:r>
          </w:p>
        </w:tc>
        <w:tc>
          <w:tcPr>
            <w:tcW w:w="2340" w:type="dxa"/>
            <w:gridSpan w:val="2"/>
            <w:tcBorders>
              <w:top w:val="single" w:sz="6" w:space="0" w:color="auto"/>
              <w:bottom w:val="single" w:sz="6" w:space="0" w:color="auto"/>
            </w:tcBorders>
            <w:vAlign w:val="bottom"/>
          </w:tcPr>
          <w:p w14:paraId="191D38E4" w14:textId="49165F10" w:rsidR="00CE4523" w:rsidRPr="00A2415A" w:rsidRDefault="00CE4523" w:rsidP="00F63CF2">
            <w:pPr>
              <w:keepLines/>
              <w:jc w:val="right"/>
            </w:pPr>
            <w:r w:rsidRPr="00A2415A">
              <w:lastRenderedPageBreak/>
              <w:t>CZK</w:t>
            </w:r>
          </w:p>
        </w:tc>
      </w:tr>
      <w:tr w:rsidR="00CE4523" w:rsidRPr="00A2415A" w14:paraId="00BB6C3C" w14:textId="77777777" w:rsidTr="00593550">
        <w:tc>
          <w:tcPr>
            <w:tcW w:w="958" w:type="dxa"/>
          </w:tcPr>
          <w:p w14:paraId="6C12029D" w14:textId="2BE3A6E0" w:rsidR="00CE4523" w:rsidRPr="00A2415A" w:rsidRDefault="00CE4523" w:rsidP="00CE4523">
            <w:pPr>
              <w:keepNext/>
              <w:keepLines/>
            </w:pPr>
            <w:r w:rsidRPr="00A2415A">
              <w:t>36</w:t>
            </w:r>
          </w:p>
        </w:tc>
        <w:tc>
          <w:tcPr>
            <w:tcW w:w="5629" w:type="dxa"/>
            <w:gridSpan w:val="2"/>
          </w:tcPr>
          <w:p w14:paraId="07110944" w14:textId="77777777" w:rsidR="00CE4523" w:rsidRPr="00A2415A" w:rsidRDefault="00CE4523" w:rsidP="00CE4523">
            <w:pPr>
              <w:keepNext/>
              <w:tabs>
                <w:tab w:val="left" w:pos="360"/>
              </w:tabs>
            </w:pPr>
            <w:r w:rsidRPr="00A2415A">
              <w:t>Supplementary equipment including:</w:t>
            </w:r>
          </w:p>
          <w:p w14:paraId="339D3864" w14:textId="1F7C1132" w:rsidR="00CE4523" w:rsidRPr="00A2415A" w:rsidRDefault="00CE4523" w:rsidP="00CE4523">
            <w:pPr>
              <w:keepNext/>
              <w:widowControl w:val="0"/>
              <w:numPr>
                <w:ilvl w:val="0"/>
                <w:numId w:val="36"/>
              </w:numPr>
              <w:spacing w:line="240" w:lineRule="atLeast"/>
              <w:ind w:left="357" w:hanging="357"/>
            </w:pPr>
            <w:r w:rsidRPr="00A2415A">
              <w:t>Steam strainer and all valves</w:t>
            </w:r>
            <w:r w:rsidR="006C7D0F" w:rsidRPr="00A2415A">
              <w:t xml:space="preserve"> and instrumentation</w:t>
            </w:r>
            <w:r w:rsidRPr="00A2415A">
              <w:t xml:space="preserve"> needed on the live steam supply piping in order to secure a safe operation and control of the turbine.</w:t>
            </w:r>
          </w:p>
          <w:p w14:paraId="31892121" w14:textId="77777777" w:rsidR="00CE4523" w:rsidRPr="00A2415A" w:rsidRDefault="00CE4523" w:rsidP="00CE4523">
            <w:pPr>
              <w:keepNext/>
              <w:widowControl w:val="0"/>
              <w:numPr>
                <w:ilvl w:val="0"/>
                <w:numId w:val="36"/>
              </w:numPr>
              <w:spacing w:line="240" w:lineRule="atLeast"/>
              <w:ind w:left="357" w:hanging="357"/>
            </w:pPr>
            <w:r w:rsidRPr="00A2415A">
              <w:t>Base frame(s) for steam turbine, gear and generator.</w:t>
            </w:r>
          </w:p>
          <w:p w14:paraId="74C8CFCB" w14:textId="77777777" w:rsidR="00CE4523" w:rsidRPr="00A2415A" w:rsidRDefault="00CE4523" w:rsidP="00CE4523">
            <w:pPr>
              <w:keepNext/>
              <w:widowControl w:val="0"/>
              <w:numPr>
                <w:ilvl w:val="0"/>
                <w:numId w:val="36"/>
              </w:numPr>
              <w:spacing w:line="240" w:lineRule="atLeast"/>
              <w:ind w:left="357" w:hanging="357"/>
            </w:pPr>
            <w:r w:rsidRPr="00A2415A">
              <w:t>All steel parts necessary for the mounting of the turbine on the concrete turbine table including foundation bolts and all required cast-in parts.</w:t>
            </w:r>
          </w:p>
          <w:p w14:paraId="56D892A9" w14:textId="77777777" w:rsidR="00CE4523" w:rsidRPr="00A2415A" w:rsidRDefault="00CE4523" w:rsidP="00CE4523">
            <w:pPr>
              <w:keepNext/>
              <w:widowControl w:val="0"/>
              <w:numPr>
                <w:ilvl w:val="0"/>
                <w:numId w:val="36"/>
              </w:numPr>
              <w:spacing w:line="240" w:lineRule="atLeast"/>
              <w:ind w:left="357" w:hanging="357"/>
            </w:pPr>
            <w:r w:rsidRPr="00A2415A">
              <w:t>Barring gear.</w:t>
            </w:r>
          </w:p>
          <w:p w14:paraId="2476CA79" w14:textId="7D04DD7E" w:rsidR="00CE4523" w:rsidRPr="00A2415A" w:rsidRDefault="00CE4523" w:rsidP="005C0247">
            <w:pPr>
              <w:keepNext/>
              <w:widowControl w:val="0"/>
              <w:numPr>
                <w:ilvl w:val="0"/>
                <w:numId w:val="36"/>
              </w:numPr>
              <w:spacing w:line="240" w:lineRule="atLeast"/>
              <w:ind w:left="357" w:hanging="357"/>
            </w:pPr>
            <w:r w:rsidRPr="00A2415A">
              <w:t>Complete drain system</w:t>
            </w:r>
            <w:r w:rsidR="005C0247" w:rsidRPr="00A2415A">
              <w:t xml:space="preserve"> and e</w:t>
            </w:r>
            <w:r w:rsidRPr="00A2415A">
              <w:t>vacuation equipment.</w:t>
            </w:r>
          </w:p>
          <w:p w14:paraId="7C4236FB" w14:textId="77777777" w:rsidR="00CE4523" w:rsidRPr="00A2415A" w:rsidRDefault="00CE4523" w:rsidP="00CE4523">
            <w:pPr>
              <w:keepNext/>
              <w:widowControl w:val="0"/>
              <w:numPr>
                <w:ilvl w:val="0"/>
                <w:numId w:val="36"/>
              </w:numPr>
              <w:spacing w:line="240" w:lineRule="atLeast"/>
              <w:ind w:left="357" w:hanging="357"/>
            </w:pPr>
            <w:r w:rsidRPr="00A2415A">
              <w:t>Lubrication and control oil system, including oil tank(s), coolers, filters, filters, oil filter separator, pumps including motors and flushing oil as well as the first filling of lubrication oil and control fluid.</w:t>
            </w:r>
          </w:p>
          <w:p w14:paraId="13442FC6" w14:textId="77777777" w:rsidR="00CE4523" w:rsidRPr="00A2415A" w:rsidRDefault="00CE4523" w:rsidP="00CE4523">
            <w:pPr>
              <w:pStyle w:val="RamBullet1"/>
              <w:numPr>
                <w:ilvl w:val="0"/>
                <w:numId w:val="36"/>
              </w:numPr>
              <w:spacing w:line="240" w:lineRule="atLeast"/>
              <w:ind w:left="357" w:hanging="357"/>
            </w:pPr>
            <w:r w:rsidRPr="00A2415A">
              <w:t>Nozzles for connecting of equipment for dry air conservation.</w:t>
            </w:r>
          </w:p>
        </w:tc>
        <w:tc>
          <w:tcPr>
            <w:tcW w:w="2340" w:type="dxa"/>
            <w:gridSpan w:val="2"/>
            <w:vAlign w:val="bottom"/>
          </w:tcPr>
          <w:p w14:paraId="39E98AAF" w14:textId="77777777" w:rsidR="00CE4523" w:rsidRPr="00A2415A" w:rsidRDefault="00CE4523" w:rsidP="0035428F">
            <w:pPr>
              <w:keepNext/>
              <w:keepLines/>
              <w:jc w:val="right"/>
            </w:pPr>
          </w:p>
          <w:p w14:paraId="4F7A278D" w14:textId="77777777" w:rsidR="00CE4523" w:rsidRPr="00A2415A" w:rsidRDefault="00CE4523" w:rsidP="0035428F">
            <w:pPr>
              <w:keepNext/>
              <w:keepLines/>
              <w:jc w:val="right"/>
            </w:pPr>
          </w:p>
          <w:p w14:paraId="1C4C2D1C" w14:textId="77777777" w:rsidR="00CE4523" w:rsidRPr="00A2415A" w:rsidRDefault="00CE4523" w:rsidP="0035428F">
            <w:pPr>
              <w:keepNext/>
              <w:keepLines/>
              <w:jc w:val="right"/>
            </w:pPr>
          </w:p>
          <w:p w14:paraId="316B3954" w14:textId="77777777" w:rsidR="00CE4523" w:rsidRPr="00A2415A" w:rsidRDefault="00CE4523" w:rsidP="0035428F">
            <w:pPr>
              <w:keepNext/>
              <w:keepLines/>
              <w:jc w:val="right"/>
            </w:pPr>
          </w:p>
          <w:p w14:paraId="79832128" w14:textId="77777777" w:rsidR="00CE4523" w:rsidRPr="00A2415A" w:rsidRDefault="00CE4523" w:rsidP="0035428F">
            <w:pPr>
              <w:keepNext/>
              <w:keepLines/>
              <w:jc w:val="right"/>
            </w:pPr>
          </w:p>
          <w:p w14:paraId="369BECF9" w14:textId="77777777" w:rsidR="00CE4523" w:rsidRPr="00A2415A" w:rsidRDefault="00CE4523" w:rsidP="0035428F">
            <w:pPr>
              <w:keepNext/>
              <w:keepLines/>
              <w:jc w:val="right"/>
            </w:pPr>
          </w:p>
          <w:p w14:paraId="16DEE699" w14:textId="77777777" w:rsidR="00CE4523" w:rsidRPr="00A2415A" w:rsidRDefault="00CE4523" w:rsidP="0035428F">
            <w:pPr>
              <w:keepNext/>
              <w:keepLines/>
              <w:jc w:val="right"/>
            </w:pPr>
          </w:p>
          <w:p w14:paraId="004142C5" w14:textId="77777777" w:rsidR="00CE4523" w:rsidRPr="00A2415A" w:rsidRDefault="00CE4523" w:rsidP="0035428F">
            <w:pPr>
              <w:keepNext/>
              <w:keepLines/>
              <w:jc w:val="right"/>
            </w:pPr>
          </w:p>
          <w:p w14:paraId="62AB221B" w14:textId="77777777" w:rsidR="00CE4523" w:rsidRPr="00A2415A" w:rsidRDefault="00CE4523" w:rsidP="0035428F">
            <w:pPr>
              <w:keepNext/>
              <w:keepLines/>
              <w:jc w:val="right"/>
            </w:pPr>
          </w:p>
          <w:p w14:paraId="5A485BE5" w14:textId="77777777" w:rsidR="00CE4523" w:rsidRPr="00A2415A" w:rsidRDefault="00CE4523" w:rsidP="0035428F">
            <w:pPr>
              <w:keepNext/>
              <w:keepLines/>
              <w:jc w:val="right"/>
            </w:pPr>
          </w:p>
          <w:p w14:paraId="24FA529C" w14:textId="77777777" w:rsidR="00CE4523" w:rsidRPr="00A2415A" w:rsidRDefault="00CE4523" w:rsidP="0035428F">
            <w:pPr>
              <w:keepNext/>
              <w:keepLines/>
              <w:jc w:val="right"/>
            </w:pPr>
          </w:p>
          <w:p w14:paraId="323FEC29" w14:textId="77777777" w:rsidR="00CE4523" w:rsidRPr="00A2415A" w:rsidRDefault="00CE4523" w:rsidP="0035428F">
            <w:pPr>
              <w:keepNext/>
              <w:keepLines/>
              <w:jc w:val="right"/>
            </w:pPr>
          </w:p>
          <w:p w14:paraId="5953B14B" w14:textId="77777777" w:rsidR="00CE4523" w:rsidRPr="00A2415A" w:rsidRDefault="00CE4523" w:rsidP="0035428F">
            <w:pPr>
              <w:keepNext/>
              <w:keepLines/>
              <w:jc w:val="right"/>
            </w:pPr>
          </w:p>
          <w:p w14:paraId="7AC56043" w14:textId="77777777" w:rsidR="00CE4523" w:rsidRPr="00A2415A" w:rsidRDefault="00CE4523" w:rsidP="0035428F">
            <w:pPr>
              <w:keepNext/>
              <w:keepLines/>
              <w:jc w:val="right"/>
            </w:pPr>
          </w:p>
          <w:p w14:paraId="502A458F" w14:textId="7A49B430" w:rsidR="00CE4523" w:rsidRPr="00A2415A" w:rsidRDefault="00CE4523" w:rsidP="0035428F">
            <w:pPr>
              <w:keepNext/>
              <w:keepLines/>
              <w:jc w:val="right"/>
            </w:pPr>
            <w:r w:rsidRPr="00A2415A">
              <w:t>CZK</w:t>
            </w:r>
          </w:p>
        </w:tc>
      </w:tr>
      <w:tr w:rsidR="00CE4523" w:rsidRPr="00A2415A" w14:paraId="3132D4A2" w14:textId="77777777" w:rsidTr="00593550">
        <w:tc>
          <w:tcPr>
            <w:tcW w:w="958" w:type="dxa"/>
          </w:tcPr>
          <w:p w14:paraId="3CBB2BB6" w14:textId="77777777" w:rsidR="00CE4523" w:rsidRPr="00A2415A" w:rsidRDefault="00CE4523" w:rsidP="00CE4523">
            <w:pPr>
              <w:keepLines/>
              <w:rPr>
                <w:b/>
              </w:rPr>
            </w:pPr>
          </w:p>
          <w:p w14:paraId="32922C0A" w14:textId="7388A913" w:rsidR="00CE4523" w:rsidRPr="00A2415A" w:rsidRDefault="00CE4523" w:rsidP="00CE4523">
            <w:pPr>
              <w:keepLines/>
              <w:rPr>
                <w:b/>
              </w:rPr>
            </w:pPr>
            <w:r w:rsidRPr="00A2415A">
              <w:rPr>
                <w:b/>
              </w:rPr>
              <w:t>37</w:t>
            </w:r>
          </w:p>
        </w:tc>
        <w:tc>
          <w:tcPr>
            <w:tcW w:w="5629" w:type="dxa"/>
            <w:gridSpan w:val="2"/>
            <w:vAlign w:val="center"/>
          </w:tcPr>
          <w:p w14:paraId="2CB0549D" w14:textId="77777777" w:rsidR="00CE4523" w:rsidRPr="00A2415A" w:rsidRDefault="00CE4523" w:rsidP="00CE4523">
            <w:pPr>
              <w:keepLines/>
              <w:rPr>
                <w:b/>
              </w:rPr>
            </w:pPr>
          </w:p>
          <w:p w14:paraId="03AAC61F" w14:textId="3CF7C895" w:rsidR="00CE4523" w:rsidRPr="00A2415A" w:rsidRDefault="00CE4523" w:rsidP="00CE4523">
            <w:pPr>
              <w:keepLines/>
              <w:rPr>
                <w:b/>
              </w:rPr>
            </w:pPr>
            <w:r w:rsidRPr="00A2415A">
              <w:rPr>
                <w:b/>
              </w:rPr>
              <w:t>Subtotal, Steam turbine (sum 30-36)</w:t>
            </w:r>
          </w:p>
        </w:tc>
        <w:tc>
          <w:tcPr>
            <w:tcW w:w="2340" w:type="dxa"/>
            <w:gridSpan w:val="2"/>
            <w:tcBorders>
              <w:top w:val="single" w:sz="6" w:space="0" w:color="auto"/>
              <w:bottom w:val="single" w:sz="6" w:space="0" w:color="auto"/>
            </w:tcBorders>
            <w:vAlign w:val="bottom"/>
          </w:tcPr>
          <w:p w14:paraId="497F3C23" w14:textId="78928B4C" w:rsidR="00CE4523" w:rsidRPr="00A2415A" w:rsidRDefault="00CE4523" w:rsidP="0035428F">
            <w:pPr>
              <w:keepLines/>
              <w:jc w:val="right"/>
              <w:rPr>
                <w:b/>
              </w:rPr>
            </w:pPr>
            <w:r w:rsidRPr="00A2415A">
              <w:rPr>
                <w:b/>
              </w:rPr>
              <w:t>CZK</w:t>
            </w:r>
          </w:p>
        </w:tc>
      </w:tr>
      <w:tr w:rsidR="00F22B73" w:rsidRPr="00A2415A" w14:paraId="4BAC14F9" w14:textId="77777777" w:rsidTr="00593550">
        <w:tc>
          <w:tcPr>
            <w:tcW w:w="966" w:type="dxa"/>
            <w:gridSpan w:val="2"/>
          </w:tcPr>
          <w:p w14:paraId="2EB96AD2" w14:textId="7052D866" w:rsidR="00F22B73" w:rsidRPr="00A2415A" w:rsidRDefault="00F22B73" w:rsidP="00593550">
            <w:pPr>
              <w:keepLines/>
              <w:rPr>
                <w:b/>
              </w:rPr>
            </w:pPr>
            <w:r w:rsidRPr="00A2415A">
              <w:br w:type="page"/>
            </w:r>
            <w:r w:rsidRPr="00A2415A">
              <w:tab/>
            </w:r>
          </w:p>
        </w:tc>
        <w:tc>
          <w:tcPr>
            <w:tcW w:w="5945" w:type="dxa"/>
            <w:gridSpan w:val="2"/>
            <w:tcBorders>
              <w:bottom w:val="single" w:sz="6" w:space="0" w:color="auto"/>
            </w:tcBorders>
          </w:tcPr>
          <w:p w14:paraId="1A43B689" w14:textId="34F6EBEC" w:rsidR="00F22B73" w:rsidRPr="00A2415A" w:rsidRDefault="00F22B73" w:rsidP="00593550">
            <w:pPr>
              <w:keepLines/>
              <w:rPr>
                <w:b/>
                <w:spacing w:val="-3"/>
              </w:rPr>
            </w:pPr>
            <w:r w:rsidRPr="00A2415A">
              <w:rPr>
                <w:b/>
                <w:spacing w:val="-3"/>
                <w:sz w:val="20"/>
                <w:szCs w:val="20"/>
              </w:rPr>
              <w:t xml:space="preserve">Balance of plant </w:t>
            </w:r>
          </w:p>
        </w:tc>
        <w:tc>
          <w:tcPr>
            <w:tcW w:w="2016" w:type="dxa"/>
            <w:vAlign w:val="bottom"/>
          </w:tcPr>
          <w:p w14:paraId="32BE5ABF" w14:textId="77777777" w:rsidR="00F22B73" w:rsidRPr="00A2415A" w:rsidRDefault="00F22B73" w:rsidP="00593550">
            <w:pPr>
              <w:keepLines/>
              <w:rPr>
                <w:b/>
              </w:rPr>
            </w:pPr>
          </w:p>
        </w:tc>
      </w:tr>
      <w:tr w:rsidR="00F22B73" w:rsidRPr="00A2415A" w14:paraId="49BBDDFF" w14:textId="77777777" w:rsidTr="00593550">
        <w:tc>
          <w:tcPr>
            <w:tcW w:w="966" w:type="dxa"/>
            <w:gridSpan w:val="2"/>
          </w:tcPr>
          <w:p w14:paraId="23AD6827" w14:textId="77777777" w:rsidR="00F22B73" w:rsidRPr="00A2415A" w:rsidRDefault="00F22B73" w:rsidP="00593550">
            <w:pPr>
              <w:keepLines/>
            </w:pPr>
            <w:r w:rsidRPr="00A2415A">
              <w:t>40</w:t>
            </w:r>
          </w:p>
        </w:tc>
        <w:tc>
          <w:tcPr>
            <w:tcW w:w="5945" w:type="dxa"/>
            <w:gridSpan w:val="2"/>
          </w:tcPr>
          <w:p w14:paraId="4E8175E3" w14:textId="77777777" w:rsidR="00F22B73" w:rsidRPr="00A2415A" w:rsidRDefault="00F22B73" w:rsidP="00593550">
            <w:pPr>
              <w:keepLines/>
            </w:pPr>
            <w:r w:rsidRPr="00A2415A">
              <w:t>Complete condensate system including:</w:t>
            </w:r>
          </w:p>
          <w:p w14:paraId="57945783" w14:textId="77777777" w:rsidR="00F22B73" w:rsidRPr="00A2415A" w:rsidRDefault="00F22B73" w:rsidP="00F22B73">
            <w:pPr>
              <w:widowControl w:val="0"/>
              <w:numPr>
                <w:ilvl w:val="0"/>
                <w:numId w:val="37"/>
              </w:numPr>
              <w:tabs>
                <w:tab w:val="left" w:pos="360"/>
              </w:tabs>
              <w:spacing w:line="280" w:lineRule="atLeast"/>
            </w:pPr>
            <w:r w:rsidRPr="00A2415A">
              <w:t>Condensate piping from district heating condensers and condensate pumps.</w:t>
            </w:r>
          </w:p>
          <w:p w14:paraId="70EE1274" w14:textId="4EB82092" w:rsidR="00F22B73" w:rsidRPr="00A2415A" w:rsidRDefault="00593550" w:rsidP="00F22B73">
            <w:pPr>
              <w:widowControl w:val="0"/>
              <w:numPr>
                <w:ilvl w:val="0"/>
                <w:numId w:val="37"/>
              </w:numPr>
              <w:tabs>
                <w:tab w:val="left" w:pos="360"/>
              </w:tabs>
              <w:spacing w:line="280" w:lineRule="atLeast"/>
            </w:pPr>
            <w:r w:rsidRPr="00A2415A">
              <w:t>C</w:t>
            </w:r>
            <w:r w:rsidR="00F22B73" w:rsidRPr="00A2415A">
              <w:t xml:space="preserve">omplete condensate pumps </w:t>
            </w:r>
            <w:proofErr w:type="gramStart"/>
            <w:r w:rsidR="00F22B73" w:rsidRPr="00A2415A">
              <w:t>sets</w:t>
            </w:r>
            <w:proofErr w:type="gramEnd"/>
            <w:r w:rsidR="00F22B73" w:rsidRPr="00A2415A">
              <w:t xml:space="preserve"> each with a capacity of 2 x 100% for each condenser, including all necessary pipes and valves</w:t>
            </w:r>
            <w:r w:rsidR="006C7D0F" w:rsidRPr="00A2415A">
              <w:t xml:space="preserve"> including instrumentation</w:t>
            </w:r>
            <w:r w:rsidR="00F22B73" w:rsidRPr="00A2415A">
              <w:t xml:space="preserve"> for pumping the condensate from the condensers to the de-aerator/feed water tanks.</w:t>
            </w:r>
          </w:p>
          <w:p w14:paraId="7846F27C" w14:textId="77777777" w:rsidR="00F22B73" w:rsidRPr="00A2415A" w:rsidRDefault="00F22B73" w:rsidP="00F22B73">
            <w:pPr>
              <w:widowControl w:val="0"/>
              <w:numPr>
                <w:ilvl w:val="0"/>
                <w:numId w:val="37"/>
              </w:numPr>
              <w:tabs>
                <w:tab w:val="left" w:pos="360"/>
              </w:tabs>
              <w:spacing w:line="280" w:lineRule="atLeast"/>
            </w:pPr>
            <w:r w:rsidRPr="00A2415A">
              <w:t>Condensate control valves for all operation modes.</w:t>
            </w:r>
          </w:p>
        </w:tc>
        <w:tc>
          <w:tcPr>
            <w:tcW w:w="2016" w:type="dxa"/>
            <w:tcBorders>
              <w:bottom w:val="single" w:sz="4" w:space="0" w:color="auto"/>
            </w:tcBorders>
            <w:vAlign w:val="bottom"/>
          </w:tcPr>
          <w:p w14:paraId="54D1731C" w14:textId="77777777" w:rsidR="00F22B73" w:rsidRPr="00A2415A" w:rsidRDefault="00F22B73" w:rsidP="0035428F">
            <w:pPr>
              <w:keepLines/>
              <w:jc w:val="right"/>
            </w:pPr>
          </w:p>
          <w:p w14:paraId="0239E0F4" w14:textId="77777777" w:rsidR="00F22B73" w:rsidRPr="00A2415A" w:rsidRDefault="00F22B73" w:rsidP="0035428F">
            <w:pPr>
              <w:keepLines/>
              <w:jc w:val="right"/>
            </w:pPr>
          </w:p>
          <w:p w14:paraId="017793B6" w14:textId="77777777" w:rsidR="00F22B73" w:rsidRPr="00A2415A" w:rsidRDefault="00F22B73" w:rsidP="0035428F">
            <w:pPr>
              <w:keepLines/>
              <w:jc w:val="right"/>
            </w:pPr>
          </w:p>
          <w:p w14:paraId="636A60E5" w14:textId="77777777" w:rsidR="00F22B73" w:rsidRPr="00A2415A" w:rsidRDefault="00F22B73" w:rsidP="0035428F">
            <w:pPr>
              <w:keepLines/>
              <w:jc w:val="right"/>
            </w:pPr>
          </w:p>
          <w:p w14:paraId="03140F60" w14:textId="77777777" w:rsidR="00F22B73" w:rsidRPr="00A2415A" w:rsidRDefault="00F22B73" w:rsidP="0035428F">
            <w:pPr>
              <w:keepLines/>
              <w:jc w:val="right"/>
            </w:pPr>
          </w:p>
          <w:p w14:paraId="339E829C" w14:textId="77777777" w:rsidR="00F22B73" w:rsidRPr="00A2415A" w:rsidRDefault="00F22B73" w:rsidP="0035428F">
            <w:pPr>
              <w:keepLines/>
              <w:jc w:val="right"/>
            </w:pPr>
          </w:p>
          <w:p w14:paraId="63055F02" w14:textId="77777777" w:rsidR="00F22B73" w:rsidRPr="00A2415A" w:rsidRDefault="00F22B73" w:rsidP="0035428F">
            <w:pPr>
              <w:keepLines/>
              <w:jc w:val="right"/>
            </w:pPr>
          </w:p>
          <w:p w14:paraId="601AB361" w14:textId="77777777" w:rsidR="00F22B73" w:rsidRPr="00A2415A" w:rsidRDefault="00F22B73" w:rsidP="0035428F">
            <w:pPr>
              <w:keepLines/>
              <w:jc w:val="right"/>
            </w:pPr>
          </w:p>
          <w:p w14:paraId="7B608067" w14:textId="77777777" w:rsidR="00F22B73" w:rsidRPr="00A2415A" w:rsidRDefault="00F22B73" w:rsidP="0035428F">
            <w:pPr>
              <w:keepLines/>
              <w:jc w:val="right"/>
            </w:pPr>
          </w:p>
          <w:p w14:paraId="402AEC66" w14:textId="28F6D82C" w:rsidR="00F22B73" w:rsidRPr="00A2415A" w:rsidRDefault="00026E39" w:rsidP="0035428F">
            <w:pPr>
              <w:keepLines/>
              <w:jc w:val="right"/>
            </w:pPr>
            <w:r w:rsidRPr="00A2415A">
              <w:t>CZK</w:t>
            </w:r>
          </w:p>
        </w:tc>
      </w:tr>
      <w:tr w:rsidR="00F22B73" w:rsidRPr="00A2415A" w14:paraId="57D45821" w14:textId="77777777" w:rsidTr="00593550">
        <w:tc>
          <w:tcPr>
            <w:tcW w:w="966" w:type="dxa"/>
            <w:gridSpan w:val="2"/>
          </w:tcPr>
          <w:p w14:paraId="47404A6A" w14:textId="77777777" w:rsidR="00F22B73" w:rsidRPr="00A2415A" w:rsidRDefault="00F22B73" w:rsidP="00593550">
            <w:pPr>
              <w:keepLines/>
            </w:pPr>
            <w:r w:rsidRPr="00A2415A">
              <w:t>41</w:t>
            </w:r>
          </w:p>
        </w:tc>
        <w:tc>
          <w:tcPr>
            <w:tcW w:w="5945" w:type="dxa"/>
            <w:gridSpan w:val="2"/>
          </w:tcPr>
          <w:p w14:paraId="0873A8FE" w14:textId="77777777" w:rsidR="00F22B73" w:rsidRPr="00A2415A" w:rsidRDefault="00F22B73" w:rsidP="00593550">
            <w:pPr>
              <w:keepLines/>
              <w:rPr>
                <w:spacing w:val="-3"/>
              </w:rPr>
            </w:pPr>
            <w:r w:rsidRPr="00A2415A">
              <w:rPr>
                <w:spacing w:val="-3"/>
              </w:rPr>
              <w:t>HP water injection system for the turbine bypass station including control and shut</w:t>
            </w:r>
            <w:r w:rsidRPr="00A2415A">
              <w:rPr>
                <w:spacing w:val="-3"/>
              </w:rPr>
              <w:noBreakHyphen/>
              <w:t>off valves, screener etc.</w:t>
            </w:r>
          </w:p>
        </w:tc>
        <w:tc>
          <w:tcPr>
            <w:tcW w:w="2016" w:type="dxa"/>
            <w:tcBorders>
              <w:bottom w:val="single" w:sz="4" w:space="0" w:color="auto"/>
            </w:tcBorders>
          </w:tcPr>
          <w:p w14:paraId="5826BBA3" w14:textId="77777777" w:rsidR="00F22B73" w:rsidRPr="00A2415A" w:rsidRDefault="00F22B73" w:rsidP="0035428F">
            <w:pPr>
              <w:keepLines/>
              <w:jc w:val="right"/>
            </w:pPr>
          </w:p>
          <w:p w14:paraId="60F9523A" w14:textId="20CFE9AD" w:rsidR="00F22B73" w:rsidRPr="00A2415A" w:rsidRDefault="00026E39" w:rsidP="0035428F">
            <w:pPr>
              <w:keepLines/>
              <w:jc w:val="right"/>
            </w:pPr>
            <w:r w:rsidRPr="00A2415A">
              <w:t>CZK</w:t>
            </w:r>
          </w:p>
        </w:tc>
      </w:tr>
      <w:tr w:rsidR="00F22B73" w:rsidRPr="00A2415A" w14:paraId="285C5389" w14:textId="77777777" w:rsidTr="00593550">
        <w:tc>
          <w:tcPr>
            <w:tcW w:w="966" w:type="dxa"/>
            <w:gridSpan w:val="2"/>
          </w:tcPr>
          <w:p w14:paraId="0845DAC2" w14:textId="77777777" w:rsidR="00F22B73" w:rsidRPr="00A2415A" w:rsidRDefault="00F22B73" w:rsidP="00593550">
            <w:pPr>
              <w:keepNext/>
              <w:keepLines/>
              <w:widowControl w:val="0"/>
            </w:pPr>
            <w:r w:rsidRPr="00A2415A">
              <w:t>42</w:t>
            </w:r>
          </w:p>
        </w:tc>
        <w:tc>
          <w:tcPr>
            <w:tcW w:w="5945" w:type="dxa"/>
            <w:gridSpan w:val="2"/>
          </w:tcPr>
          <w:p w14:paraId="7AE6061C" w14:textId="2DB861FD" w:rsidR="00F22B73" w:rsidRPr="00A2415A" w:rsidRDefault="00F22B73" w:rsidP="00593550">
            <w:pPr>
              <w:keepNext/>
              <w:keepLines/>
              <w:widowControl w:val="0"/>
              <w:tabs>
                <w:tab w:val="left" w:pos="360"/>
              </w:tabs>
              <w:rPr>
                <w:lang w:val="en-US"/>
              </w:rPr>
            </w:pPr>
            <w:r w:rsidRPr="00A2415A">
              <w:rPr>
                <w:szCs w:val="22"/>
                <w:lang w:val="en-US"/>
              </w:rPr>
              <w:t>Complete district heating condensers (also the by-pass condenser) with all necessary connections for steam, district heating and instrumentation.</w:t>
            </w:r>
          </w:p>
        </w:tc>
        <w:tc>
          <w:tcPr>
            <w:tcW w:w="2016" w:type="dxa"/>
            <w:tcBorders>
              <w:bottom w:val="single" w:sz="4" w:space="0" w:color="auto"/>
            </w:tcBorders>
            <w:vAlign w:val="bottom"/>
          </w:tcPr>
          <w:p w14:paraId="658564DE" w14:textId="77777777" w:rsidR="00F22B73" w:rsidRPr="00A2415A" w:rsidRDefault="00F22B73" w:rsidP="0035428F">
            <w:pPr>
              <w:keepNext/>
              <w:keepLines/>
              <w:widowControl w:val="0"/>
              <w:jc w:val="right"/>
              <w:rPr>
                <w:lang w:val="en-US"/>
              </w:rPr>
            </w:pPr>
          </w:p>
          <w:p w14:paraId="497B8CDD" w14:textId="77777777" w:rsidR="00F22B73" w:rsidRPr="00A2415A" w:rsidRDefault="00F22B73" w:rsidP="0035428F">
            <w:pPr>
              <w:keepNext/>
              <w:keepLines/>
              <w:widowControl w:val="0"/>
              <w:jc w:val="right"/>
            </w:pPr>
          </w:p>
          <w:p w14:paraId="23D7C990" w14:textId="63445595" w:rsidR="00F22B73" w:rsidRPr="00A2415A" w:rsidRDefault="00026E39" w:rsidP="0035428F">
            <w:pPr>
              <w:keepNext/>
              <w:keepLines/>
              <w:widowControl w:val="0"/>
              <w:jc w:val="right"/>
            </w:pPr>
            <w:r w:rsidRPr="00A2415A">
              <w:t>CZK</w:t>
            </w:r>
          </w:p>
        </w:tc>
      </w:tr>
      <w:tr w:rsidR="00F22B73" w:rsidRPr="00A2415A" w14:paraId="24DB0EA5" w14:textId="77777777" w:rsidTr="00593550">
        <w:trPr>
          <w:trHeight w:val="457"/>
        </w:trPr>
        <w:tc>
          <w:tcPr>
            <w:tcW w:w="966" w:type="dxa"/>
            <w:gridSpan w:val="2"/>
          </w:tcPr>
          <w:p w14:paraId="2070F611" w14:textId="77777777" w:rsidR="00F22B73" w:rsidRPr="00A2415A" w:rsidRDefault="00F22B73" w:rsidP="00593550">
            <w:pPr>
              <w:keepNext/>
              <w:keepLines/>
              <w:widowControl w:val="0"/>
              <w:rPr>
                <w:b/>
              </w:rPr>
            </w:pPr>
          </w:p>
          <w:p w14:paraId="289CB674" w14:textId="1593F9C9" w:rsidR="00F22B73" w:rsidRPr="00A2415A" w:rsidRDefault="00F22B73" w:rsidP="00593550">
            <w:pPr>
              <w:keepNext/>
              <w:keepLines/>
              <w:widowControl w:val="0"/>
              <w:rPr>
                <w:b/>
              </w:rPr>
            </w:pPr>
            <w:r w:rsidRPr="00A2415A">
              <w:rPr>
                <w:b/>
              </w:rPr>
              <w:t>4</w:t>
            </w:r>
            <w:r w:rsidR="00593550" w:rsidRPr="00A2415A">
              <w:rPr>
                <w:b/>
              </w:rPr>
              <w:t>3</w:t>
            </w:r>
          </w:p>
        </w:tc>
        <w:tc>
          <w:tcPr>
            <w:tcW w:w="5945" w:type="dxa"/>
            <w:gridSpan w:val="2"/>
          </w:tcPr>
          <w:p w14:paraId="1F105689" w14:textId="77777777" w:rsidR="00F22B73" w:rsidRPr="00A2415A" w:rsidRDefault="00F22B73" w:rsidP="00593550">
            <w:pPr>
              <w:keepNext/>
              <w:keepLines/>
              <w:widowControl w:val="0"/>
              <w:tabs>
                <w:tab w:val="left" w:pos="360"/>
              </w:tabs>
              <w:rPr>
                <w:b/>
                <w:lang w:val="en-US"/>
              </w:rPr>
            </w:pPr>
          </w:p>
          <w:p w14:paraId="50D489CE" w14:textId="30D04189" w:rsidR="00F22B73" w:rsidRPr="00A2415A" w:rsidRDefault="00F22B73" w:rsidP="00593550">
            <w:pPr>
              <w:keepNext/>
              <w:keepLines/>
              <w:widowControl w:val="0"/>
              <w:tabs>
                <w:tab w:val="left" w:pos="360"/>
              </w:tabs>
              <w:rPr>
                <w:b/>
                <w:lang w:val="en-US"/>
              </w:rPr>
            </w:pPr>
            <w:r w:rsidRPr="00A2415A">
              <w:rPr>
                <w:b/>
                <w:szCs w:val="22"/>
                <w:lang w:val="en-US"/>
              </w:rPr>
              <w:t>Subtotal, Balance of plant</w:t>
            </w:r>
            <w:r w:rsidR="00CE4523" w:rsidRPr="00A2415A">
              <w:rPr>
                <w:b/>
                <w:szCs w:val="22"/>
                <w:lang w:val="en-US"/>
              </w:rPr>
              <w:t xml:space="preserve"> </w:t>
            </w:r>
            <w:r w:rsidR="00CE4523" w:rsidRPr="00A2415A">
              <w:rPr>
                <w:b/>
              </w:rPr>
              <w:t>(sum 40-42)</w:t>
            </w:r>
          </w:p>
        </w:tc>
        <w:tc>
          <w:tcPr>
            <w:tcW w:w="2016" w:type="dxa"/>
            <w:tcBorders>
              <w:bottom w:val="single" w:sz="4" w:space="0" w:color="auto"/>
            </w:tcBorders>
            <w:vAlign w:val="bottom"/>
          </w:tcPr>
          <w:p w14:paraId="04B77AFB" w14:textId="77777777" w:rsidR="00F22B73" w:rsidRPr="00A2415A" w:rsidRDefault="00F22B73" w:rsidP="0035428F">
            <w:pPr>
              <w:keepNext/>
              <w:keepLines/>
              <w:widowControl w:val="0"/>
              <w:jc w:val="right"/>
              <w:rPr>
                <w:b/>
                <w:lang w:val="en-US"/>
              </w:rPr>
            </w:pPr>
          </w:p>
          <w:p w14:paraId="0DF5AC2E" w14:textId="4F9416C3" w:rsidR="00F22B73" w:rsidRPr="00A2415A" w:rsidRDefault="00026E39" w:rsidP="0035428F">
            <w:pPr>
              <w:keepNext/>
              <w:keepLines/>
              <w:widowControl w:val="0"/>
              <w:jc w:val="right"/>
              <w:rPr>
                <w:b/>
                <w:lang w:val="en-US"/>
              </w:rPr>
            </w:pPr>
            <w:r w:rsidRPr="00A2415A">
              <w:rPr>
                <w:b/>
                <w:lang w:val="en-US"/>
              </w:rPr>
              <w:t>CZK</w:t>
            </w:r>
          </w:p>
        </w:tc>
      </w:tr>
    </w:tbl>
    <w:p w14:paraId="02CD90AF" w14:textId="3357221E" w:rsidR="00F22B73" w:rsidRPr="00A2415A" w:rsidRDefault="00F22B73" w:rsidP="00F22B73">
      <w:pPr>
        <w:pStyle w:val="Zkladntext"/>
        <w:spacing w:after="0"/>
      </w:pPr>
    </w:p>
    <w:p w14:paraId="30C4A421" w14:textId="77777777" w:rsidR="00CE4523" w:rsidRPr="00A2415A" w:rsidRDefault="00CE4523" w:rsidP="00F22B73">
      <w:pPr>
        <w:pStyle w:val="Zkladntext"/>
        <w:spacing w:after="0"/>
      </w:pPr>
    </w:p>
    <w:tbl>
      <w:tblPr>
        <w:tblW w:w="8927" w:type="dxa"/>
        <w:tblLayout w:type="fixed"/>
        <w:tblCellMar>
          <w:left w:w="107" w:type="dxa"/>
          <w:right w:w="107" w:type="dxa"/>
        </w:tblCellMar>
        <w:tblLook w:val="0000" w:firstRow="0" w:lastRow="0" w:firstColumn="0" w:lastColumn="0" w:noHBand="0" w:noVBand="0"/>
      </w:tblPr>
      <w:tblGrid>
        <w:gridCol w:w="966"/>
        <w:gridCol w:w="5945"/>
        <w:gridCol w:w="2016"/>
      </w:tblGrid>
      <w:tr w:rsidR="00CE4523" w:rsidRPr="00A2415A" w14:paraId="0D424725" w14:textId="77777777" w:rsidTr="00832934">
        <w:tc>
          <w:tcPr>
            <w:tcW w:w="966" w:type="dxa"/>
          </w:tcPr>
          <w:p w14:paraId="2BC5044D" w14:textId="77777777" w:rsidR="00CE4523" w:rsidRPr="00A2415A" w:rsidRDefault="00CE4523" w:rsidP="00832934">
            <w:pPr>
              <w:keepLines/>
              <w:rPr>
                <w:b/>
              </w:rPr>
            </w:pPr>
            <w:r w:rsidRPr="00A2415A">
              <w:tab/>
            </w:r>
          </w:p>
        </w:tc>
        <w:tc>
          <w:tcPr>
            <w:tcW w:w="5945" w:type="dxa"/>
            <w:tcBorders>
              <w:bottom w:val="single" w:sz="6" w:space="0" w:color="auto"/>
            </w:tcBorders>
          </w:tcPr>
          <w:p w14:paraId="4042B9B1" w14:textId="1374E875" w:rsidR="00CE4523" w:rsidRPr="00A2415A" w:rsidRDefault="00CE4523" w:rsidP="00832934">
            <w:pPr>
              <w:keepLines/>
              <w:rPr>
                <w:b/>
                <w:spacing w:val="-3"/>
              </w:rPr>
            </w:pPr>
            <w:r w:rsidRPr="00A2415A">
              <w:rPr>
                <w:b/>
                <w:sz w:val="20"/>
                <w:szCs w:val="20"/>
              </w:rPr>
              <w:t xml:space="preserve">District heating system </w:t>
            </w:r>
          </w:p>
        </w:tc>
        <w:tc>
          <w:tcPr>
            <w:tcW w:w="2016" w:type="dxa"/>
            <w:vAlign w:val="bottom"/>
          </w:tcPr>
          <w:p w14:paraId="5ADA8C39" w14:textId="77777777" w:rsidR="00CE4523" w:rsidRPr="00A2415A" w:rsidRDefault="00CE4523" w:rsidP="00832934">
            <w:pPr>
              <w:keepLines/>
              <w:rPr>
                <w:b/>
              </w:rPr>
            </w:pPr>
          </w:p>
        </w:tc>
      </w:tr>
      <w:tr w:rsidR="00CE4523" w:rsidRPr="00A2415A" w14:paraId="49D44FDC" w14:textId="77777777" w:rsidTr="00832934">
        <w:tc>
          <w:tcPr>
            <w:tcW w:w="966" w:type="dxa"/>
          </w:tcPr>
          <w:p w14:paraId="42B00127" w14:textId="77777777" w:rsidR="00CE4523" w:rsidRPr="00A2415A" w:rsidRDefault="00CE4523" w:rsidP="00832934">
            <w:pPr>
              <w:keepLines/>
            </w:pPr>
            <w:r w:rsidRPr="00A2415A">
              <w:t>50</w:t>
            </w:r>
          </w:p>
        </w:tc>
        <w:tc>
          <w:tcPr>
            <w:tcW w:w="5945" w:type="dxa"/>
          </w:tcPr>
          <w:p w14:paraId="7528FD2C" w14:textId="3EF48B22" w:rsidR="00CE4523" w:rsidRPr="00A2415A" w:rsidRDefault="00CE4523" w:rsidP="00832934">
            <w:pPr>
              <w:keepLines/>
            </w:pPr>
            <w:r w:rsidRPr="00A2415A">
              <w:t>Complete district heating system:</w:t>
            </w:r>
          </w:p>
          <w:p w14:paraId="41F79276" w14:textId="38C6450F" w:rsidR="009108F2" w:rsidRDefault="00020F05" w:rsidP="009108F2">
            <w:pPr>
              <w:pStyle w:val="Odstavecseseznamem"/>
              <w:numPr>
                <w:ilvl w:val="0"/>
                <w:numId w:val="44"/>
              </w:numPr>
              <w:ind w:left="344"/>
            </w:pPr>
            <w:ins w:id="97" w:author="Pavel Slezák" w:date="2024-06-21T08:54:00Z" w16du:dateUtc="2024-06-21T06:54:00Z">
              <w:r>
                <w:t>.</w:t>
              </w:r>
            </w:ins>
            <w:r w:rsidR="009108F2">
              <w:t xml:space="preserve"> Modifications of the existing HVS in order to connect the existing system and the new heating water system, including pipes, fittings, pumps, installation, insulation, etc.</w:t>
            </w:r>
          </w:p>
          <w:p w14:paraId="4085702E" w14:textId="17F623CD" w:rsidR="00CE4523" w:rsidRPr="00A2415A" w:rsidRDefault="00DF6BAA" w:rsidP="00DF6BAA">
            <w:pPr>
              <w:widowControl w:val="0"/>
              <w:numPr>
                <w:ilvl w:val="0"/>
                <w:numId w:val="37"/>
              </w:numPr>
              <w:tabs>
                <w:tab w:val="left" w:pos="360"/>
              </w:tabs>
              <w:spacing w:line="280" w:lineRule="atLeast"/>
            </w:pPr>
            <w:r w:rsidRPr="00A2415A">
              <w:t>Forward and return DH pipeline from DH condenser to the existing DH station including ground works, lay down, pipe bridges etc.</w:t>
            </w:r>
          </w:p>
          <w:p w14:paraId="05CC0149" w14:textId="4BE9B3B9" w:rsidR="00DF6BAA" w:rsidRPr="00A2415A" w:rsidRDefault="00DF6BAA" w:rsidP="00DF6BAA">
            <w:pPr>
              <w:pStyle w:val="Odstavecseseznamem"/>
              <w:numPr>
                <w:ilvl w:val="0"/>
                <w:numId w:val="37"/>
              </w:numPr>
            </w:pPr>
            <w:r w:rsidRPr="00A2415A">
              <w:t>Reserve pressure maintenance system and DH control</w:t>
            </w:r>
          </w:p>
          <w:p w14:paraId="45E7A019" w14:textId="77777777" w:rsidR="00DF6BAA" w:rsidRPr="00A2415A" w:rsidRDefault="00DF6BAA" w:rsidP="00DF6BAA">
            <w:pPr>
              <w:pStyle w:val="Odstavecseseznamem"/>
              <w:widowControl w:val="0"/>
              <w:numPr>
                <w:ilvl w:val="0"/>
                <w:numId w:val="37"/>
              </w:numPr>
            </w:pPr>
            <w:r w:rsidRPr="00A2415A">
              <w:t xml:space="preserve">DH energy meter installations at all heat production units </w:t>
            </w:r>
            <w:r w:rsidRPr="00A2415A">
              <w:lastRenderedPageBreak/>
              <w:t>and all heat consumption units</w:t>
            </w:r>
          </w:p>
          <w:p w14:paraId="7D8C8E9D" w14:textId="77777777" w:rsidR="00DF6BAA" w:rsidRPr="00A2415A" w:rsidRDefault="00DF6BAA" w:rsidP="00DF6BAA">
            <w:pPr>
              <w:pStyle w:val="Odstavecseseznamem"/>
              <w:widowControl w:val="0"/>
              <w:numPr>
                <w:ilvl w:val="0"/>
                <w:numId w:val="37"/>
              </w:numPr>
            </w:pPr>
            <w:r w:rsidRPr="00A2415A">
              <w:t>All necessary piping, pipe supports, insulation, valves, instrumentation, venting and drainage equipment</w:t>
            </w:r>
          </w:p>
          <w:p w14:paraId="339B2383" w14:textId="503E3538" w:rsidR="00CE4523" w:rsidRPr="00A2415A" w:rsidRDefault="00CE4523" w:rsidP="00DF6BAA">
            <w:pPr>
              <w:pStyle w:val="Odstavecseseznamem"/>
              <w:widowControl w:val="0"/>
              <w:ind w:left="283"/>
            </w:pPr>
          </w:p>
        </w:tc>
        <w:tc>
          <w:tcPr>
            <w:tcW w:w="2016" w:type="dxa"/>
            <w:tcBorders>
              <w:bottom w:val="single" w:sz="4" w:space="0" w:color="auto"/>
            </w:tcBorders>
            <w:vAlign w:val="bottom"/>
          </w:tcPr>
          <w:p w14:paraId="61AE1E1F" w14:textId="77777777" w:rsidR="00CE4523" w:rsidRPr="00A2415A" w:rsidRDefault="00CE4523" w:rsidP="0035428F">
            <w:pPr>
              <w:keepLines/>
              <w:jc w:val="right"/>
            </w:pPr>
          </w:p>
          <w:p w14:paraId="6FC67AAD" w14:textId="77777777" w:rsidR="00CE4523" w:rsidRPr="00A2415A" w:rsidRDefault="00CE4523" w:rsidP="0035428F">
            <w:pPr>
              <w:keepLines/>
              <w:jc w:val="right"/>
            </w:pPr>
          </w:p>
          <w:p w14:paraId="2C5D42DF" w14:textId="77777777" w:rsidR="00CE4523" w:rsidRPr="00A2415A" w:rsidRDefault="00CE4523" w:rsidP="0035428F">
            <w:pPr>
              <w:keepLines/>
              <w:jc w:val="right"/>
            </w:pPr>
          </w:p>
          <w:p w14:paraId="10DB40F4" w14:textId="77777777" w:rsidR="00CE4523" w:rsidRPr="00A2415A" w:rsidRDefault="00CE4523" w:rsidP="0035428F">
            <w:pPr>
              <w:keepLines/>
              <w:jc w:val="right"/>
            </w:pPr>
          </w:p>
          <w:p w14:paraId="46577F3F" w14:textId="77777777" w:rsidR="00CE4523" w:rsidRPr="00A2415A" w:rsidRDefault="00CE4523" w:rsidP="0035428F">
            <w:pPr>
              <w:keepLines/>
              <w:jc w:val="right"/>
            </w:pPr>
          </w:p>
          <w:p w14:paraId="25B96CFA" w14:textId="77777777" w:rsidR="00CE4523" w:rsidRPr="00A2415A" w:rsidRDefault="00CE4523" w:rsidP="0035428F">
            <w:pPr>
              <w:keepLines/>
              <w:jc w:val="right"/>
            </w:pPr>
          </w:p>
          <w:p w14:paraId="55968B89" w14:textId="77777777" w:rsidR="00CE4523" w:rsidRPr="00A2415A" w:rsidRDefault="00CE4523" w:rsidP="0035428F">
            <w:pPr>
              <w:keepLines/>
              <w:jc w:val="right"/>
            </w:pPr>
          </w:p>
          <w:p w14:paraId="0B73E303" w14:textId="77777777" w:rsidR="00CE4523" w:rsidRPr="00A2415A" w:rsidRDefault="00CE4523" w:rsidP="0035428F">
            <w:pPr>
              <w:keepLines/>
              <w:jc w:val="right"/>
            </w:pPr>
          </w:p>
          <w:p w14:paraId="77D88E34" w14:textId="632E7E9B" w:rsidR="00CE4523" w:rsidRPr="00A2415A" w:rsidRDefault="00DF6BAA" w:rsidP="0035428F">
            <w:pPr>
              <w:keepLines/>
              <w:jc w:val="right"/>
            </w:pPr>
            <w:r w:rsidRPr="00A2415A">
              <w:t>CZK</w:t>
            </w:r>
          </w:p>
        </w:tc>
      </w:tr>
      <w:tr w:rsidR="00CE4523" w:rsidRPr="00A2415A" w14:paraId="36689A3D" w14:textId="77777777" w:rsidTr="00832934">
        <w:tc>
          <w:tcPr>
            <w:tcW w:w="966" w:type="dxa"/>
          </w:tcPr>
          <w:p w14:paraId="71088535" w14:textId="77777777" w:rsidR="00CE4523" w:rsidRPr="00A2415A" w:rsidRDefault="00CE4523" w:rsidP="00832934">
            <w:pPr>
              <w:keepLines/>
            </w:pPr>
          </w:p>
          <w:p w14:paraId="6EEB3DBC" w14:textId="77777777" w:rsidR="00CE4523" w:rsidRPr="00A2415A" w:rsidRDefault="00CE4523" w:rsidP="00832934">
            <w:pPr>
              <w:keepLines/>
            </w:pPr>
            <w:r w:rsidRPr="00A2415A">
              <w:t>51</w:t>
            </w:r>
          </w:p>
        </w:tc>
        <w:tc>
          <w:tcPr>
            <w:tcW w:w="5945" w:type="dxa"/>
          </w:tcPr>
          <w:p w14:paraId="51AC3C53" w14:textId="77777777" w:rsidR="00CE4523" w:rsidRPr="00A2415A" w:rsidRDefault="00CE4523" w:rsidP="00832934">
            <w:pPr>
              <w:keepLines/>
            </w:pPr>
          </w:p>
          <w:p w14:paraId="57930CB3" w14:textId="509CB42D" w:rsidR="00CE4523" w:rsidRPr="00A2415A" w:rsidRDefault="00DF6BAA" w:rsidP="00832934">
            <w:pPr>
              <w:keepLines/>
            </w:pPr>
            <w:r w:rsidRPr="00A2415A">
              <w:t>Summer coolers (dry coolers) including heat exchanger and circulation pumps</w:t>
            </w:r>
          </w:p>
          <w:p w14:paraId="00DCA56C" w14:textId="3DC7D294" w:rsidR="00DF6BAA" w:rsidRPr="00A2415A" w:rsidRDefault="00DF6BAA" w:rsidP="00DF6BAA">
            <w:pPr>
              <w:pStyle w:val="Odstavecseseznamem"/>
              <w:widowControl w:val="0"/>
              <w:numPr>
                <w:ilvl w:val="0"/>
                <w:numId w:val="42"/>
              </w:numPr>
            </w:pPr>
            <w:r w:rsidRPr="00A2415A">
              <w:t>All necessary piping, pipe supports, insulation, valves, instrumentation, venting and drainage equipment</w:t>
            </w:r>
            <w:r w:rsidR="005C0247" w:rsidRPr="00A2415A">
              <w:t xml:space="preserve"> and glycol filling.</w:t>
            </w:r>
          </w:p>
          <w:p w14:paraId="3F5B12FB" w14:textId="4DACFFC2" w:rsidR="00CE4523" w:rsidRPr="00A2415A" w:rsidRDefault="00CE4523" w:rsidP="00DF6BAA">
            <w:pPr>
              <w:pStyle w:val="Odstavecseseznamem"/>
              <w:keepLines/>
              <w:rPr>
                <w:spacing w:val="-3"/>
              </w:rPr>
            </w:pPr>
          </w:p>
        </w:tc>
        <w:tc>
          <w:tcPr>
            <w:tcW w:w="2016" w:type="dxa"/>
            <w:tcBorders>
              <w:bottom w:val="single" w:sz="4" w:space="0" w:color="auto"/>
            </w:tcBorders>
          </w:tcPr>
          <w:p w14:paraId="23F40CDD" w14:textId="77777777" w:rsidR="00CE4523" w:rsidRPr="00A2415A" w:rsidRDefault="00CE4523" w:rsidP="0035428F">
            <w:pPr>
              <w:keepLines/>
              <w:jc w:val="right"/>
            </w:pPr>
          </w:p>
          <w:p w14:paraId="649E406B" w14:textId="77777777" w:rsidR="00CE4523" w:rsidRPr="00A2415A" w:rsidRDefault="00CE4523" w:rsidP="0035428F">
            <w:pPr>
              <w:keepLines/>
              <w:jc w:val="right"/>
            </w:pPr>
          </w:p>
          <w:p w14:paraId="261A2350" w14:textId="77777777" w:rsidR="00CE4523" w:rsidRPr="00A2415A" w:rsidRDefault="00CE4523" w:rsidP="0035428F">
            <w:pPr>
              <w:keepLines/>
              <w:jc w:val="right"/>
            </w:pPr>
          </w:p>
          <w:p w14:paraId="53C970C1" w14:textId="77777777" w:rsidR="00CE4523" w:rsidRPr="00A2415A" w:rsidRDefault="00CE4523" w:rsidP="0035428F">
            <w:pPr>
              <w:keepLines/>
              <w:jc w:val="right"/>
            </w:pPr>
          </w:p>
          <w:p w14:paraId="71F77AE5" w14:textId="77777777" w:rsidR="00CE4523" w:rsidRPr="00A2415A" w:rsidRDefault="00CE4523" w:rsidP="0035428F">
            <w:pPr>
              <w:keepLines/>
              <w:jc w:val="right"/>
            </w:pPr>
          </w:p>
          <w:p w14:paraId="4E2A9EEA" w14:textId="77777777" w:rsidR="005C0247" w:rsidRPr="00A2415A" w:rsidRDefault="005C0247" w:rsidP="0035428F">
            <w:pPr>
              <w:keepLines/>
              <w:jc w:val="right"/>
            </w:pPr>
          </w:p>
          <w:p w14:paraId="3E329AC7" w14:textId="73318790" w:rsidR="00CE4523" w:rsidRPr="00A2415A" w:rsidRDefault="00DF6BAA" w:rsidP="0035428F">
            <w:pPr>
              <w:keepLines/>
              <w:jc w:val="right"/>
            </w:pPr>
            <w:r w:rsidRPr="00A2415A">
              <w:t>CZK</w:t>
            </w:r>
          </w:p>
        </w:tc>
      </w:tr>
      <w:tr w:rsidR="00CE4523" w:rsidRPr="00A2415A" w14:paraId="5D228444" w14:textId="77777777" w:rsidTr="00832934">
        <w:trPr>
          <w:trHeight w:val="457"/>
        </w:trPr>
        <w:tc>
          <w:tcPr>
            <w:tcW w:w="966" w:type="dxa"/>
          </w:tcPr>
          <w:p w14:paraId="65F1D6BF" w14:textId="77777777" w:rsidR="00CE4523" w:rsidRPr="00A2415A" w:rsidRDefault="00CE4523" w:rsidP="00832934">
            <w:pPr>
              <w:keepNext/>
              <w:keepLines/>
              <w:widowControl w:val="0"/>
              <w:rPr>
                <w:b/>
              </w:rPr>
            </w:pPr>
          </w:p>
          <w:p w14:paraId="09C84D42" w14:textId="3CD3EF72" w:rsidR="00CE4523" w:rsidRPr="00A2415A" w:rsidRDefault="00CE4523" w:rsidP="00832934">
            <w:pPr>
              <w:keepNext/>
              <w:keepLines/>
              <w:widowControl w:val="0"/>
              <w:rPr>
                <w:b/>
              </w:rPr>
            </w:pPr>
            <w:r w:rsidRPr="00A2415A">
              <w:rPr>
                <w:b/>
              </w:rPr>
              <w:t>5</w:t>
            </w:r>
            <w:r w:rsidR="00770054" w:rsidRPr="00A2415A">
              <w:rPr>
                <w:b/>
              </w:rPr>
              <w:t>2</w:t>
            </w:r>
          </w:p>
        </w:tc>
        <w:tc>
          <w:tcPr>
            <w:tcW w:w="5945" w:type="dxa"/>
          </w:tcPr>
          <w:p w14:paraId="644897B8" w14:textId="77777777" w:rsidR="00CE4523" w:rsidRPr="00A2415A" w:rsidRDefault="00CE4523" w:rsidP="00832934">
            <w:pPr>
              <w:keepNext/>
              <w:keepLines/>
              <w:widowControl w:val="0"/>
              <w:tabs>
                <w:tab w:val="left" w:pos="360"/>
              </w:tabs>
              <w:rPr>
                <w:b/>
                <w:lang w:val="en-US"/>
              </w:rPr>
            </w:pPr>
          </w:p>
          <w:p w14:paraId="4FF15744" w14:textId="0E50D6E6" w:rsidR="00CE4523" w:rsidRPr="00A2415A" w:rsidRDefault="00DF6BAA" w:rsidP="00832934">
            <w:pPr>
              <w:keepNext/>
              <w:keepLines/>
              <w:widowControl w:val="0"/>
              <w:tabs>
                <w:tab w:val="left" w:pos="360"/>
              </w:tabs>
              <w:rPr>
                <w:b/>
              </w:rPr>
            </w:pPr>
            <w:r w:rsidRPr="00A2415A">
              <w:rPr>
                <w:b/>
                <w:szCs w:val="22"/>
              </w:rPr>
              <w:t>Subtotal</w:t>
            </w:r>
            <w:r w:rsidR="00CE4523" w:rsidRPr="00A2415A">
              <w:rPr>
                <w:b/>
                <w:szCs w:val="22"/>
              </w:rPr>
              <w:t xml:space="preserve">, </w:t>
            </w:r>
            <w:r w:rsidRPr="00A2415A">
              <w:rPr>
                <w:b/>
                <w:szCs w:val="22"/>
              </w:rPr>
              <w:t>District heating system</w:t>
            </w:r>
            <w:r w:rsidR="00CE4523" w:rsidRPr="00A2415A">
              <w:rPr>
                <w:b/>
                <w:szCs w:val="22"/>
              </w:rPr>
              <w:t xml:space="preserve"> </w:t>
            </w:r>
            <w:r w:rsidR="00CE4523" w:rsidRPr="00A2415A">
              <w:rPr>
                <w:b/>
              </w:rPr>
              <w:t>(sum 50-51)</w:t>
            </w:r>
          </w:p>
        </w:tc>
        <w:tc>
          <w:tcPr>
            <w:tcW w:w="2016" w:type="dxa"/>
            <w:tcBorders>
              <w:bottom w:val="single" w:sz="4" w:space="0" w:color="auto"/>
            </w:tcBorders>
            <w:vAlign w:val="bottom"/>
          </w:tcPr>
          <w:p w14:paraId="78ADBB58" w14:textId="77777777" w:rsidR="00CE4523" w:rsidRPr="00A2415A" w:rsidRDefault="00CE4523" w:rsidP="0035428F">
            <w:pPr>
              <w:keepNext/>
              <w:keepLines/>
              <w:widowControl w:val="0"/>
              <w:jc w:val="right"/>
              <w:rPr>
                <w:b/>
                <w:lang w:val="en-US"/>
              </w:rPr>
            </w:pPr>
          </w:p>
          <w:p w14:paraId="3BF91189" w14:textId="2E8F1996" w:rsidR="00CE4523" w:rsidRPr="00A2415A" w:rsidRDefault="0035428F" w:rsidP="0035428F">
            <w:pPr>
              <w:keepNext/>
              <w:keepLines/>
              <w:widowControl w:val="0"/>
              <w:jc w:val="right"/>
              <w:rPr>
                <w:b/>
              </w:rPr>
            </w:pPr>
            <w:r w:rsidRPr="00A2415A">
              <w:rPr>
                <w:b/>
              </w:rPr>
              <w:t>CZK</w:t>
            </w:r>
          </w:p>
        </w:tc>
      </w:tr>
    </w:tbl>
    <w:p w14:paraId="23343AA8" w14:textId="364691FF" w:rsidR="00F22B73" w:rsidRPr="00A2415A" w:rsidRDefault="00F22B73" w:rsidP="00F22B73">
      <w:pPr>
        <w:pStyle w:val="Zkladntext"/>
        <w:spacing w:after="0"/>
      </w:pPr>
    </w:p>
    <w:p w14:paraId="4C5BACC4" w14:textId="77777777" w:rsidR="00DF6BAA" w:rsidRPr="00A2415A" w:rsidRDefault="00DF6BAA" w:rsidP="00F22B73">
      <w:pPr>
        <w:pStyle w:val="Zkladntext"/>
        <w:spacing w:after="0"/>
      </w:pPr>
    </w:p>
    <w:p w14:paraId="3ABC47E4" w14:textId="1AB4B018" w:rsidR="00CE4523" w:rsidRPr="00A2415A" w:rsidRDefault="00CE4523" w:rsidP="00F22B73">
      <w:pPr>
        <w:pStyle w:val="Zkladntext"/>
        <w:spacing w:after="0"/>
      </w:pPr>
    </w:p>
    <w:p w14:paraId="20D44843" w14:textId="7800093C" w:rsidR="005C0247" w:rsidRPr="00A2415A" w:rsidRDefault="005C0247" w:rsidP="00F22B73">
      <w:pPr>
        <w:pStyle w:val="Zkladntext"/>
        <w:spacing w:after="0"/>
      </w:pPr>
    </w:p>
    <w:p w14:paraId="346F440D" w14:textId="2920D19B" w:rsidR="005C0247" w:rsidRPr="00A2415A" w:rsidRDefault="005C0247" w:rsidP="00F22B73">
      <w:pPr>
        <w:pStyle w:val="Zkladntext"/>
        <w:spacing w:after="0"/>
      </w:pPr>
    </w:p>
    <w:p w14:paraId="6B15F54F" w14:textId="31468BFC" w:rsidR="005C0247" w:rsidRPr="00A2415A" w:rsidRDefault="005C0247" w:rsidP="00F22B73">
      <w:pPr>
        <w:pStyle w:val="Zkladntext"/>
        <w:spacing w:after="0"/>
      </w:pPr>
    </w:p>
    <w:p w14:paraId="7A75066E" w14:textId="5640B4B2" w:rsidR="005C0247" w:rsidRPr="00A2415A" w:rsidRDefault="005C0247" w:rsidP="00F22B73">
      <w:pPr>
        <w:pStyle w:val="Zkladntext"/>
        <w:spacing w:after="0"/>
      </w:pPr>
    </w:p>
    <w:p w14:paraId="0B60E8A2" w14:textId="13E9F54A" w:rsidR="005C0247" w:rsidRPr="00A2415A" w:rsidRDefault="005C0247" w:rsidP="00F22B73">
      <w:pPr>
        <w:pStyle w:val="Zkladntext"/>
        <w:spacing w:after="0"/>
      </w:pPr>
    </w:p>
    <w:p w14:paraId="1173C85D" w14:textId="55D39FC6" w:rsidR="005C0247" w:rsidRPr="00A2415A" w:rsidRDefault="005C0247" w:rsidP="00F22B73">
      <w:pPr>
        <w:pStyle w:val="Zkladntext"/>
        <w:spacing w:after="0"/>
      </w:pPr>
    </w:p>
    <w:p w14:paraId="32A54A45" w14:textId="18DF12ED" w:rsidR="005C0247" w:rsidRPr="00A2415A" w:rsidRDefault="005C0247" w:rsidP="00F22B73">
      <w:pPr>
        <w:pStyle w:val="Zkladntext"/>
        <w:spacing w:after="0"/>
      </w:pPr>
    </w:p>
    <w:p w14:paraId="40E5CA6A" w14:textId="77777777" w:rsidR="005C0247" w:rsidRPr="00A2415A" w:rsidRDefault="005C0247" w:rsidP="00F22B73">
      <w:pPr>
        <w:pStyle w:val="Zkladntext"/>
        <w:spacing w:after="0"/>
      </w:pPr>
    </w:p>
    <w:tbl>
      <w:tblPr>
        <w:tblW w:w="0" w:type="auto"/>
        <w:tblLayout w:type="fixed"/>
        <w:tblCellMar>
          <w:left w:w="107" w:type="dxa"/>
          <w:right w:w="107" w:type="dxa"/>
        </w:tblCellMar>
        <w:tblLook w:val="0000" w:firstRow="0" w:lastRow="0" w:firstColumn="0" w:lastColumn="0" w:noHBand="0" w:noVBand="0"/>
      </w:tblPr>
      <w:tblGrid>
        <w:gridCol w:w="930"/>
        <w:gridCol w:w="5981"/>
        <w:gridCol w:w="1985"/>
      </w:tblGrid>
      <w:tr w:rsidR="00F22B73" w:rsidRPr="00A2415A" w14:paraId="2D0071F0" w14:textId="77777777" w:rsidTr="00593550">
        <w:tc>
          <w:tcPr>
            <w:tcW w:w="930" w:type="dxa"/>
          </w:tcPr>
          <w:p w14:paraId="25BAF18A" w14:textId="77777777" w:rsidR="00F22B73" w:rsidRPr="00A2415A" w:rsidRDefault="00F22B73" w:rsidP="00593550">
            <w:pPr>
              <w:keepLines/>
              <w:rPr>
                <w:b/>
              </w:rPr>
            </w:pPr>
            <w:r w:rsidRPr="00A2415A">
              <w:rPr>
                <w:b/>
              </w:rPr>
              <w:br w:type="page"/>
            </w:r>
            <w:r w:rsidRPr="00A2415A">
              <w:rPr>
                <w:b/>
              </w:rPr>
              <w:br w:type="page"/>
            </w:r>
            <w:r w:rsidRPr="00A2415A">
              <w:rPr>
                <w:b/>
              </w:rPr>
              <w:br w:type="page"/>
            </w:r>
          </w:p>
        </w:tc>
        <w:tc>
          <w:tcPr>
            <w:tcW w:w="5981" w:type="dxa"/>
            <w:tcBorders>
              <w:bottom w:val="single" w:sz="4" w:space="0" w:color="auto"/>
            </w:tcBorders>
          </w:tcPr>
          <w:p w14:paraId="0FD0EF96" w14:textId="42BA662D" w:rsidR="00F22B73" w:rsidRPr="00A2415A" w:rsidRDefault="00F22B73" w:rsidP="00593550">
            <w:pPr>
              <w:keepLines/>
              <w:rPr>
                <w:b/>
                <w:spacing w:val="-3"/>
              </w:rPr>
            </w:pPr>
            <w:r w:rsidRPr="00A2415A">
              <w:rPr>
                <w:b/>
                <w:spacing w:val="-3"/>
                <w:sz w:val="20"/>
                <w:szCs w:val="20"/>
              </w:rPr>
              <w:t>Generator</w:t>
            </w:r>
            <w:r w:rsidR="00020F05">
              <w:rPr>
                <w:b/>
                <w:spacing w:val="-3"/>
                <w:sz w:val="20"/>
                <w:szCs w:val="20"/>
              </w:rPr>
              <w:t xml:space="preserve"> </w:t>
            </w:r>
            <w:r w:rsidR="00020F05">
              <w:rPr>
                <w:sz w:val="16"/>
                <w:szCs w:val="16"/>
              </w:rPr>
              <w:t>(selectable option for negotiation)</w:t>
            </w:r>
          </w:p>
        </w:tc>
        <w:tc>
          <w:tcPr>
            <w:tcW w:w="1985" w:type="dxa"/>
          </w:tcPr>
          <w:p w14:paraId="5D8406A9" w14:textId="77777777" w:rsidR="00F22B73" w:rsidRPr="00A2415A" w:rsidRDefault="00F22B73" w:rsidP="00593550">
            <w:pPr>
              <w:keepLines/>
              <w:rPr>
                <w:b/>
              </w:rPr>
            </w:pPr>
          </w:p>
        </w:tc>
      </w:tr>
      <w:tr w:rsidR="00DF6BAA" w:rsidRPr="00A2415A" w14:paraId="38ACE76A" w14:textId="77777777" w:rsidTr="00593550">
        <w:tc>
          <w:tcPr>
            <w:tcW w:w="930" w:type="dxa"/>
          </w:tcPr>
          <w:p w14:paraId="051FD749" w14:textId="7E11BD1E" w:rsidR="00DF6BAA" w:rsidRPr="00A2415A" w:rsidRDefault="00DF6BAA" w:rsidP="00DF6BAA">
            <w:pPr>
              <w:keepLines/>
            </w:pPr>
            <w:r w:rsidRPr="00A2415A">
              <w:t>60</w:t>
            </w:r>
          </w:p>
        </w:tc>
        <w:tc>
          <w:tcPr>
            <w:tcW w:w="5981" w:type="dxa"/>
            <w:tcBorders>
              <w:top w:val="single" w:sz="4" w:space="0" w:color="auto"/>
            </w:tcBorders>
          </w:tcPr>
          <w:p w14:paraId="3192CFDB" w14:textId="4B426BCB" w:rsidR="00DF6BAA" w:rsidRPr="00A2415A" w:rsidRDefault="00DF6BAA" w:rsidP="00DF6BAA">
            <w:pPr>
              <w:rPr>
                <w:spacing w:val="-3"/>
              </w:rPr>
            </w:pPr>
            <w:r w:rsidRPr="00A2415A">
              <w:rPr>
                <w:spacing w:val="-3"/>
              </w:rPr>
              <w:t xml:space="preserve">Generator consisting of complete 3-phase 6,3 kV synchronous generator for connection to the steam turbine, including excitation and </w:t>
            </w:r>
            <w:proofErr w:type="spellStart"/>
            <w:r w:rsidRPr="00A2415A">
              <w:rPr>
                <w:spacing w:val="-3"/>
              </w:rPr>
              <w:t>AVR</w:t>
            </w:r>
            <w:proofErr w:type="spellEnd"/>
            <w:r w:rsidRPr="00A2415A">
              <w:rPr>
                <w:spacing w:val="-3"/>
              </w:rPr>
              <w:t xml:space="preserve"> equipment, control panel and measuring equipment, cooling and lubrication equipment, etc.</w:t>
            </w:r>
          </w:p>
        </w:tc>
        <w:tc>
          <w:tcPr>
            <w:tcW w:w="1985" w:type="dxa"/>
            <w:tcBorders>
              <w:bottom w:val="single" w:sz="4" w:space="0" w:color="auto"/>
            </w:tcBorders>
          </w:tcPr>
          <w:p w14:paraId="683CD135" w14:textId="77777777" w:rsidR="00DF6BAA" w:rsidRPr="00A2415A" w:rsidRDefault="00DF6BAA" w:rsidP="0035428F">
            <w:pPr>
              <w:keepLines/>
              <w:jc w:val="right"/>
            </w:pPr>
          </w:p>
          <w:p w14:paraId="0032D77E" w14:textId="77777777" w:rsidR="00DF6BAA" w:rsidRPr="00A2415A" w:rsidRDefault="00DF6BAA" w:rsidP="0035428F">
            <w:pPr>
              <w:keepLines/>
              <w:jc w:val="right"/>
            </w:pPr>
          </w:p>
          <w:p w14:paraId="3981AC34" w14:textId="77777777" w:rsidR="00DF6BAA" w:rsidRPr="00A2415A" w:rsidRDefault="00DF6BAA" w:rsidP="0035428F">
            <w:pPr>
              <w:keepLines/>
              <w:jc w:val="right"/>
            </w:pPr>
          </w:p>
          <w:p w14:paraId="3EB81FE8" w14:textId="7F3A0450" w:rsidR="00DF6BAA" w:rsidRPr="00A2415A" w:rsidRDefault="00DF6BAA" w:rsidP="0035428F">
            <w:pPr>
              <w:keepLines/>
              <w:jc w:val="right"/>
            </w:pPr>
            <w:r w:rsidRPr="00A2415A">
              <w:t>CZK</w:t>
            </w:r>
          </w:p>
        </w:tc>
      </w:tr>
      <w:tr w:rsidR="00DF6BAA" w:rsidRPr="00A2415A" w14:paraId="73FBC7CE" w14:textId="77777777" w:rsidTr="00593550">
        <w:tc>
          <w:tcPr>
            <w:tcW w:w="930" w:type="dxa"/>
          </w:tcPr>
          <w:p w14:paraId="21BC139C" w14:textId="77777777" w:rsidR="00DF6BAA" w:rsidRPr="00A2415A" w:rsidRDefault="00DF6BAA" w:rsidP="00DF6BAA">
            <w:pPr>
              <w:keepLines/>
            </w:pPr>
          </w:p>
          <w:p w14:paraId="3800F008" w14:textId="47490B8F" w:rsidR="00DF6BAA" w:rsidRPr="00A2415A" w:rsidRDefault="00DF6BAA" w:rsidP="00DF6BAA">
            <w:pPr>
              <w:keepLines/>
            </w:pPr>
            <w:r w:rsidRPr="00A2415A">
              <w:t>61</w:t>
            </w:r>
          </w:p>
        </w:tc>
        <w:tc>
          <w:tcPr>
            <w:tcW w:w="5981" w:type="dxa"/>
          </w:tcPr>
          <w:p w14:paraId="17052A3E" w14:textId="77777777" w:rsidR="00DF6BAA" w:rsidRPr="00A2415A" w:rsidRDefault="00DF6BAA" w:rsidP="00DF6BAA">
            <w:pPr>
              <w:rPr>
                <w:spacing w:val="-3"/>
              </w:rPr>
            </w:pPr>
          </w:p>
          <w:p w14:paraId="3C323D01" w14:textId="77777777" w:rsidR="00DF6BAA" w:rsidRPr="00A2415A" w:rsidRDefault="00DF6BAA" w:rsidP="00DF6BAA">
            <w:pPr>
              <w:rPr>
                <w:spacing w:val="-3"/>
              </w:rPr>
            </w:pPr>
            <w:r w:rsidRPr="00A2415A">
              <w:rPr>
                <w:spacing w:val="-3"/>
              </w:rPr>
              <w:t>Neutral earthing arrangement including cable between generator and neutral earthing box.</w:t>
            </w:r>
          </w:p>
        </w:tc>
        <w:tc>
          <w:tcPr>
            <w:tcW w:w="1985" w:type="dxa"/>
            <w:tcBorders>
              <w:top w:val="single" w:sz="4" w:space="0" w:color="auto"/>
              <w:bottom w:val="single" w:sz="4" w:space="0" w:color="auto"/>
            </w:tcBorders>
          </w:tcPr>
          <w:p w14:paraId="6E5B16D8" w14:textId="77777777" w:rsidR="00DF6BAA" w:rsidRPr="00A2415A" w:rsidRDefault="00DF6BAA" w:rsidP="0035428F">
            <w:pPr>
              <w:keepLines/>
              <w:jc w:val="right"/>
            </w:pPr>
          </w:p>
          <w:p w14:paraId="37884140" w14:textId="77777777" w:rsidR="00DF6BAA" w:rsidRPr="00A2415A" w:rsidRDefault="00DF6BAA" w:rsidP="0035428F">
            <w:pPr>
              <w:keepLines/>
              <w:jc w:val="right"/>
            </w:pPr>
          </w:p>
          <w:p w14:paraId="013BF392" w14:textId="6FC46A38" w:rsidR="00DF6BAA" w:rsidRPr="00A2415A" w:rsidRDefault="00DF6BAA" w:rsidP="0035428F">
            <w:pPr>
              <w:keepLines/>
              <w:jc w:val="right"/>
            </w:pPr>
            <w:r w:rsidRPr="00A2415A">
              <w:t>CZK</w:t>
            </w:r>
          </w:p>
        </w:tc>
      </w:tr>
      <w:tr w:rsidR="00DF6BAA" w:rsidRPr="00A2415A" w14:paraId="6BC9862D" w14:textId="77777777" w:rsidTr="00593550">
        <w:tc>
          <w:tcPr>
            <w:tcW w:w="930" w:type="dxa"/>
          </w:tcPr>
          <w:p w14:paraId="252361C4" w14:textId="77777777" w:rsidR="00DF6BAA" w:rsidRPr="00A2415A" w:rsidRDefault="00DF6BAA" w:rsidP="00DF6BAA">
            <w:pPr>
              <w:keepLines/>
            </w:pPr>
          </w:p>
          <w:p w14:paraId="68C99DE2" w14:textId="596A6FBF" w:rsidR="00DF6BAA" w:rsidRPr="00A2415A" w:rsidRDefault="00DF6BAA" w:rsidP="00DF6BAA">
            <w:pPr>
              <w:keepLines/>
            </w:pPr>
            <w:r w:rsidRPr="00A2415A">
              <w:t>62</w:t>
            </w:r>
          </w:p>
        </w:tc>
        <w:tc>
          <w:tcPr>
            <w:tcW w:w="5981" w:type="dxa"/>
          </w:tcPr>
          <w:p w14:paraId="19BACBCF" w14:textId="77777777" w:rsidR="00DF6BAA" w:rsidRPr="00A2415A" w:rsidRDefault="00DF6BAA" w:rsidP="00DF6BAA">
            <w:pPr>
              <w:rPr>
                <w:spacing w:val="-3"/>
              </w:rPr>
            </w:pPr>
          </w:p>
          <w:p w14:paraId="2E297C79" w14:textId="77777777" w:rsidR="00DF6BAA" w:rsidRPr="00A2415A" w:rsidRDefault="00DF6BAA" w:rsidP="00DF6BAA">
            <w:pPr>
              <w:rPr>
                <w:spacing w:val="-3"/>
              </w:rPr>
            </w:pPr>
            <w:r w:rsidRPr="00A2415A">
              <w:rPr>
                <w:spacing w:val="-3"/>
              </w:rPr>
              <w:t>Complete LV and C&amp;I cable installations including low voltage cables, control and measuring cables, cable ways, terminal boxes and other installation materials.</w:t>
            </w:r>
          </w:p>
        </w:tc>
        <w:tc>
          <w:tcPr>
            <w:tcW w:w="1985" w:type="dxa"/>
            <w:tcBorders>
              <w:top w:val="single" w:sz="4" w:space="0" w:color="auto"/>
              <w:bottom w:val="single" w:sz="4" w:space="0" w:color="auto"/>
            </w:tcBorders>
          </w:tcPr>
          <w:p w14:paraId="0898F13F" w14:textId="77777777" w:rsidR="00DF6BAA" w:rsidRPr="00A2415A" w:rsidRDefault="00DF6BAA" w:rsidP="0035428F">
            <w:pPr>
              <w:keepLines/>
              <w:jc w:val="right"/>
            </w:pPr>
          </w:p>
          <w:p w14:paraId="6E6BB5B5" w14:textId="77777777" w:rsidR="00DF6BAA" w:rsidRPr="00A2415A" w:rsidRDefault="00DF6BAA" w:rsidP="0035428F">
            <w:pPr>
              <w:keepLines/>
              <w:jc w:val="right"/>
            </w:pPr>
          </w:p>
          <w:p w14:paraId="3526C6F5" w14:textId="77777777" w:rsidR="00DF6BAA" w:rsidRPr="00A2415A" w:rsidRDefault="00DF6BAA" w:rsidP="0035428F">
            <w:pPr>
              <w:keepLines/>
              <w:jc w:val="right"/>
            </w:pPr>
          </w:p>
          <w:p w14:paraId="2BAB758E" w14:textId="5D2BDB9B" w:rsidR="00DF6BAA" w:rsidRPr="00A2415A" w:rsidRDefault="00DF6BAA" w:rsidP="0035428F">
            <w:pPr>
              <w:keepLines/>
              <w:jc w:val="right"/>
            </w:pPr>
            <w:r w:rsidRPr="00A2415A">
              <w:t>CZK</w:t>
            </w:r>
          </w:p>
        </w:tc>
      </w:tr>
      <w:tr w:rsidR="00DF6BAA" w:rsidRPr="00A2415A" w14:paraId="15D1E998" w14:textId="77777777" w:rsidTr="00593550">
        <w:tc>
          <w:tcPr>
            <w:tcW w:w="930" w:type="dxa"/>
          </w:tcPr>
          <w:p w14:paraId="3DAB9BB2" w14:textId="77777777" w:rsidR="00DF6BAA" w:rsidRPr="00A2415A" w:rsidRDefault="00DF6BAA" w:rsidP="00DF6BAA">
            <w:pPr>
              <w:keepLines/>
            </w:pPr>
          </w:p>
          <w:p w14:paraId="3EB09CC0" w14:textId="7B80D0C7" w:rsidR="00DF6BAA" w:rsidRPr="00A2415A" w:rsidRDefault="00DF6BAA" w:rsidP="00DF6BAA">
            <w:pPr>
              <w:keepLines/>
            </w:pPr>
            <w:r w:rsidRPr="00A2415A">
              <w:t>63</w:t>
            </w:r>
          </w:p>
        </w:tc>
        <w:tc>
          <w:tcPr>
            <w:tcW w:w="5981" w:type="dxa"/>
          </w:tcPr>
          <w:p w14:paraId="187A5329" w14:textId="77777777" w:rsidR="00DF6BAA" w:rsidRPr="00A2415A" w:rsidRDefault="00DF6BAA" w:rsidP="00DF6BAA">
            <w:pPr>
              <w:rPr>
                <w:spacing w:val="-3"/>
              </w:rPr>
            </w:pPr>
          </w:p>
          <w:p w14:paraId="27D50478" w14:textId="77777777" w:rsidR="00DF6BAA" w:rsidRPr="00A2415A" w:rsidRDefault="00DF6BAA" w:rsidP="00DF6BAA">
            <w:pPr>
              <w:keepLines/>
              <w:rPr>
                <w:spacing w:val="-3"/>
              </w:rPr>
            </w:pPr>
            <w:r w:rsidRPr="00A2415A">
              <w:rPr>
                <w:spacing w:val="-3"/>
              </w:rPr>
              <w:t>Complete earthing system with earthing conductor, protective conductors and bonding of generator and equipment, incl. main earthing bars etc.</w:t>
            </w:r>
          </w:p>
        </w:tc>
        <w:tc>
          <w:tcPr>
            <w:tcW w:w="1985" w:type="dxa"/>
            <w:tcBorders>
              <w:top w:val="single" w:sz="4" w:space="0" w:color="auto"/>
              <w:bottom w:val="single" w:sz="4" w:space="0" w:color="auto"/>
            </w:tcBorders>
          </w:tcPr>
          <w:p w14:paraId="32192864" w14:textId="77777777" w:rsidR="00DF6BAA" w:rsidRPr="00A2415A" w:rsidRDefault="00DF6BAA" w:rsidP="0035428F">
            <w:pPr>
              <w:keepLines/>
              <w:jc w:val="right"/>
            </w:pPr>
          </w:p>
          <w:p w14:paraId="0A2F5208" w14:textId="77777777" w:rsidR="00DF6BAA" w:rsidRPr="00A2415A" w:rsidRDefault="00DF6BAA" w:rsidP="0035428F">
            <w:pPr>
              <w:keepLines/>
              <w:jc w:val="right"/>
            </w:pPr>
          </w:p>
          <w:p w14:paraId="546ABE3E" w14:textId="77777777" w:rsidR="00DF6BAA" w:rsidRPr="00A2415A" w:rsidRDefault="00DF6BAA" w:rsidP="0035428F">
            <w:pPr>
              <w:keepLines/>
              <w:jc w:val="right"/>
            </w:pPr>
          </w:p>
          <w:p w14:paraId="1E11395A" w14:textId="7694AD7C" w:rsidR="00DF6BAA" w:rsidRPr="00A2415A" w:rsidRDefault="00DF6BAA" w:rsidP="0035428F">
            <w:pPr>
              <w:keepLines/>
              <w:jc w:val="right"/>
            </w:pPr>
            <w:r w:rsidRPr="00A2415A">
              <w:t>CZK</w:t>
            </w:r>
          </w:p>
        </w:tc>
      </w:tr>
      <w:tr w:rsidR="00DF6BAA" w:rsidRPr="00A2415A" w14:paraId="350A3C43" w14:textId="77777777" w:rsidTr="00593550">
        <w:tc>
          <w:tcPr>
            <w:tcW w:w="930" w:type="dxa"/>
          </w:tcPr>
          <w:p w14:paraId="18875D20" w14:textId="77777777" w:rsidR="00DF6BAA" w:rsidRPr="00A2415A" w:rsidRDefault="00DF6BAA" w:rsidP="00DF6BAA">
            <w:pPr>
              <w:keepLines/>
              <w:rPr>
                <w:b/>
              </w:rPr>
            </w:pPr>
          </w:p>
          <w:p w14:paraId="2FE15FF9" w14:textId="1C0C5238" w:rsidR="00DF6BAA" w:rsidRPr="00A2415A" w:rsidRDefault="00DF6BAA" w:rsidP="00DF6BAA">
            <w:pPr>
              <w:keepLines/>
              <w:rPr>
                <w:b/>
              </w:rPr>
            </w:pPr>
            <w:r w:rsidRPr="00A2415A">
              <w:rPr>
                <w:b/>
              </w:rPr>
              <w:t>64</w:t>
            </w:r>
          </w:p>
        </w:tc>
        <w:tc>
          <w:tcPr>
            <w:tcW w:w="5981" w:type="dxa"/>
          </w:tcPr>
          <w:p w14:paraId="742B916B" w14:textId="77777777" w:rsidR="00DF6BAA" w:rsidRPr="00A2415A" w:rsidRDefault="00DF6BAA" w:rsidP="00DF6BAA">
            <w:pPr>
              <w:rPr>
                <w:b/>
                <w:spacing w:val="-3"/>
              </w:rPr>
            </w:pPr>
          </w:p>
          <w:p w14:paraId="4676BE64" w14:textId="53D31E7A" w:rsidR="00DF6BAA" w:rsidRPr="00A2415A" w:rsidRDefault="00DF6BAA" w:rsidP="00DF6BAA">
            <w:pPr>
              <w:rPr>
                <w:b/>
                <w:spacing w:val="-3"/>
              </w:rPr>
            </w:pPr>
            <w:r w:rsidRPr="00A2415A">
              <w:rPr>
                <w:b/>
                <w:spacing w:val="-3"/>
              </w:rPr>
              <w:t>Subtotal, Generator</w:t>
            </w:r>
            <w:r w:rsidR="00832934" w:rsidRPr="00A2415A">
              <w:rPr>
                <w:b/>
                <w:spacing w:val="-3"/>
              </w:rPr>
              <w:t xml:space="preserve"> </w:t>
            </w:r>
            <w:r w:rsidR="00832934" w:rsidRPr="00A2415A">
              <w:rPr>
                <w:b/>
              </w:rPr>
              <w:t>(sum 60-63)</w:t>
            </w:r>
          </w:p>
        </w:tc>
        <w:tc>
          <w:tcPr>
            <w:tcW w:w="1985" w:type="dxa"/>
            <w:tcBorders>
              <w:top w:val="single" w:sz="4" w:space="0" w:color="auto"/>
              <w:bottom w:val="single" w:sz="4" w:space="0" w:color="auto"/>
            </w:tcBorders>
          </w:tcPr>
          <w:p w14:paraId="5472DA5E" w14:textId="77777777" w:rsidR="00DF6BAA" w:rsidRPr="00A2415A" w:rsidRDefault="00DF6BAA" w:rsidP="0035428F">
            <w:pPr>
              <w:keepLines/>
              <w:jc w:val="right"/>
              <w:rPr>
                <w:b/>
              </w:rPr>
            </w:pPr>
          </w:p>
          <w:p w14:paraId="55303265" w14:textId="40D068A1" w:rsidR="00DF6BAA" w:rsidRPr="00A2415A" w:rsidRDefault="00DF6BAA" w:rsidP="0035428F">
            <w:pPr>
              <w:keepLines/>
              <w:jc w:val="right"/>
              <w:rPr>
                <w:b/>
              </w:rPr>
            </w:pPr>
            <w:r w:rsidRPr="00A2415A">
              <w:rPr>
                <w:b/>
              </w:rPr>
              <w:t>CZK</w:t>
            </w:r>
          </w:p>
        </w:tc>
      </w:tr>
    </w:tbl>
    <w:p w14:paraId="64B69B92" w14:textId="6AD5DBC3" w:rsidR="00F22B73" w:rsidRPr="00A2415A" w:rsidRDefault="00F22B73" w:rsidP="00F22B73"/>
    <w:p w14:paraId="295CC5DF" w14:textId="77777777" w:rsidR="00DF6BAA" w:rsidRPr="00A2415A" w:rsidRDefault="00DF6BAA" w:rsidP="00F22B73"/>
    <w:tbl>
      <w:tblPr>
        <w:tblW w:w="8946" w:type="dxa"/>
        <w:tblInd w:w="-1" w:type="dxa"/>
        <w:tblLayout w:type="fixed"/>
        <w:tblCellMar>
          <w:left w:w="107" w:type="dxa"/>
          <w:right w:w="107" w:type="dxa"/>
        </w:tblCellMar>
        <w:tblLook w:val="0000" w:firstRow="0" w:lastRow="0" w:firstColumn="0" w:lastColumn="0" w:noHBand="0" w:noVBand="0"/>
      </w:tblPr>
      <w:tblGrid>
        <w:gridCol w:w="932"/>
        <w:gridCol w:w="11"/>
        <w:gridCol w:w="14"/>
        <w:gridCol w:w="5955"/>
        <w:gridCol w:w="32"/>
        <w:gridCol w:w="1953"/>
        <w:gridCol w:w="27"/>
        <w:gridCol w:w="22"/>
      </w:tblGrid>
      <w:tr w:rsidR="00F22B73" w:rsidRPr="00A2415A" w14:paraId="696B3243" w14:textId="77777777" w:rsidTr="00DF6BAA">
        <w:trPr>
          <w:gridAfter w:val="2"/>
          <w:wAfter w:w="49" w:type="dxa"/>
        </w:trPr>
        <w:tc>
          <w:tcPr>
            <w:tcW w:w="932" w:type="dxa"/>
          </w:tcPr>
          <w:p w14:paraId="5A5274BD" w14:textId="2D4E4CDC" w:rsidR="00F22B73" w:rsidRPr="00A2415A" w:rsidRDefault="00F22B73" w:rsidP="00593550">
            <w:pPr>
              <w:keepLines/>
            </w:pPr>
            <w:r w:rsidRPr="00A2415A">
              <w:br w:type="page"/>
            </w:r>
          </w:p>
        </w:tc>
        <w:tc>
          <w:tcPr>
            <w:tcW w:w="5980" w:type="dxa"/>
            <w:gridSpan w:val="3"/>
            <w:tcBorders>
              <w:bottom w:val="single" w:sz="4" w:space="0" w:color="auto"/>
            </w:tcBorders>
          </w:tcPr>
          <w:p w14:paraId="28554BC8" w14:textId="77777777" w:rsidR="00F22B73" w:rsidRPr="00A2415A" w:rsidRDefault="00F22B73" w:rsidP="00593550">
            <w:pPr>
              <w:keepLines/>
              <w:rPr>
                <w:b/>
                <w:spacing w:val="-3"/>
              </w:rPr>
            </w:pPr>
            <w:r w:rsidRPr="00A2415A">
              <w:rPr>
                <w:b/>
                <w:spacing w:val="-3"/>
                <w:sz w:val="20"/>
                <w:szCs w:val="20"/>
              </w:rPr>
              <w:t>Auxiliary equipment</w:t>
            </w:r>
          </w:p>
        </w:tc>
        <w:tc>
          <w:tcPr>
            <w:tcW w:w="1985" w:type="dxa"/>
            <w:gridSpan w:val="2"/>
          </w:tcPr>
          <w:p w14:paraId="6B48F851" w14:textId="77777777" w:rsidR="00F22B73" w:rsidRPr="00A2415A" w:rsidRDefault="00F22B73" w:rsidP="00593550">
            <w:pPr>
              <w:keepLines/>
            </w:pPr>
          </w:p>
        </w:tc>
      </w:tr>
      <w:tr w:rsidR="00DF6BAA" w:rsidRPr="00A2415A" w14:paraId="560E5D8C" w14:textId="77777777" w:rsidTr="00DF6BAA">
        <w:trPr>
          <w:gridAfter w:val="2"/>
          <w:wAfter w:w="49" w:type="dxa"/>
        </w:trPr>
        <w:tc>
          <w:tcPr>
            <w:tcW w:w="932" w:type="dxa"/>
          </w:tcPr>
          <w:p w14:paraId="5074117A" w14:textId="4DF8028F" w:rsidR="00DF6BAA" w:rsidRPr="00A2415A" w:rsidRDefault="00DF6BAA" w:rsidP="00DF6BAA">
            <w:pPr>
              <w:keepLines/>
            </w:pPr>
            <w:r w:rsidRPr="00A2415A">
              <w:t>70</w:t>
            </w:r>
          </w:p>
        </w:tc>
        <w:tc>
          <w:tcPr>
            <w:tcW w:w="5980" w:type="dxa"/>
            <w:gridSpan w:val="3"/>
            <w:tcBorders>
              <w:top w:val="single" w:sz="4" w:space="0" w:color="auto"/>
            </w:tcBorders>
          </w:tcPr>
          <w:p w14:paraId="0FCF46B2" w14:textId="0532E56E" w:rsidR="00DF6BAA" w:rsidRPr="00A2415A" w:rsidRDefault="00DF6BAA" w:rsidP="00DF6BAA">
            <w:pPr>
              <w:keepLines/>
              <w:rPr>
                <w:spacing w:val="-3"/>
              </w:rPr>
            </w:pPr>
            <w:r w:rsidRPr="00A2415A">
              <w:t xml:space="preserve">Complete component cooling system for </w:t>
            </w:r>
            <w:r w:rsidR="007F28A8" w:rsidRPr="00A2415A">
              <w:t>Line</w:t>
            </w:r>
            <w:r w:rsidRPr="00A2415A">
              <w:t>, including air coolers, circulation pumps, expansion system, filters, shut off and control valves, piping etc. including full interconnection to the existing component cooling system based on absorption heat pump.</w:t>
            </w:r>
          </w:p>
        </w:tc>
        <w:tc>
          <w:tcPr>
            <w:tcW w:w="1985" w:type="dxa"/>
            <w:gridSpan w:val="2"/>
            <w:tcBorders>
              <w:bottom w:val="single" w:sz="4" w:space="0" w:color="auto"/>
            </w:tcBorders>
          </w:tcPr>
          <w:p w14:paraId="1DD7D82F" w14:textId="77777777" w:rsidR="00DF6BAA" w:rsidRPr="00A2415A" w:rsidRDefault="00DF6BAA" w:rsidP="0035428F">
            <w:pPr>
              <w:keepLines/>
              <w:jc w:val="right"/>
            </w:pPr>
          </w:p>
          <w:p w14:paraId="7C8D3B6B" w14:textId="77777777" w:rsidR="00DF6BAA" w:rsidRPr="00A2415A" w:rsidRDefault="00DF6BAA" w:rsidP="0035428F">
            <w:pPr>
              <w:keepLines/>
              <w:jc w:val="right"/>
            </w:pPr>
          </w:p>
          <w:p w14:paraId="1AEC133B" w14:textId="77777777" w:rsidR="0035428F" w:rsidRPr="00A2415A" w:rsidRDefault="0035428F" w:rsidP="0035428F">
            <w:pPr>
              <w:keepLines/>
              <w:jc w:val="right"/>
            </w:pPr>
          </w:p>
          <w:p w14:paraId="50CFC730" w14:textId="77777777" w:rsidR="0035428F" w:rsidRPr="00A2415A" w:rsidRDefault="0035428F" w:rsidP="0035428F">
            <w:pPr>
              <w:keepLines/>
              <w:jc w:val="right"/>
            </w:pPr>
          </w:p>
          <w:p w14:paraId="512D687D" w14:textId="1E3ACCCE" w:rsidR="00DF6BAA" w:rsidRPr="00A2415A" w:rsidRDefault="00DF6BAA" w:rsidP="0035428F">
            <w:pPr>
              <w:keepLines/>
              <w:jc w:val="right"/>
            </w:pPr>
            <w:r w:rsidRPr="00A2415A">
              <w:t>CZK</w:t>
            </w:r>
          </w:p>
        </w:tc>
      </w:tr>
      <w:tr w:rsidR="00DF6BAA" w:rsidRPr="00A2415A" w14:paraId="08BD2C75" w14:textId="77777777" w:rsidTr="00DF6BAA">
        <w:trPr>
          <w:gridAfter w:val="2"/>
          <w:wAfter w:w="49" w:type="dxa"/>
        </w:trPr>
        <w:tc>
          <w:tcPr>
            <w:tcW w:w="932" w:type="dxa"/>
          </w:tcPr>
          <w:p w14:paraId="5B3D00FC" w14:textId="77777777" w:rsidR="00DF6BAA" w:rsidRPr="00A2415A" w:rsidRDefault="00DF6BAA" w:rsidP="00DF6BAA">
            <w:pPr>
              <w:keepLines/>
            </w:pPr>
          </w:p>
          <w:p w14:paraId="0027B169" w14:textId="4E5BB969" w:rsidR="00DF6BAA" w:rsidRPr="00A2415A" w:rsidRDefault="00DF6BAA" w:rsidP="00DF6BAA">
            <w:pPr>
              <w:keepLines/>
            </w:pPr>
            <w:r w:rsidRPr="00A2415A">
              <w:lastRenderedPageBreak/>
              <w:t>71</w:t>
            </w:r>
          </w:p>
        </w:tc>
        <w:tc>
          <w:tcPr>
            <w:tcW w:w="5980" w:type="dxa"/>
            <w:gridSpan w:val="3"/>
          </w:tcPr>
          <w:p w14:paraId="5847DD88" w14:textId="77777777" w:rsidR="00DF6BAA" w:rsidRPr="00A2415A" w:rsidRDefault="00DF6BAA" w:rsidP="00DF6BAA">
            <w:pPr>
              <w:rPr>
                <w:lang w:val="en-US"/>
              </w:rPr>
            </w:pPr>
          </w:p>
          <w:p w14:paraId="0DCDABB1" w14:textId="7D4FF38A" w:rsidR="00DF6BAA" w:rsidRPr="00A2415A" w:rsidRDefault="00DF6BAA" w:rsidP="00DF6BAA">
            <w:pPr>
              <w:rPr>
                <w:lang w:val="en-US"/>
              </w:rPr>
            </w:pPr>
            <w:r w:rsidRPr="00A2415A">
              <w:rPr>
                <w:lang w:val="en-US"/>
              </w:rPr>
              <w:lastRenderedPageBreak/>
              <w:t xml:space="preserve">Compressed Air Distribution System. In addition to the connection points for service air and instruments air required in the </w:t>
            </w:r>
            <w:r w:rsidR="007F28A8" w:rsidRPr="00A2415A">
              <w:rPr>
                <w:lang w:val="en-US"/>
              </w:rPr>
              <w:t>Contract Object</w:t>
            </w:r>
            <w:r w:rsidRPr="00A2415A">
              <w:rPr>
                <w:lang w:val="en-US"/>
              </w:rPr>
              <w:t>, the Contractor shall include 50 additional connection points for service air and instru</w:t>
            </w:r>
            <w:r w:rsidRPr="00A2415A">
              <w:rPr>
                <w:lang w:val="en-US"/>
              </w:rPr>
              <w:softHyphen/>
              <w:t xml:space="preserve">ment air to be placed in other parts of the </w:t>
            </w:r>
            <w:r w:rsidR="007F28A8" w:rsidRPr="00A2415A">
              <w:rPr>
                <w:lang w:val="en-US"/>
              </w:rPr>
              <w:t>Line</w:t>
            </w:r>
            <w:r w:rsidRPr="00A2415A">
              <w:rPr>
                <w:lang w:val="en-US"/>
              </w:rPr>
              <w:t>. The compressed air distribution systems for service air and instrument air shall be established as a separate ring line for each of the two compressed air qualities.</w:t>
            </w:r>
          </w:p>
        </w:tc>
        <w:tc>
          <w:tcPr>
            <w:tcW w:w="1985" w:type="dxa"/>
            <w:gridSpan w:val="2"/>
            <w:tcBorders>
              <w:bottom w:val="single" w:sz="4" w:space="0" w:color="auto"/>
            </w:tcBorders>
          </w:tcPr>
          <w:p w14:paraId="26404EAA" w14:textId="77777777" w:rsidR="00DF6BAA" w:rsidRPr="00A2415A" w:rsidRDefault="00DF6BAA" w:rsidP="0035428F">
            <w:pPr>
              <w:keepLines/>
              <w:jc w:val="right"/>
            </w:pPr>
          </w:p>
          <w:p w14:paraId="0C169BCB" w14:textId="77777777" w:rsidR="00DF6BAA" w:rsidRPr="00A2415A" w:rsidRDefault="00DF6BAA" w:rsidP="0035428F">
            <w:pPr>
              <w:keepLines/>
              <w:jc w:val="right"/>
            </w:pPr>
          </w:p>
          <w:p w14:paraId="5A638419" w14:textId="77777777" w:rsidR="00DF6BAA" w:rsidRPr="00A2415A" w:rsidRDefault="00DF6BAA" w:rsidP="0035428F">
            <w:pPr>
              <w:keepLines/>
              <w:jc w:val="right"/>
            </w:pPr>
          </w:p>
          <w:p w14:paraId="36CFAC9E" w14:textId="77777777" w:rsidR="00DF6BAA" w:rsidRPr="00A2415A" w:rsidRDefault="00DF6BAA" w:rsidP="0035428F">
            <w:pPr>
              <w:keepLines/>
              <w:jc w:val="right"/>
            </w:pPr>
          </w:p>
          <w:p w14:paraId="581DF4B3" w14:textId="7A32B3CB" w:rsidR="00DF6BAA" w:rsidRPr="00A2415A" w:rsidRDefault="00DF6BAA" w:rsidP="0035428F">
            <w:pPr>
              <w:keepLines/>
              <w:jc w:val="right"/>
            </w:pPr>
          </w:p>
          <w:p w14:paraId="06287400" w14:textId="640740A7" w:rsidR="00DF6BAA" w:rsidRPr="00A2415A" w:rsidRDefault="00DF6BAA" w:rsidP="0035428F">
            <w:pPr>
              <w:keepLines/>
              <w:jc w:val="right"/>
            </w:pPr>
          </w:p>
          <w:p w14:paraId="054831F8" w14:textId="77777777" w:rsidR="00DF6BAA" w:rsidRPr="00A2415A" w:rsidRDefault="00DF6BAA" w:rsidP="0035428F">
            <w:pPr>
              <w:keepLines/>
              <w:jc w:val="right"/>
            </w:pPr>
          </w:p>
          <w:p w14:paraId="104165ED" w14:textId="77777777" w:rsidR="00DF6BAA" w:rsidRPr="00A2415A" w:rsidRDefault="00DF6BAA" w:rsidP="0035428F">
            <w:pPr>
              <w:keepLines/>
              <w:jc w:val="right"/>
            </w:pPr>
          </w:p>
          <w:p w14:paraId="37EFE1FB" w14:textId="4DFF5753" w:rsidR="00DF6BAA" w:rsidRPr="00A2415A" w:rsidRDefault="00DF6BAA" w:rsidP="0035428F">
            <w:pPr>
              <w:keepLines/>
              <w:jc w:val="right"/>
            </w:pPr>
            <w:r w:rsidRPr="00A2415A">
              <w:t>CZK</w:t>
            </w:r>
          </w:p>
        </w:tc>
      </w:tr>
      <w:tr w:rsidR="00DF6BAA" w:rsidRPr="00A2415A" w14:paraId="00802D3C" w14:textId="77777777" w:rsidTr="00DF6BAA">
        <w:trPr>
          <w:gridAfter w:val="2"/>
          <w:wAfter w:w="49" w:type="dxa"/>
        </w:trPr>
        <w:tc>
          <w:tcPr>
            <w:tcW w:w="932" w:type="dxa"/>
          </w:tcPr>
          <w:p w14:paraId="75B0E9B6" w14:textId="77777777" w:rsidR="00DF6BAA" w:rsidRPr="00A2415A" w:rsidRDefault="00DF6BAA" w:rsidP="00DF6BAA">
            <w:pPr>
              <w:keepLines/>
            </w:pPr>
          </w:p>
          <w:p w14:paraId="5C5F48E9" w14:textId="1F02D25F" w:rsidR="00DF6BAA" w:rsidRPr="00A2415A" w:rsidRDefault="00DF6BAA" w:rsidP="00DF6BAA">
            <w:pPr>
              <w:keepLines/>
            </w:pPr>
            <w:r w:rsidRPr="00A2415A">
              <w:t>72</w:t>
            </w:r>
          </w:p>
        </w:tc>
        <w:tc>
          <w:tcPr>
            <w:tcW w:w="5980" w:type="dxa"/>
            <w:gridSpan w:val="3"/>
          </w:tcPr>
          <w:p w14:paraId="19035B4F" w14:textId="77777777" w:rsidR="00DF6BAA" w:rsidRPr="00A2415A" w:rsidRDefault="00DF6BAA" w:rsidP="00DF6BAA">
            <w:pPr>
              <w:pStyle w:val="Body"/>
              <w:spacing w:afterLines="0"/>
            </w:pPr>
          </w:p>
          <w:p w14:paraId="4E7D0CA1" w14:textId="34F99BD5" w:rsidR="00DF6BAA" w:rsidRPr="00A2415A" w:rsidRDefault="00DF6BAA" w:rsidP="00DF6BAA">
            <w:pPr>
              <w:pStyle w:val="Body"/>
              <w:spacing w:afterLines="0"/>
            </w:pPr>
            <w:r w:rsidRPr="00A2415A">
              <w:t xml:space="preserve">Complete central vacuum cleaning network for the </w:t>
            </w:r>
            <w:r w:rsidR="007F28A8" w:rsidRPr="00A2415A">
              <w:t>Line</w:t>
            </w:r>
            <w:r w:rsidRPr="00A2415A">
              <w:t xml:space="preserve"> including a</w:t>
            </w:r>
            <w:proofErr w:type="spellStart"/>
            <w:r w:rsidRPr="00A2415A">
              <w:rPr>
                <w:lang w:val="en-US"/>
              </w:rPr>
              <w:t>ll</w:t>
            </w:r>
            <w:proofErr w:type="spellEnd"/>
            <w:r w:rsidRPr="00A2415A">
              <w:rPr>
                <w:lang w:val="en-US"/>
              </w:rPr>
              <w:t xml:space="preserve"> pipes, connections and hoses.</w:t>
            </w:r>
            <w:r w:rsidRPr="00A2415A">
              <w:t xml:space="preserve"> </w:t>
            </w:r>
          </w:p>
        </w:tc>
        <w:tc>
          <w:tcPr>
            <w:tcW w:w="1985" w:type="dxa"/>
            <w:gridSpan w:val="2"/>
            <w:tcBorders>
              <w:bottom w:val="single" w:sz="4" w:space="0" w:color="auto"/>
            </w:tcBorders>
          </w:tcPr>
          <w:p w14:paraId="2E5A4B3D" w14:textId="71F67970" w:rsidR="00DF6BAA" w:rsidRPr="00A2415A" w:rsidRDefault="00DF6BAA" w:rsidP="0035428F">
            <w:pPr>
              <w:keepLines/>
              <w:jc w:val="right"/>
            </w:pPr>
          </w:p>
          <w:p w14:paraId="179DB68D" w14:textId="77777777" w:rsidR="00DF6BAA" w:rsidRPr="00A2415A" w:rsidRDefault="00DF6BAA" w:rsidP="0035428F">
            <w:pPr>
              <w:keepLines/>
              <w:jc w:val="right"/>
            </w:pPr>
          </w:p>
          <w:p w14:paraId="59053954" w14:textId="77777777" w:rsidR="00DF6BAA" w:rsidRPr="00A2415A" w:rsidRDefault="00DF6BAA" w:rsidP="0035428F">
            <w:pPr>
              <w:keepLines/>
              <w:jc w:val="right"/>
            </w:pPr>
          </w:p>
          <w:p w14:paraId="38752102" w14:textId="57C5E3A4" w:rsidR="00DF6BAA" w:rsidRPr="00A2415A" w:rsidRDefault="00DF6BAA" w:rsidP="0035428F">
            <w:pPr>
              <w:keepLines/>
              <w:jc w:val="right"/>
            </w:pPr>
            <w:r w:rsidRPr="00A2415A">
              <w:t>CZK</w:t>
            </w:r>
          </w:p>
        </w:tc>
      </w:tr>
      <w:tr w:rsidR="00DF6BAA" w:rsidRPr="00A2415A" w14:paraId="6E683B4D" w14:textId="77777777" w:rsidTr="00DF6BAA">
        <w:trPr>
          <w:gridAfter w:val="2"/>
          <w:wAfter w:w="49" w:type="dxa"/>
        </w:trPr>
        <w:tc>
          <w:tcPr>
            <w:tcW w:w="932" w:type="dxa"/>
          </w:tcPr>
          <w:p w14:paraId="1176DC69" w14:textId="77777777" w:rsidR="00DF6BAA" w:rsidRPr="00A2415A" w:rsidRDefault="00DF6BAA" w:rsidP="00DF6BAA">
            <w:pPr>
              <w:keepLines/>
              <w:rPr>
                <w:b/>
              </w:rPr>
            </w:pPr>
          </w:p>
          <w:p w14:paraId="445CE29E" w14:textId="17F26477" w:rsidR="00DF6BAA" w:rsidRPr="00A2415A" w:rsidRDefault="00DF6BAA" w:rsidP="00DF6BAA">
            <w:pPr>
              <w:keepLines/>
            </w:pPr>
            <w:r w:rsidRPr="00A2415A">
              <w:rPr>
                <w:b/>
              </w:rPr>
              <w:t>73</w:t>
            </w:r>
          </w:p>
        </w:tc>
        <w:tc>
          <w:tcPr>
            <w:tcW w:w="5980" w:type="dxa"/>
            <w:gridSpan w:val="3"/>
          </w:tcPr>
          <w:p w14:paraId="53452EEB" w14:textId="77777777" w:rsidR="00DF6BAA" w:rsidRPr="00A2415A" w:rsidRDefault="00DF6BAA" w:rsidP="00DF6BAA">
            <w:pPr>
              <w:rPr>
                <w:b/>
                <w:spacing w:val="-3"/>
              </w:rPr>
            </w:pPr>
          </w:p>
          <w:p w14:paraId="42A501E4" w14:textId="71BB8F92" w:rsidR="00DF6BAA" w:rsidRPr="00A2415A" w:rsidRDefault="00DF6BAA" w:rsidP="00DF6BAA">
            <w:pPr>
              <w:pStyle w:val="Normal-Bullet"/>
              <w:tabs>
                <w:tab w:val="clear" w:pos="567"/>
              </w:tabs>
              <w:ind w:left="0" w:firstLine="0"/>
              <w:rPr>
                <w:lang w:val="en-US" w:eastAsia="en-US"/>
              </w:rPr>
            </w:pPr>
            <w:r w:rsidRPr="00A2415A">
              <w:rPr>
                <w:b/>
                <w:spacing w:val="-3"/>
              </w:rPr>
              <w:t>Subtotal, Auxiliary equipment</w:t>
            </w:r>
            <w:r w:rsidR="00832934" w:rsidRPr="00A2415A">
              <w:rPr>
                <w:b/>
                <w:spacing w:val="-3"/>
              </w:rPr>
              <w:t xml:space="preserve"> </w:t>
            </w:r>
            <w:r w:rsidR="00832934" w:rsidRPr="00A2415A">
              <w:rPr>
                <w:b/>
              </w:rPr>
              <w:t>(sum 70-72)</w:t>
            </w:r>
          </w:p>
        </w:tc>
        <w:tc>
          <w:tcPr>
            <w:tcW w:w="1985" w:type="dxa"/>
            <w:gridSpan w:val="2"/>
            <w:tcBorders>
              <w:bottom w:val="single" w:sz="4" w:space="0" w:color="auto"/>
            </w:tcBorders>
          </w:tcPr>
          <w:p w14:paraId="6851C681" w14:textId="77777777" w:rsidR="00DF6BAA" w:rsidRPr="00A2415A" w:rsidRDefault="00DF6BAA" w:rsidP="0035428F">
            <w:pPr>
              <w:keepLines/>
              <w:jc w:val="right"/>
              <w:rPr>
                <w:b/>
              </w:rPr>
            </w:pPr>
          </w:p>
          <w:p w14:paraId="154AB757" w14:textId="1A52C7E0" w:rsidR="00DF6BAA" w:rsidRPr="00A2415A" w:rsidRDefault="00DF6BAA" w:rsidP="0035428F">
            <w:pPr>
              <w:keepLines/>
              <w:jc w:val="right"/>
            </w:pPr>
            <w:r w:rsidRPr="00A2415A">
              <w:rPr>
                <w:b/>
              </w:rPr>
              <w:t>CZK</w:t>
            </w:r>
          </w:p>
        </w:tc>
      </w:tr>
      <w:tr w:rsidR="00F22B73" w:rsidRPr="00A2415A" w14:paraId="69E41B17" w14:textId="77777777" w:rsidTr="00DF6BAA">
        <w:trPr>
          <w:gridAfter w:val="1"/>
          <w:wAfter w:w="22" w:type="dxa"/>
        </w:trPr>
        <w:tc>
          <w:tcPr>
            <w:tcW w:w="932" w:type="dxa"/>
          </w:tcPr>
          <w:p w14:paraId="4265219A" w14:textId="77777777" w:rsidR="00F22B73" w:rsidRPr="00A2415A" w:rsidRDefault="00F22B73" w:rsidP="00593550">
            <w:pPr>
              <w:keepNext/>
              <w:keepLines/>
              <w:widowControl w:val="0"/>
              <w:rPr>
                <w:b/>
              </w:rPr>
            </w:pPr>
            <w:bookmarkStart w:id="98" w:name="_Hlk66949018"/>
            <w:r w:rsidRPr="00A2415A">
              <w:br w:type="page"/>
            </w:r>
            <w:r w:rsidRPr="00A2415A">
              <w:br w:type="page"/>
            </w:r>
          </w:p>
        </w:tc>
        <w:tc>
          <w:tcPr>
            <w:tcW w:w="6012" w:type="dxa"/>
            <w:gridSpan w:val="4"/>
            <w:tcBorders>
              <w:bottom w:val="single" w:sz="6" w:space="0" w:color="auto"/>
            </w:tcBorders>
          </w:tcPr>
          <w:p w14:paraId="3CC6D9A0" w14:textId="77777777" w:rsidR="00F22B73" w:rsidRPr="00A2415A" w:rsidRDefault="00F22B73" w:rsidP="00593550">
            <w:pPr>
              <w:keepNext/>
              <w:keepLines/>
              <w:widowControl w:val="0"/>
              <w:tabs>
                <w:tab w:val="left" w:pos="0"/>
              </w:tabs>
              <w:rPr>
                <w:b/>
              </w:rPr>
            </w:pPr>
          </w:p>
          <w:p w14:paraId="3397B04F" w14:textId="77777777" w:rsidR="00F22B73" w:rsidRPr="00A2415A" w:rsidRDefault="00F22B73" w:rsidP="00593550">
            <w:pPr>
              <w:keepNext/>
              <w:keepLines/>
              <w:widowControl w:val="0"/>
              <w:tabs>
                <w:tab w:val="left" w:pos="0"/>
              </w:tabs>
              <w:rPr>
                <w:b/>
              </w:rPr>
            </w:pPr>
            <w:r w:rsidRPr="00A2415A">
              <w:rPr>
                <w:b/>
                <w:sz w:val="20"/>
                <w:szCs w:val="20"/>
              </w:rPr>
              <w:t>Electrical Equipment</w:t>
            </w:r>
          </w:p>
        </w:tc>
        <w:tc>
          <w:tcPr>
            <w:tcW w:w="1980" w:type="dxa"/>
            <w:gridSpan w:val="2"/>
          </w:tcPr>
          <w:p w14:paraId="5D5390BA" w14:textId="77777777" w:rsidR="00F22B73" w:rsidRPr="00A2415A" w:rsidRDefault="00F22B73" w:rsidP="00593550">
            <w:pPr>
              <w:keepNext/>
              <w:keepLines/>
              <w:widowControl w:val="0"/>
              <w:rPr>
                <w:b/>
              </w:rPr>
            </w:pPr>
          </w:p>
        </w:tc>
      </w:tr>
      <w:tr w:rsidR="00DF6BAA" w:rsidRPr="00A2415A" w14:paraId="2905854C" w14:textId="77777777" w:rsidTr="00DF6BAA">
        <w:trPr>
          <w:gridAfter w:val="1"/>
          <w:wAfter w:w="22" w:type="dxa"/>
        </w:trPr>
        <w:tc>
          <w:tcPr>
            <w:tcW w:w="932" w:type="dxa"/>
          </w:tcPr>
          <w:p w14:paraId="7DF11DC0" w14:textId="77777777" w:rsidR="00DF6BAA" w:rsidRPr="00A2415A" w:rsidRDefault="00DF6BAA" w:rsidP="00DF6BAA">
            <w:pPr>
              <w:keepNext/>
              <w:keepLines/>
              <w:widowControl w:val="0"/>
            </w:pPr>
          </w:p>
          <w:p w14:paraId="10131384" w14:textId="260F5925" w:rsidR="00DF6BAA" w:rsidRPr="00A2415A" w:rsidRDefault="00DF6BAA" w:rsidP="00DF6BAA">
            <w:pPr>
              <w:keepNext/>
              <w:keepLines/>
              <w:widowControl w:val="0"/>
            </w:pPr>
            <w:r w:rsidRPr="00A2415A">
              <w:t>80</w:t>
            </w:r>
          </w:p>
        </w:tc>
        <w:tc>
          <w:tcPr>
            <w:tcW w:w="6012" w:type="dxa"/>
            <w:gridSpan w:val="4"/>
          </w:tcPr>
          <w:p w14:paraId="46E06294" w14:textId="77777777" w:rsidR="00DF6BAA" w:rsidRPr="00A2415A" w:rsidRDefault="00DF6BAA" w:rsidP="00DF6BAA">
            <w:pPr>
              <w:pStyle w:val="Zhlav"/>
              <w:keepNext/>
              <w:keepLines/>
              <w:widowControl w:val="0"/>
              <w:spacing w:line="240" w:lineRule="atLeast"/>
              <w:ind w:left="-33"/>
              <w:rPr>
                <w:caps/>
                <w:sz w:val="18"/>
              </w:rPr>
            </w:pPr>
          </w:p>
          <w:p w14:paraId="2932A760" w14:textId="24666BEA" w:rsidR="00DF6BAA" w:rsidRPr="00A2415A" w:rsidRDefault="00C13B31" w:rsidP="00DF6BAA">
            <w:pPr>
              <w:pStyle w:val="Zhlav"/>
              <w:keepNext/>
              <w:keepLines/>
              <w:widowControl w:val="0"/>
              <w:spacing w:line="240" w:lineRule="atLeast"/>
              <w:ind w:left="-33"/>
              <w:rPr>
                <w:caps/>
                <w:sz w:val="18"/>
              </w:rPr>
            </w:pPr>
            <w:r w:rsidRPr="00A2415A">
              <w:rPr>
                <w:rFonts w:eastAsia="Calibri" w:cs="Arial"/>
                <w:noProof w:val="0"/>
                <w:sz w:val="18"/>
              </w:rPr>
              <w:t>Associated 22 kV Grid Protection System including extension of existing switchboard R2 with two sections</w:t>
            </w:r>
            <w:r w:rsidR="00DF6BAA" w:rsidRPr="00A2415A">
              <w:rPr>
                <w:sz w:val="18"/>
              </w:rPr>
              <w:t>.</w:t>
            </w:r>
          </w:p>
        </w:tc>
        <w:tc>
          <w:tcPr>
            <w:tcW w:w="1980" w:type="dxa"/>
            <w:gridSpan w:val="2"/>
            <w:tcBorders>
              <w:bottom w:val="single" w:sz="6" w:space="0" w:color="auto"/>
            </w:tcBorders>
          </w:tcPr>
          <w:p w14:paraId="174BDF06" w14:textId="77777777" w:rsidR="00DF6BAA" w:rsidRPr="00A2415A" w:rsidRDefault="00DF6BAA" w:rsidP="00505417">
            <w:pPr>
              <w:keepNext/>
              <w:keepLines/>
              <w:widowControl w:val="0"/>
              <w:jc w:val="right"/>
            </w:pPr>
          </w:p>
          <w:p w14:paraId="27209B3E" w14:textId="77777777" w:rsidR="00DF6BAA" w:rsidRPr="00A2415A" w:rsidRDefault="00DF6BAA" w:rsidP="00505417">
            <w:pPr>
              <w:keepNext/>
              <w:keepLines/>
              <w:widowControl w:val="0"/>
              <w:jc w:val="right"/>
            </w:pPr>
          </w:p>
          <w:p w14:paraId="28F062A8" w14:textId="1CD1CF48" w:rsidR="00DF6BAA" w:rsidRPr="00A2415A" w:rsidRDefault="00DF6BAA" w:rsidP="00505417">
            <w:pPr>
              <w:keepNext/>
              <w:keepLines/>
              <w:widowControl w:val="0"/>
              <w:jc w:val="right"/>
            </w:pPr>
            <w:r w:rsidRPr="00A2415A">
              <w:t>CZK</w:t>
            </w:r>
          </w:p>
        </w:tc>
      </w:tr>
      <w:tr w:rsidR="00DF6BAA" w:rsidRPr="00A2415A" w14:paraId="634DC311" w14:textId="77777777" w:rsidTr="00DF6BAA">
        <w:trPr>
          <w:gridAfter w:val="1"/>
          <w:wAfter w:w="22" w:type="dxa"/>
        </w:trPr>
        <w:tc>
          <w:tcPr>
            <w:tcW w:w="932" w:type="dxa"/>
          </w:tcPr>
          <w:p w14:paraId="469ACF74" w14:textId="77777777" w:rsidR="00DF6BAA" w:rsidRPr="00A2415A" w:rsidRDefault="00DF6BAA" w:rsidP="00DF6BAA">
            <w:pPr>
              <w:keepNext/>
              <w:keepLines/>
              <w:widowControl w:val="0"/>
            </w:pPr>
          </w:p>
          <w:p w14:paraId="0F2D4734" w14:textId="3C156BD5" w:rsidR="00DF6BAA" w:rsidRPr="00A2415A" w:rsidRDefault="00DF6BAA" w:rsidP="00DF6BAA">
            <w:pPr>
              <w:keepNext/>
              <w:keepLines/>
              <w:widowControl w:val="0"/>
            </w:pPr>
            <w:r w:rsidRPr="00A2415A">
              <w:t>81</w:t>
            </w:r>
          </w:p>
        </w:tc>
        <w:tc>
          <w:tcPr>
            <w:tcW w:w="6012" w:type="dxa"/>
            <w:gridSpan w:val="4"/>
          </w:tcPr>
          <w:p w14:paraId="57114D56" w14:textId="77777777" w:rsidR="00DF6BAA" w:rsidRPr="00A2415A" w:rsidRDefault="00DF6BAA" w:rsidP="00DF6BAA">
            <w:pPr>
              <w:pStyle w:val="Zhlav"/>
              <w:keepNext/>
              <w:keepLines/>
              <w:widowControl w:val="0"/>
              <w:spacing w:line="240" w:lineRule="atLeast"/>
              <w:ind w:left="-33"/>
              <w:rPr>
                <w:caps/>
                <w:sz w:val="18"/>
              </w:rPr>
            </w:pPr>
          </w:p>
          <w:p w14:paraId="4DD0C5F7" w14:textId="0B170D10" w:rsidR="00DF6BAA" w:rsidRPr="00A2415A" w:rsidRDefault="00C13B31" w:rsidP="00DF6BAA">
            <w:pPr>
              <w:pStyle w:val="Zhlav"/>
              <w:keepNext/>
              <w:keepLines/>
              <w:widowControl w:val="0"/>
              <w:spacing w:line="240" w:lineRule="atLeast"/>
              <w:ind w:left="-33"/>
              <w:rPr>
                <w:caps/>
                <w:sz w:val="18"/>
              </w:rPr>
            </w:pPr>
            <w:r w:rsidRPr="00A2415A">
              <w:rPr>
                <w:rFonts w:eastAsia="Calibri" w:cs="Arial"/>
                <w:noProof w:val="0"/>
                <w:sz w:val="18"/>
              </w:rPr>
              <w:t>Generator circuit breaker switchboard and associated generator protection and synchronizing system.</w:t>
            </w:r>
          </w:p>
        </w:tc>
        <w:tc>
          <w:tcPr>
            <w:tcW w:w="1980" w:type="dxa"/>
            <w:gridSpan w:val="2"/>
            <w:tcBorders>
              <w:bottom w:val="single" w:sz="6" w:space="0" w:color="auto"/>
            </w:tcBorders>
          </w:tcPr>
          <w:p w14:paraId="5D4779E2" w14:textId="77777777" w:rsidR="00DF6BAA" w:rsidRPr="00A2415A" w:rsidRDefault="00DF6BAA" w:rsidP="00505417">
            <w:pPr>
              <w:keepNext/>
              <w:keepLines/>
              <w:widowControl w:val="0"/>
              <w:jc w:val="right"/>
            </w:pPr>
          </w:p>
          <w:p w14:paraId="1A1BB52F" w14:textId="77777777" w:rsidR="00DF6BAA" w:rsidRPr="00A2415A" w:rsidRDefault="00DF6BAA" w:rsidP="00505417">
            <w:pPr>
              <w:keepNext/>
              <w:keepLines/>
              <w:widowControl w:val="0"/>
              <w:jc w:val="right"/>
            </w:pPr>
          </w:p>
          <w:p w14:paraId="34029CFF" w14:textId="3809ADA3" w:rsidR="00DF6BAA" w:rsidRPr="00A2415A" w:rsidRDefault="00DF6BAA" w:rsidP="00505417">
            <w:pPr>
              <w:keepNext/>
              <w:keepLines/>
              <w:widowControl w:val="0"/>
              <w:jc w:val="right"/>
            </w:pPr>
            <w:r w:rsidRPr="00A2415A">
              <w:t>CZK</w:t>
            </w:r>
          </w:p>
        </w:tc>
      </w:tr>
      <w:tr w:rsidR="00DF6BAA" w:rsidRPr="00A2415A" w14:paraId="01DB0F4C" w14:textId="77777777" w:rsidTr="00DF6BAA">
        <w:trPr>
          <w:gridAfter w:val="1"/>
          <w:wAfter w:w="22" w:type="dxa"/>
        </w:trPr>
        <w:tc>
          <w:tcPr>
            <w:tcW w:w="932" w:type="dxa"/>
          </w:tcPr>
          <w:p w14:paraId="724F9F8A" w14:textId="77777777" w:rsidR="00DF6BAA" w:rsidRPr="00A2415A" w:rsidRDefault="00DF6BAA" w:rsidP="00DF6BAA">
            <w:pPr>
              <w:keepNext/>
              <w:keepLines/>
              <w:widowControl w:val="0"/>
            </w:pPr>
          </w:p>
          <w:p w14:paraId="1B3E010B" w14:textId="73A855FC" w:rsidR="00DF6BAA" w:rsidRPr="00A2415A" w:rsidRDefault="00DF6BAA" w:rsidP="00DF6BAA">
            <w:pPr>
              <w:keepNext/>
              <w:keepLines/>
              <w:widowControl w:val="0"/>
            </w:pPr>
            <w:r w:rsidRPr="00A2415A">
              <w:t>82</w:t>
            </w:r>
          </w:p>
        </w:tc>
        <w:tc>
          <w:tcPr>
            <w:tcW w:w="6012" w:type="dxa"/>
            <w:gridSpan w:val="4"/>
          </w:tcPr>
          <w:p w14:paraId="34BACBD4" w14:textId="77777777" w:rsidR="00DF6BAA" w:rsidRPr="00A2415A" w:rsidRDefault="00DF6BAA" w:rsidP="00DF6BAA">
            <w:pPr>
              <w:pStyle w:val="Zhlav"/>
              <w:keepNext/>
              <w:keepLines/>
              <w:widowControl w:val="0"/>
              <w:spacing w:line="240" w:lineRule="atLeast"/>
              <w:ind w:left="-33"/>
              <w:rPr>
                <w:caps/>
                <w:sz w:val="18"/>
              </w:rPr>
            </w:pPr>
          </w:p>
          <w:p w14:paraId="7D2A4CC5" w14:textId="05B39BFC" w:rsidR="00DF6BAA" w:rsidRPr="00A2415A" w:rsidRDefault="00C13B31" w:rsidP="00DF6BAA">
            <w:pPr>
              <w:pStyle w:val="Zhlav"/>
              <w:keepNext/>
              <w:keepLines/>
              <w:widowControl w:val="0"/>
              <w:spacing w:line="240" w:lineRule="atLeast"/>
              <w:ind w:left="-33"/>
              <w:rPr>
                <w:caps/>
                <w:sz w:val="18"/>
              </w:rPr>
            </w:pPr>
            <w:r w:rsidRPr="00A2415A">
              <w:rPr>
                <w:rFonts w:eastAsia="Calibri" w:cs="Arial"/>
                <w:noProof w:val="0"/>
                <w:sz w:val="18"/>
              </w:rPr>
              <w:t>A complete set of power transformers including auxiliary equipment, cable routing, earth &amp; bonding and installation materials. Including design, manufacture, management, FAT, supply, installation, SAT etc.</w:t>
            </w:r>
          </w:p>
        </w:tc>
        <w:tc>
          <w:tcPr>
            <w:tcW w:w="1980" w:type="dxa"/>
            <w:gridSpan w:val="2"/>
            <w:tcBorders>
              <w:bottom w:val="single" w:sz="6" w:space="0" w:color="auto"/>
            </w:tcBorders>
          </w:tcPr>
          <w:p w14:paraId="5AD009B7" w14:textId="77777777" w:rsidR="00DF6BAA" w:rsidRPr="00A2415A" w:rsidRDefault="00DF6BAA" w:rsidP="00505417">
            <w:pPr>
              <w:keepNext/>
              <w:keepLines/>
              <w:widowControl w:val="0"/>
              <w:jc w:val="right"/>
            </w:pPr>
          </w:p>
          <w:p w14:paraId="7A119DE6" w14:textId="77777777" w:rsidR="00DF6BAA" w:rsidRPr="00A2415A" w:rsidRDefault="00DF6BAA" w:rsidP="00505417">
            <w:pPr>
              <w:keepNext/>
              <w:keepLines/>
              <w:widowControl w:val="0"/>
              <w:jc w:val="right"/>
            </w:pPr>
          </w:p>
          <w:p w14:paraId="10E37A64" w14:textId="66570DB2" w:rsidR="00DF6BAA" w:rsidRPr="00A2415A" w:rsidRDefault="00DF6BAA" w:rsidP="00505417">
            <w:pPr>
              <w:keepNext/>
              <w:keepLines/>
              <w:widowControl w:val="0"/>
              <w:jc w:val="right"/>
            </w:pPr>
            <w:r w:rsidRPr="00A2415A">
              <w:t>CZK</w:t>
            </w:r>
          </w:p>
        </w:tc>
      </w:tr>
      <w:tr w:rsidR="00DF6BAA" w:rsidRPr="00A2415A" w14:paraId="11EA9587" w14:textId="77777777" w:rsidTr="00DF6BAA">
        <w:trPr>
          <w:gridAfter w:val="1"/>
          <w:wAfter w:w="22" w:type="dxa"/>
        </w:trPr>
        <w:tc>
          <w:tcPr>
            <w:tcW w:w="932" w:type="dxa"/>
          </w:tcPr>
          <w:p w14:paraId="038CCD20" w14:textId="77777777" w:rsidR="00DF6BAA" w:rsidRPr="00A2415A" w:rsidRDefault="00DF6BAA" w:rsidP="00DF6BAA">
            <w:pPr>
              <w:keepNext/>
              <w:keepLines/>
              <w:widowControl w:val="0"/>
            </w:pPr>
          </w:p>
          <w:p w14:paraId="635281F0" w14:textId="4BA5FBEC" w:rsidR="00DF6BAA" w:rsidRPr="00A2415A" w:rsidRDefault="00DF6BAA" w:rsidP="00DF6BAA">
            <w:pPr>
              <w:keepNext/>
              <w:keepLines/>
              <w:widowControl w:val="0"/>
            </w:pPr>
            <w:r w:rsidRPr="00A2415A">
              <w:t>83</w:t>
            </w:r>
          </w:p>
        </w:tc>
        <w:tc>
          <w:tcPr>
            <w:tcW w:w="6012" w:type="dxa"/>
            <w:gridSpan w:val="4"/>
          </w:tcPr>
          <w:p w14:paraId="6F4FB01F" w14:textId="77777777" w:rsidR="00DF6BAA" w:rsidRPr="00A2415A" w:rsidRDefault="00DF6BAA" w:rsidP="00DF6BAA">
            <w:pPr>
              <w:pStyle w:val="Zhlav"/>
              <w:keepNext/>
              <w:keepLines/>
              <w:widowControl w:val="0"/>
              <w:spacing w:line="240" w:lineRule="atLeast"/>
              <w:ind w:left="-33"/>
              <w:rPr>
                <w:caps/>
                <w:sz w:val="18"/>
              </w:rPr>
            </w:pPr>
          </w:p>
          <w:p w14:paraId="5F249098" w14:textId="6588C14D" w:rsidR="00DF6BAA" w:rsidRPr="00A2415A" w:rsidRDefault="00C13B31" w:rsidP="00DF6BAA">
            <w:pPr>
              <w:pStyle w:val="Zhlav"/>
              <w:keepNext/>
              <w:keepLines/>
              <w:widowControl w:val="0"/>
              <w:spacing w:line="240" w:lineRule="atLeast"/>
              <w:ind w:left="-33"/>
              <w:rPr>
                <w:caps/>
                <w:sz w:val="18"/>
              </w:rPr>
            </w:pPr>
            <w:r w:rsidRPr="00A2415A">
              <w:rPr>
                <w:rFonts w:eastAsia="Calibri" w:cs="Arial"/>
                <w:noProof w:val="0"/>
                <w:sz w:val="18"/>
              </w:rPr>
              <w:t>A complete set of distribution transformers including auxiliary equipment, cable routing, earth &amp; bonding and installation materials. Including design, manufacture, management, FAT, supply, installation, SAT etc.</w:t>
            </w:r>
          </w:p>
        </w:tc>
        <w:tc>
          <w:tcPr>
            <w:tcW w:w="1980" w:type="dxa"/>
            <w:gridSpan w:val="2"/>
            <w:tcBorders>
              <w:bottom w:val="single" w:sz="6" w:space="0" w:color="auto"/>
            </w:tcBorders>
          </w:tcPr>
          <w:p w14:paraId="18CBF076" w14:textId="77777777" w:rsidR="00DF6BAA" w:rsidRPr="00A2415A" w:rsidRDefault="00DF6BAA" w:rsidP="00505417">
            <w:pPr>
              <w:keepNext/>
              <w:keepLines/>
              <w:widowControl w:val="0"/>
              <w:jc w:val="right"/>
            </w:pPr>
          </w:p>
          <w:p w14:paraId="42789CEA" w14:textId="77777777" w:rsidR="0035428F" w:rsidRPr="00A2415A" w:rsidRDefault="0035428F" w:rsidP="00505417">
            <w:pPr>
              <w:keepNext/>
              <w:keepLines/>
              <w:widowControl w:val="0"/>
              <w:jc w:val="right"/>
            </w:pPr>
          </w:p>
          <w:p w14:paraId="04689445" w14:textId="77777777" w:rsidR="0035428F" w:rsidRPr="00A2415A" w:rsidRDefault="0035428F" w:rsidP="00505417">
            <w:pPr>
              <w:keepNext/>
              <w:keepLines/>
              <w:widowControl w:val="0"/>
              <w:jc w:val="right"/>
            </w:pPr>
          </w:p>
          <w:p w14:paraId="62D49F27" w14:textId="09F48395" w:rsidR="00DF6BAA" w:rsidRPr="00A2415A" w:rsidRDefault="00DF6BAA" w:rsidP="00505417">
            <w:pPr>
              <w:keepNext/>
              <w:keepLines/>
              <w:widowControl w:val="0"/>
              <w:jc w:val="right"/>
            </w:pPr>
            <w:r w:rsidRPr="00A2415A">
              <w:t>CZK</w:t>
            </w:r>
          </w:p>
        </w:tc>
      </w:tr>
      <w:tr w:rsidR="00DF6BAA" w:rsidRPr="00A2415A" w14:paraId="30A29BBF" w14:textId="77777777" w:rsidTr="00DF6BAA">
        <w:trPr>
          <w:gridAfter w:val="1"/>
          <w:wAfter w:w="22" w:type="dxa"/>
        </w:trPr>
        <w:tc>
          <w:tcPr>
            <w:tcW w:w="932" w:type="dxa"/>
          </w:tcPr>
          <w:p w14:paraId="58BCA3B6" w14:textId="77777777" w:rsidR="00DF6BAA" w:rsidRPr="00A2415A" w:rsidRDefault="00DF6BAA" w:rsidP="00DF6BAA">
            <w:pPr>
              <w:keepNext/>
              <w:keepLines/>
              <w:widowControl w:val="0"/>
            </w:pPr>
          </w:p>
          <w:p w14:paraId="492A69FE" w14:textId="57E15E73" w:rsidR="00DF6BAA" w:rsidRPr="00A2415A" w:rsidRDefault="00DF6BAA" w:rsidP="00DF6BAA">
            <w:pPr>
              <w:keepNext/>
              <w:keepLines/>
              <w:widowControl w:val="0"/>
            </w:pPr>
            <w:r w:rsidRPr="00A2415A">
              <w:t>84</w:t>
            </w:r>
          </w:p>
        </w:tc>
        <w:tc>
          <w:tcPr>
            <w:tcW w:w="6012" w:type="dxa"/>
            <w:gridSpan w:val="4"/>
          </w:tcPr>
          <w:p w14:paraId="7B310CB6" w14:textId="77777777" w:rsidR="00DF6BAA" w:rsidRPr="00A2415A" w:rsidRDefault="00DF6BAA" w:rsidP="00DF6BAA">
            <w:pPr>
              <w:pStyle w:val="Zhlav"/>
              <w:keepNext/>
              <w:keepLines/>
              <w:widowControl w:val="0"/>
              <w:spacing w:line="240" w:lineRule="atLeast"/>
              <w:ind w:left="-33"/>
              <w:rPr>
                <w:caps/>
                <w:sz w:val="18"/>
              </w:rPr>
            </w:pPr>
          </w:p>
          <w:p w14:paraId="23C1A159" w14:textId="12117522" w:rsidR="00DF6BAA" w:rsidRPr="00A2415A" w:rsidRDefault="00C13B31" w:rsidP="00DF6BAA">
            <w:pPr>
              <w:pStyle w:val="Zhlav"/>
              <w:keepNext/>
              <w:keepLines/>
              <w:widowControl w:val="0"/>
              <w:spacing w:line="240" w:lineRule="atLeast"/>
              <w:ind w:left="-33"/>
              <w:rPr>
                <w:caps/>
                <w:sz w:val="18"/>
              </w:rPr>
            </w:pPr>
            <w:r w:rsidRPr="00A2415A">
              <w:rPr>
                <w:sz w:val="18"/>
              </w:rPr>
              <w:t>MDB Switchboards for distribution including design, manufacture, management, FAT, supply, installation, SAT etc.</w:t>
            </w:r>
          </w:p>
        </w:tc>
        <w:tc>
          <w:tcPr>
            <w:tcW w:w="1980" w:type="dxa"/>
            <w:gridSpan w:val="2"/>
            <w:tcBorders>
              <w:bottom w:val="single" w:sz="6" w:space="0" w:color="auto"/>
            </w:tcBorders>
          </w:tcPr>
          <w:p w14:paraId="5657974A" w14:textId="77777777" w:rsidR="00DF6BAA" w:rsidRPr="00A2415A" w:rsidRDefault="00DF6BAA" w:rsidP="00505417">
            <w:pPr>
              <w:keepNext/>
              <w:keepLines/>
              <w:widowControl w:val="0"/>
              <w:jc w:val="right"/>
            </w:pPr>
          </w:p>
          <w:p w14:paraId="7953E86B" w14:textId="77777777" w:rsidR="00DF6BAA" w:rsidRPr="00A2415A" w:rsidRDefault="00DF6BAA" w:rsidP="00505417">
            <w:pPr>
              <w:keepNext/>
              <w:keepLines/>
              <w:widowControl w:val="0"/>
              <w:jc w:val="right"/>
            </w:pPr>
          </w:p>
          <w:p w14:paraId="23083859" w14:textId="77777777" w:rsidR="00DF6BAA" w:rsidRPr="00A2415A" w:rsidRDefault="00DF6BAA" w:rsidP="00505417">
            <w:pPr>
              <w:keepNext/>
              <w:keepLines/>
              <w:widowControl w:val="0"/>
              <w:jc w:val="right"/>
            </w:pPr>
          </w:p>
          <w:p w14:paraId="0D668254" w14:textId="29F5B6A8" w:rsidR="00DF6BAA" w:rsidRPr="00A2415A" w:rsidRDefault="00DF6BAA" w:rsidP="00505417">
            <w:pPr>
              <w:keepNext/>
              <w:keepLines/>
              <w:widowControl w:val="0"/>
              <w:jc w:val="right"/>
            </w:pPr>
            <w:r w:rsidRPr="00A2415A">
              <w:t>CZK</w:t>
            </w:r>
          </w:p>
        </w:tc>
      </w:tr>
      <w:tr w:rsidR="00DF6BAA" w:rsidRPr="00A2415A" w14:paraId="7A957C72" w14:textId="77777777" w:rsidTr="00DF6BAA">
        <w:trPr>
          <w:gridAfter w:val="1"/>
          <w:wAfter w:w="22" w:type="dxa"/>
        </w:trPr>
        <w:tc>
          <w:tcPr>
            <w:tcW w:w="932" w:type="dxa"/>
          </w:tcPr>
          <w:p w14:paraId="7041114D" w14:textId="77777777" w:rsidR="00DF6BAA" w:rsidRPr="00A2415A" w:rsidRDefault="00DF6BAA" w:rsidP="00DF6BAA">
            <w:pPr>
              <w:keepNext/>
              <w:keepLines/>
              <w:widowControl w:val="0"/>
            </w:pPr>
          </w:p>
          <w:p w14:paraId="7E93D4A4" w14:textId="0B41AABE" w:rsidR="00DF6BAA" w:rsidRPr="00A2415A" w:rsidRDefault="00DF6BAA" w:rsidP="00DF6BAA">
            <w:pPr>
              <w:keepNext/>
              <w:keepLines/>
              <w:widowControl w:val="0"/>
            </w:pPr>
            <w:r w:rsidRPr="00A2415A">
              <w:t>85</w:t>
            </w:r>
          </w:p>
        </w:tc>
        <w:tc>
          <w:tcPr>
            <w:tcW w:w="6012" w:type="dxa"/>
            <w:gridSpan w:val="4"/>
          </w:tcPr>
          <w:p w14:paraId="08518FD7" w14:textId="77777777" w:rsidR="00DF6BAA" w:rsidRPr="00A2415A" w:rsidRDefault="00DF6BAA" w:rsidP="00DF6BAA">
            <w:pPr>
              <w:pStyle w:val="Zhlav"/>
              <w:keepNext/>
              <w:keepLines/>
              <w:widowControl w:val="0"/>
              <w:spacing w:line="240" w:lineRule="atLeast"/>
              <w:ind w:left="-33"/>
              <w:rPr>
                <w:caps/>
                <w:sz w:val="18"/>
              </w:rPr>
            </w:pPr>
          </w:p>
          <w:p w14:paraId="3C07F31D" w14:textId="7801098C" w:rsidR="00DF6BAA" w:rsidRPr="00A2415A" w:rsidRDefault="00C13B31" w:rsidP="00DF6BAA">
            <w:pPr>
              <w:pStyle w:val="Zhlav"/>
              <w:keepNext/>
              <w:keepLines/>
              <w:widowControl w:val="0"/>
              <w:spacing w:line="240" w:lineRule="atLeast"/>
              <w:ind w:left="-33"/>
              <w:rPr>
                <w:sz w:val="18"/>
              </w:rPr>
            </w:pPr>
            <w:r w:rsidRPr="00A2415A">
              <w:rPr>
                <w:sz w:val="18"/>
              </w:rPr>
              <w:t>Switchboards for distribution and MCC (Motor Control Centre) including design, manufacture, management, FAT, supply, installation, SAT etc.</w:t>
            </w:r>
          </w:p>
        </w:tc>
        <w:tc>
          <w:tcPr>
            <w:tcW w:w="1980" w:type="dxa"/>
            <w:gridSpan w:val="2"/>
            <w:tcBorders>
              <w:top w:val="single" w:sz="6" w:space="0" w:color="auto"/>
              <w:bottom w:val="single" w:sz="6" w:space="0" w:color="auto"/>
            </w:tcBorders>
          </w:tcPr>
          <w:p w14:paraId="1806685E" w14:textId="77777777" w:rsidR="00DF6BAA" w:rsidRPr="00A2415A" w:rsidRDefault="00DF6BAA" w:rsidP="00505417">
            <w:pPr>
              <w:keepNext/>
              <w:keepLines/>
              <w:widowControl w:val="0"/>
              <w:jc w:val="right"/>
            </w:pPr>
          </w:p>
          <w:p w14:paraId="48DEA6E7" w14:textId="77777777" w:rsidR="00DF6BAA" w:rsidRPr="00A2415A" w:rsidRDefault="00DF6BAA" w:rsidP="00505417">
            <w:pPr>
              <w:keepNext/>
              <w:keepLines/>
              <w:widowControl w:val="0"/>
              <w:jc w:val="right"/>
            </w:pPr>
          </w:p>
          <w:p w14:paraId="20B5D412" w14:textId="526D0A32" w:rsidR="00DF6BAA" w:rsidRPr="00A2415A" w:rsidRDefault="00DF6BAA" w:rsidP="00505417">
            <w:pPr>
              <w:keepNext/>
              <w:keepLines/>
              <w:widowControl w:val="0"/>
              <w:jc w:val="right"/>
            </w:pPr>
            <w:r w:rsidRPr="00A2415A">
              <w:t>CZK</w:t>
            </w:r>
          </w:p>
        </w:tc>
      </w:tr>
      <w:tr w:rsidR="00DF6BAA" w:rsidRPr="00A2415A" w14:paraId="0302D5FB" w14:textId="77777777" w:rsidTr="00DF6BAA">
        <w:trPr>
          <w:gridAfter w:val="1"/>
          <w:wAfter w:w="22" w:type="dxa"/>
          <w:trHeight w:val="1324"/>
        </w:trPr>
        <w:tc>
          <w:tcPr>
            <w:tcW w:w="932" w:type="dxa"/>
          </w:tcPr>
          <w:p w14:paraId="3A96CE3A" w14:textId="77777777" w:rsidR="00DF6BAA" w:rsidRPr="00A2415A" w:rsidRDefault="00DF6BAA" w:rsidP="00DF6BAA">
            <w:pPr>
              <w:keepLines/>
            </w:pPr>
          </w:p>
          <w:p w14:paraId="090F7F1F" w14:textId="2CCE9E63" w:rsidR="00DF6BAA" w:rsidRPr="00A2415A" w:rsidRDefault="00DF6BAA" w:rsidP="00DF6BAA">
            <w:pPr>
              <w:keepLines/>
            </w:pPr>
            <w:r w:rsidRPr="00A2415A">
              <w:t>86</w:t>
            </w:r>
          </w:p>
        </w:tc>
        <w:tc>
          <w:tcPr>
            <w:tcW w:w="6012" w:type="dxa"/>
            <w:gridSpan w:val="4"/>
          </w:tcPr>
          <w:p w14:paraId="328C7F8F" w14:textId="77777777" w:rsidR="00DF6BAA" w:rsidRPr="00A2415A" w:rsidRDefault="00DF6BAA" w:rsidP="00DF6BAA">
            <w:pPr>
              <w:pStyle w:val="Zhlav"/>
              <w:keepLines/>
              <w:spacing w:line="240" w:lineRule="atLeast"/>
              <w:ind w:left="-33"/>
              <w:rPr>
                <w:caps/>
                <w:sz w:val="18"/>
              </w:rPr>
            </w:pPr>
          </w:p>
          <w:p w14:paraId="53066CBC" w14:textId="67ED473D" w:rsidR="00DF6BAA" w:rsidRPr="00A2415A" w:rsidRDefault="00C13B31" w:rsidP="00DF6BAA">
            <w:pPr>
              <w:pStyle w:val="Zhlav"/>
              <w:keepLines/>
              <w:spacing w:line="240" w:lineRule="atLeast"/>
              <w:ind w:left="-33"/>
              <w:rPr>
                <w:sz w:val="18"/>
              </w:rPr>
            </w:pPr>
            <w:r w:rsidRPr="00A2415A">
              <w:rPr>
                <w:sz w:val="18"/>
              </w:rPr>
              <w:t>Emergency Generator System including design, manufacture, management, FAT, supply, installation, SAT etc.</w:t>
            </w:r>
          </w:p>
        </w:tc>
        <w:tc>
          <w:tcPr>
            <w:tcW w:w="1980" w:type="dxa"/>
            <w:gridSpan w:val="2"/>
            <w:tcBorders>
              <w:top w:val="single" w:sz="6" w:space="0" w:color="auto"/>
              <w:bottom w:val="single" w:sz="4" w:space="0" w:color="auto"/>
            </w:tcBorders>
          </w:tcPr>
          <w:p w14:paraId="388655B1" w14:textId="77777777" w:rsidR="00DF6BAA" w:rsidRPr="00A2415A" w:rsidRDefault="00DF6BAA" w:rsidP="00505417">
            <w:pPr>
              <w:keepLines/>
              <w:jc w:val="right"/>
            </w:pPr>
          </w:p>
          <w:p w14:paraId="1D83E1F7" w14:textId="77777777" w:rsidR="00C13B31" w:rsidRPr="00A2415A" w:rsidRDefault="00C13B31" w:rsidP="00505417">
            <w:pPr>
              <w:keepLines/>
              <w:jc w:val="right"/>
            </w:pPr>
          </w:p>
          <w:p w14:paraId="5CF7E095" w14:textId="77777777" w:rsidR="00C13B31" w:rsidRPr="00A2415A" w:rsidRDefault="00C13B31" w:rsidP="00505417">
            <w:pPr>
              <w:keepLines/>
              <w:jc w:val="right"/>
            </w:pPr>
          </w:p>
          <w:p w14:paraId="013E27FB" w14:textId="77777777" w:rsidR="00C13B31" w:rsidRPr="00A2415A" w:rsidRDefault="00C13B31" w:rsidP="00505417">
            <w:pPr>
              <w:keepLines/>
              <w:jc w:val="right"/>
            </w:pPr>
          </w:p>
          <w:p w14:paraId="714519FC" w14:textId="6366FE7F" w:rsidR="00DF6BAA" w:rsidRPr="00A2415A" w:rsidRDefault="00DF6BAA" w:rsidP="00505417">
            <w:pPr>
              <w:keepLines/>
              <w:jc w:val="right"/>
            </w:pPr>
            <w:r w:rsidRPr="00A2415A">
              <w:t>CZK</w:t>
            </w:r>
          </w:p>
        </w:tc>
      </w:tr>
      <w:tr w:rsidR="00DF6BAA" w:rsidRPr="00A2415A" w14:paraId="46B6AC4F" w14:textId="77777777" w:rsidTr="00DF6BAA">
        <w:trPr>
          <w:gridAfter w:val="1"/>
          <w:wAfter w:w="22" w:type="dxa"/>
        </w:trPr>
        <w:tc>
          <w:tcPr>
            <w:tcW w:w="932" w:type="dxa"/>
          </w:tcPr>
          <w:p w14:paraId="542EED69" w14:textId="2845B605" w:rsidR="00DF6BAA" w:rsidRPr="00A2415A" w:rsidRDefault="00DF6BAA" w:rsidP="00DF6BAA">
            <w:pPr>
              <w:keepNext/>
              <w:keepLines/>
              <w:widowControl w:val="0"/>
            </w:pPr>
            <w:r w:rsidRPr="00A2415A">
              <w:t>87</w:t>
            </w:r>
          </w:p>
        </w:tc>
        <w:tc>
          <w:tcPr>
            <w:tcW w:w="6012" w:type="dxa"/>
            <w:gridSpan w:val="4"/>
          </w:tcPr>
          <w:p w14:paraId="47A87B7F" w14:textId="52FD990F" w:rsidR="00DF6BAA" w:rsidRPr="00A2415A" w:rsidRDefault="00C13B31" w:rsidP="00DF6BAA">
            <w:pPr>
              <w:pStyle w:val="Zhlav"/>
              <w:keepNext/>
              <w:keepLines/>
              <w:widowControl w:val="0"/>
              <w:spacing w:line="240" w:lineRule="atLeast"/>
              <w:ind w:left="-33"/>
              <w:rPr>
                <w:sz w:val="18"/>
              </w:rPr>
            </w:pPr>
            <w:r w:rsidRPr="00A2415A">
              <w:rPr>
                <w:sz w:val="18"/>
              </w:rPr>
              <w:t>UPSs System including design, manufacture, management, FAT, supply, installation, SAT etc.</w:t>
            </w:r>
          </w:p>
        </w:tc>
        <w:tc>
          <w:tcPr>
            <w:tcW w:w="1980" w:type="dxa"/>
            <w:gridSpan w:val="2"/>
            <w:tcBorders>
              <w:top w:val="single" w:sz="4" w:space="0" w:color="auto"/>
              <w:bottom w:val="single" w:sz="4" w:space="0" w:color="auto"/>
            </w:tcBorders>
          </w:tcPr>
          <w:p w14:paraId="134BD7DA" w14:textId="77777777" w:rsidR="00DF6BAA" w:rsidRPr="00A2415A" w:rsidRDefault="00DF6BAA" w:rsidP="00505417">
            <w:pPr>
              <w:keepNext/>
              <w:keepLines/>
              <w:widowControl w:val="0"/>
              <w:jc w:val="right"/>
            </w:pPr>
          </w:p>
          <w:p w14:paraId="5FA48CB4" w14:textId="2534E1E4" w:rsidR="00DF6BAA" w:rsidRPr="00A2415A" w:rsidRDefault="00DF6BAA" w:rsidP="00505417">
            <w:pPr>
              <w:keepNext/>
              <w:keepLines/>
              <w:widowControl w:val="0"/>
              <w:jc w:val="right"/>
            </w:pPr>
            <w:r w:rsidRPr="00A2415A">
              <w:t>CZK</w:t>
            </w:r>
          </w:p>
        </w:tc>
      </w:tr>
      <w:tr w:rsidR="00DF6BAA" w:rsidRPr="00A2415A" w14:paraId="4DA9C5F1" w14:textId="77777777" w:rsidTr="00DF6BAA">
        <w:tblPrEx>
          <w:tblCellMar>
            <w:left w:w="108" w:type="dxa"/>
            <w:right w:w="108" w:type="dxa"/>
          </w:tblCellMar>
          <w:tblLook w:val="00A0" w:firstRow="1" w:lastRow="0" w:firstColumn="1" w:lastColumn="0" w:noHBand="0" w:noVBand="0"/>
        </w:tblPrEx>
        <w:tc>
          <w:tcPr>
            <w:tcW w:w="943" w:type="dxa"/>
            <w:gridSpan w:val="2"/>
          </w:tcPr>
          <w:p w14:paraId="6998B2F6" w14:textId="77777777" w:rsidR="00DF6BAA" w:rsidRPr="00A2415A" w:rsidRDefault="00DF6BAA" w:rsidP="00DF6BAA">
            <w:pPr>
              <w:pStyle w:val="Body"/>
              <w:spacing w:afterLines="0"/>
            </w:pPr>
          </w:p>
          <w:p w14:paraId="51ED8F76" w14:textId="221688FF" w:rsidR="00DF6BAA" w:rsidRPr="00A2415A" w:rsidRDefault="00DF6BAA" w:rsidP="00DF6BAA">
            <w:pPr>
              <w:pStyle w:val="Body"/>
              <w:spacing w:afterLines="0"/>
            </w:pPr>
            <w:r w:rsidRPr="00A2415A">
              <w:t>88</w:t>
            </w:r>
          </w:p>
        </w:tc>
        <w:tc>
          <w:tcPr>
            <w:tcW w:w="5969" w:type="dxa"/>
            <w:gridSpan w:val="2"/>
          </w:tcPr>
          <w:p w14:paraId="21A587D9" w14:textId="77777777" w:rsidR="00DF6BAA" w:rsidRPr="00A2415A" w:rsidRDefault="00DF6BAA" w:rsidP="00DF6BAA">
            <w:pPr>
              <w:pStyle w:val="Body"/>
              <w:spacing w:afterLines="0"/>
            </w:pPr>
          </w:p>
          <w:p w14:paraId="66594B79" w14:textId="2B9BA423" w:rsidR="00DF6BAA" w:rsidRPr="00A2415A" w:rsidRDefault="00C13B31" w:rsidP="00DF6BAA">
            <w:pPr>
              <w:pStyle w:val="Body"/>
              <w:spacing w:afterLines="0"/>
            </w:pPr>
            <w:r w:rsidRPr="00A2415A">
              <w:t>Battery systems for UPSs.</w:t>
            </w:r>
          </w:p>
        </w:tc>
        <w:tc>
          <w:tcPr>
            <w:tcW w:w="2034" w:type="dxa"/>
            <w:gridSpan w:val="4"/>
            <w:tcBorders>
              <w:bottom w:val="single" w:sz="4" w:space="0" w:color="auto"/>
            </w:tcBorders>
          </w:tcPr>
          <w:p w14:paraId="0AB15147" w14:textId="77777777" w:rsidR="00DF6BAA" w:rsidRPr="00A2415A" w:rsidRDefault="00DF6BAA" w:rsidP="00505417">
            <w:pPr>
              <w:pStyle w:val="Body"/>
              <w:spacing w:afterLines="0"/>
              <w:jc w:val="right"/>
            </w:pPr>
          </w:p>
          <w:p w14:paraId="6524BE6A" w14:textId="78CAA3C5" w:rsidR="00DF6BAA" w:rsidRPr="00A2415A" w:rsidRDefault="00DF6BAA" w:rsidP="00505417">
            <w:pPr>
              <w:pStyle w:val="Body"/>
              <w:tabs>
                <w:tab w:val="center" w:pos="1065"/>
              </w:tabs>
              <w:spacing w:afterLines="0"/>
              <w:jc w:val="right"/>
            </w:pPr>
            <w:r w:rsidRPr="00A2415A">
              <w:t>CZK</w:t>
            </w:r>
          </w:p>
        </w:tc>
      </w:tr>
      <w:tr w:rsidR="00DF6BAA" w:rsidRPr="00A2415A" w14:paraId="32CFD478" w14:textId="77777777" w:rsidTr="00DF6BAA">
        <w:tblPrEx>
          <w:tblCellMar>
            <w:left w:w="108" w:type="dxa"/>
            <w:right w:w="108" w:type="dxa"/>
          </w:tblCellMar>
          <w:tblLook w:val="00A0" w:firstRow="1" w:lastRow="0" w:firstColumn="1" w:lastColumn="0" w:noHBand="0" w:noVBand="0"/>
        </w:tblPrEx>
        <w:trPr>
          <w:trHeight w:val="1194"/>
        </w:trPr>
        <w:tc>
          <w:tcPr>
            <w:tcW w:w="943" w:type="dxa"/>
            <w:gridSpan w:val="2"/>
          </w:tcPr>
          <w:p w14:paraId="6AC3A46D" w14:textId="77777777" w:rsidR="00DF6BAA" w:rsidRPr="00A2415A" w:rsidRDefault="00DF6BAA" w:rsidP="00DF6BAA">
            <w:pPr>
              <w:pStyle w:val="Body"/>
              <w:spacing w:afterLines="0"/>
            </w:pPr>
          </w:p>
          <w:p w14:paraId="0F34B482" w14:textId="6E87E54D" w:rsidR="00DF6BAA" w:rsidRPr="00A2415A" w:rsidRDefault="00DF6BAA" w:rsidP="00DF6BAA">
            <w:pPr>
              <w:pStyle w:val="Body"/>
              <w:spacing w:afterLines="0"/>
            </w:pPr>
            <w:r w:rsidRPr="00A2415A">
              <w:t>89</w:t>
            </w:r>
          </w:p>
        </w:tc>
        <w:tc>
          <w:tcPr>
            <w:tcW w:w="5969" w:type="dxa"/>
            <w:gridSpan w:val="2"/>
          </w:tcPr>
          <w:p w14:paraId="73FD9912" w14:textId="77777777" w:rsidR="00DF6BAA" w:rsidRPr="00A2415A" w:rsidRDefault="00DF6BAA" w:rsidP="00DF6BAA">
            <w:pPr>
              <w:pStyle w:val="Body"/>
              <w:spacing w:afterLines="0"/>
            </w:pPr>
          </w:p>
          <w:p w14:paraId="62E62A11" w14:textId="275043DC" w:rsidR="00DF6BAA" w:rsidRPr="00A2415A" w:rsidRDefault="00C13B31" w:rsidP="00DF6BAA">
            <w:pPr>
              <w:pStyle w:val="Body"/>
              <w:spacing w:afterLines="0"/>
            </w:pPr>
            <w:r w:rsidRPr="00A2415A">
              <w:t>Frequency converters including design, manufacture, management, FAT, supply, installation, SAT etc.</w:t>
            </w:r>
          </w:p>
        </w:tc>
        <w:tc>
          <w:tcPr>
            <w:tcW w:w="2034" w:type="dxa"/>
            <w:gridSpan w:val="4"/>
            <w:tcBorders>
              <w:top w:val="single" w:sz="4" w:space="0" w:color="auto"/>
              <w:bottom w:val="single" w:sz="4" w:space="0" w:color="auto"/>
            </w:tcBorders>
          </w:tcPr>
          <w:p w14:paraId="32E8C8FC" w14:textId="77777777" w:rsidR="00DF6BAA" w:rsidRPr="00A2415A" w:rsidRDefault="00DF6BAA" w:rsidP="00505417">
            <w:pPr>
              <w:pStyle w:val="Body"/>
              <w:spacing w:afterLines="0"/>
              <w:jc w:val="right"/>
            </w:pPr>
          </w:p>
          <w:p w14:paraId="12D14053" w14:textId="77777777" w:rsidR="00DF6BAA" w:rsidRPr="00A2415A" w:rsidRDefault="00DF6BAA" w:rsidP="00505417">
            <w:pPr>
              <w:pStyle w:val="Body"/>
              <w:spacing w:afterLines="0"/>
              <w:jc w:val="right"/>
            </w:pPr>
          </w:p>
          <w:p w14:paraId="7CE7B7FD" w14:textId="77777777" w:rsidR="00C13B31" w:rsidRPr="00A2415A" w:rsidRDefault="00C13B31" w:rsidP="00505417">
            <w:pPr>
              <w:pStyle w:val="Body"/>
              <w:spacing w:afterLines="0"/>
              <w:jc w:val="right"/>
            </w:pPr>
          </w:p>
          <w:p w14:paraId="1F42B3DE" w14:textId="77777777" w:rsidR="00C13B31" w:rsidRPr="00A2415A" w:rsidRDefault="00C13B31" w:rsidP="00505417">
            <w:pPr>
              <w:pStyle w:val="Body"/>
              <w:spacing w:afterLines="0"/>
              <w:jc w:val="right"/>
            </w:pPr>
          </w:p>
          <w:p w14:paraId="009D6F9F" w14:textId="45927942" w:rsidR="00DF6BAA" w:rsidRPr="00A2415A" w:rsidRDefault="00DF6BAA" w:rsidP="00505417">
            <w:pPr>
              <w:pStyle w:val="Body"/>
              <w:spacing w:afterLines="0"/>
              <w:jc w:val="right"/>
            </w:pPr>
            <w:r w:rsidRPr="00A2415A">
              <w:t>CZK</w:t>
            </w:r>
          </w:p>
        </w:tc>
      </w:tr>
      <w:tr w:rsidR="00F22B73" w:rsidRPr="00A2415A" w14:paraId="4D68E08C" w14:textId="77777777" w:rsidTr="00DF6BAA">
        <w:trPr>
          <w:gridAfter w:val="1"/>
          <w:wAfter w:w="22" w:type="dxa"/>
          <w:trHeight w:val="508"/>
        </w:trPr>
        <w:tc>
          <w:tcPr>
            <w:tcW w:w="957" w:type="dxa"/>
            <w:gridSpan w:val="3"/>
          </w:tcPr>
          <w:p w14:paraId="6A16D1CA" w14:textId="77777777" w:rsidR="00F22B73" w:rsidRPr="00A2415A" w:rsidRDefault="00F22B73" w:rsidP="00593550">
            <w:pPr>
              <w:keepLines/>
            </w:pPr>
          </w:p>
          <w:p w14:paraId="087B21B1" w14:textId="1B38D2C8" w:rsidR="00F22B73" w:rsidRPr="00A2415A" w:rsidRDefault="00DF6BAA" w:rsidP="00593550">
            <w:pPr>
              <w:keepLines/>
            </w:pPr>
            <w:r w:rsidRPr="00A2415A">
              <w:t>90</w:t>
            </w:r>
          </w:p>
        </w:tc>
        <w:tc>
          <w:tcPr>
            <w:tcW w:w="5955" w:type="dxa"/>
          </w:tcPr>
          <w:p w14:paraId="76C84349" w14:textId="77777777" w:rsidR="00F22B73" w:rsidRPr="00A2415A" w:rsidRDefault="00F22B73" w:rsidP="00593550">
            <w:pPr>
              <w:pStyle w:val="Zkladntext"/>
              <w:keepLines/>
              <w:spacing w:after="0"/>
            </w:pPr>
          </w:p>
          <w:p w14:paraId="7BCA4C5D" w14:textId="759D3EB4" w:rsidR="00F22B73" w:rsidRPr="00A2415A" w:rsidRDefault="00C13B31" w:rsidP="00593550">
            <w:pPr>
              <w:pStyle w:val="Zkladntext"/>
              <w:keepLines/>
              <w:spacing w:after="0"/>
            </w:pPr>
            <w:r w:rsidRPr="00A2415A">
              <w:t>ID-fan drive system including frequency converter and power supply cables including design, manufacture, management, FAT, supply, installation, SAT etc.</w:t>
            </w:r>
          </w:p>
        </w:tc>
        <w:tc>
          <w:tcPr>
            <w:tcW w:w="2012" w:type="dxa"/>
            <w:gridSpan w:val="3"/>
            <w:tcBorders>
              <w:bottom w:val="single" w:sz="4" w:space="0" w:color="auto"/>
            </w:tcBorders>
          </w:tcPr>
          <w:p w14:paraId="1AE08DF0" w14:textId="77777777" w:rsidR="00F22B73" w:rsidRPr="00A2415A" w:rsidRDefault="00F22B73" w:rsidP="00505417">
            <w:pPr>
              <w:keepLines/>
              <w:jc w:val="right"/>
            </w:pPr>
          </w:p>
          <w:p w14:paraId="1F5C09B2" w14:textId="77777777" w:rsidR="00C13B31" w:rsidRPr="00A2415A" w:rsidRDefault="00C13B31" w:rsidP="00505417">
            <w:pPr>
              <w:keepLines/>
              <w:jc w:val="right"/>
            </w:pPr>
          </w:p>
          <w:p w14:paraId="20B2EEFD" w14:textId="77777777" w:rsidR="00C13B31" w:rsidRPr="00A2415A" w:rsidRDefault="00C13B31" w:rsidP="00505417">
            <w:pPr>
              <w:keepLines/>
              <w:jc w:val="right"/>
            </w:pPr>
          </w:p>
          <w:p w14:paraId="33B1F74C" w14:textId="7C88A1C5" w:rsidR="00F22B73" w:rsidRPr="00A2415A" w:rsidRDefault="00026E39" w:rsidP="00505417">
            <w:pPr>
              <w:keepLines/>
              <w:jc w:val="right"/>
            </w:pPr>
            <w:r w:rsidRPr="00A2415A">
              <w:t>CZK</w:t>
            </w:r>
          </w:p>
        </w:tc>
      </w:tr>
    </w:tbl>
    <w:p w14:paraId="4B7B2EB4" w14:textId="77777777" w:rsidR="00F22B73" w:rsidRPr="00A2415A" w:rsidRDefault="00F22B73" w:rsidP="00F22B73"/>
    <w:tbl>
      <w:tblPr>
        <w:tblW w:w="8946" w:type="dxa"/>
        <w:tblInd w:w="-1" w:type="dxa"/>
        <w:tblLayout w:type="fixed"/>
        <w:tblCellMar>
          <w:left w:w="107" w:type="dxa"/>
          <w:right w:w="107" w:type="dxa"/>
        </w:tblCellMar>
        <w:tblLook w:val="0000" w:firstRow="0" w:lastRow="0" w:firstColumn="0" w:lastColumn="0" w:noHBand="0" w:noVBand="0"/>
      </w:tblPr>
      <w:tblGrid>
        <w:gridCol w:w="943"/>
        <w:gridCol w:w="14"/>
        <w:gridCol w:w="5955"/>
        <w:gridCol w:w="2012"/>
        <w:gridCol w:w="22"/>
      </w:tblGrid>
      <w:tr w:rsidR="00F22B73" w:rsidRPr="00A2415A" w14:paraId="1FEE72FC" w14:textId="77777777" w:rsidTr="0035428F">
        <w:trPr>
          <w:gridAfter w:val="1"/>
          <w:wAfter w:w="22" w:type="dxa"/>
          <w:trHeight w:val="247"/>
        </w:trPr>
        <w:tc>
          <w:tcPr>
            <w:tcW w:w="957" w:type="dxa"/>
            <w:gridSpan w:val="2"/>
          </w:tcPr>
          <w:p w14:paraId="5C710AE0" w14:textId="26F826D4" w:rsidR="00F22B73" w:rsidRPr="00A2415A" w:rsidRDefault="00DF6BAA" w:rsidP="00593550">
            <w:pPr>
              <w:keepLines/>
            </w:pPr>
            <w:r w:rsidRPr="00A2415A">
              <w:t>9</w:t>
            </w:r>
            <w:r w:rsidR="00F22B73" w:rsidRPr="00A2415A">
              <w:t>1</w:t>
            </w:r>
          </w:p>
        </w:tc>
        <w:tc>
          <w:tcPr>
            <w:tcW w:w="5955" w:type="dxa"/>
          </w:tcPr>
          <w:p w14:paraId="77BB0C50" w14:textId="1164A97D" w:rsidR="00F22B73" w:rsidRPr="00A2415A" w:rsidRDefault="00C13B31" w:rsidP="00593550">
            <w:pPr>
              <w:pStyle w:val="Zkladntext"/>
              <w:keepLines/>
              <w:spacing w:after="0"/>
            </w:pPr>
            <w:r w:rsidRPr="00A2415A">
              <w:t xml:space="preserve">A set of complete </w:t>
            </w:r>
            <w:proofErr w:type="spellStart"/>
            <w:r w:rsidRPr="00A2415A">
              <w:t>22kV-6kV-400V-230V</w:t>
            </w:r>
            <w:proofErr w:type="spellEnd"/>
            <w:r w:rsidRPr="00A2415A">
              <w:t xml:space="preserve"> cable installations, interconnecting switchboards, safe power supplies and to final field consumer including cable routing, earth &amp; bonding and installation materials. Including design, manufacture, management, FAT, supply, installation, SAT etc.</w:t>
            </w:r>
          </w:p>
        </w:tc>
        <w:tc>
          <w:tcPr>
            <w:tcW w:w="2012" w:type="dxa"/>
            <w:tcBorders>
              <w:bottom w:val="single" w:sz="4" w:space="0" w:color="auto"/>
            </w:tcBorders>
          </w:tcPr>
          <w:p w14:paraId="5DD44A34" w14:textId="77777777" w:rsidR="00F22B73" w:rsidRPr="00A2415A" w:rsidRDefault="00F22B73" w:rsidP="00505417">
            <w:pPr>
              <w:keepLines/>
              <w:jc w:val="right"/>
            </w:pPr>
          </w:p>
          <w:p w14:paraId="39F3E30B" w14:textId="77777777" w:rsidR="00C13B31" w:rsidRPr="00A2415A" w:rsidRDefault="00C13B31" w:rsidP="00505417">
            <w:pPr>
              <w:keepLines/>
              <w:jc w:val="right"/>
            </w:pPr>
          </w:p>
          <w:p w14:paraId="15EDE5BB" w14:textId="77777777" w:rsidR="0035428F" w:rsidRPr="00A2415A" w:rsidRDefault="0035428F" w:rsidP="00505417">
            <w:pPr>
              <w:keepLines/>
              <w:jc w:val="right"/>
            </w:pPr>
          </w:p>
          <w:p w14:paraId="6730A2E9" w14:textId="77777777" w:rsidR="0035428F" w:rsidRPr="00A2415A" w:rsidRDefault="0035428F" w:rsidP="00505417">
            <w:pPr>
              <w:keepLines/>
              <w:jc w:val="right"/>
            </w:pPr>
          </w:p>
          <w:p w14:paraId="342F9185" w14:textId="04165111" w:rsidR="00F22B73" w:rsidRPr="00A2415A" w:rsidRDefault="00026E39" w:rsidP="00505417">
            <w:pPr>
              <w:keepLines/>
              <w:jc w:val="right"/>
            </w:pPr>
            <w:r w:rsidRPr="00A2415A">
              <w:t>CZK</w:t>
            </w:r>
          </w:p>
        </w:tc>
      </w:tr>
      <w:tr w:rsidR="0035428F" w:rsidRPr="00A2415A" w14:paraId="5998DA51" w14:textId="77777777" w:rsidTr="0035428F">
        <w:trPr>
          <w:gridAfter w:val="1"/>
          <w:wAfter w:w="22" w:type="dxa"/>
          <w:trHeight w:val="136"/>
        </w:trPr>
        <w:tc>
          <w:tcPr>
            <w:tcW w:w="957" w:type="dxa"/>
            <w:gridSpan w:val="2"/>
          </w:tcPr>
          <w:p w14:paraId="4CFF21E2" w14:textId="77777777" w:rsidR="0035428F" w:rsidRPr="00A2415A" w:rsidRDefault="0035428F" w:rsidP="00593550">
            <w:pPr>
              <w:keepLines/>
            </w:pPr>
          </w:p>
        </w:tc>
        <w:tc>
          <w:tcPr>
            <w:tcW w:w="5955" w:type="dxa"/>
          </w:tcPr>
          <w:p w14:paraId="72C3C605" w14:textId="77777777" w:rsidR="0035428F" w:rsidRPr="00A2415A" w:rsidRDefault="0035428F" w:rsidP="00593550">
            <w:pPr>
              <w:pStyle w:val="Zkladntext"/>
              <w:keepLines/>
              <w:spacing w:after="0"/>
            </w:pPr>
          </w:p>
        </w:tc>
        <w:tc>
          <w:tcPr>
            <w:tcW w:w="2012" w:type="dxa"/>
            <w:tcBorders>
              <w:top w:val="single" w:sz="4" w:space="0" w:color="auto"/>
            </w:tcBorders>
          </w:tcPr>
          <w:p w14:paraId="5B90B5BC" w14:textId="77777777" w:rsidR="0035428F" w:rsidRPr="00A2415A" w:rsidRDefault="0035428F" w:rsidP="00505417">
            <w:pPr>
              <w:keepLines/>
              <w:jc w:val="right"/>
            </w:pPr>
          </w:p>
        </w:tc>
      </w:tr>
      <w:tr w:rsidR="0035428F" w:rsidRPr="00A2415A" w14:paraId="40989108" w14:textId="77777777" w:rsidTr="0035428F">
        <w:trPr>
          <w:gridAfter w:val="1"/>
          <w:wAfter w:w="22" w:type="dxa"/>
          <w:trHeight w:val="136"/>
        </w:trPr>
        <w:tc>
          <w:tcPr>
            <w:tcW w:w="957" w:type="dxa"/>
            <w:gridSpan w:val="2"/>
          </w:tcPr>
          <w:p w14:paraId="06DCF87B" w14:textId="77777777" w:rsidR="0035428F" w:rsidRPr="00A2415A" w:rsidRDefault="0035428F" w:rsidP="00593550">
            <w:pPr>
              <w:keepLines/>
            </w:pPr>
          </w:p>
        </w:tc>
        <w:tc>
          <w:tcPr>
            <w:tcW w:w="5955" w:type="dxa"/>
          </w:tcPr>
          <w:p w14:paraId="66353403" w14:textId="77777777" w:rsidR="0035428F" w:rsidRPr="00A2415A" w:rsidRDefault="0035428F" w:rsidP="00593550">
            <w:pPr>
              <w:pStyle w:val="Zkladntext"/>
              <w:keepLines/>
              <w:spacing w:after="0"/>
            </w:pPr>
          </w:p>
        </w:tc>
        <w:tc>
          <w:tcPr>
            <w:tcW w:w="2012" w:type="dxa"/>
          </w:tcPr>
          <w:p w14:paraId="2219532C" w14:textId="77777777" w:rsidR="0035428F" w:rsidRPr="00A2415A" w:rsidRDefault="0035428F" w:rsidP="00505417">
            <w:pPr>
              <w:keepLines/>
              <w:jc w:val="right"/>
            </w:pPr>
          </w:p>
        </w:tc>
      </w:tr>
      <w:tr w:rsidR="00F22B73" w:rsidRPr="00A2415A" w14:paraId="09E08AEC" w14:textId="77777777" w:rsidTr="0035428F">
        <w:trPr>
          <w:gridAfter w:val="1"/>
          <w:wAfter w:w="22" w:type="dxa"/>
          <w:trHeight w:val="136"/>
        </w:trPr>
        <w:tc>
          <w:tcPr>
            <w:tcW w:w="957" w:type="dxa"/>
            <w:gridSpan w:val="2"/>
          </w:tcPr>
          <w:p w14:paraId="19BDF4F5" w14:textId="77777777" w:rsidR="00F22B73" w:rsidRPr="00A2415A" w:rsidRDefault="00F22B73" w:rsidP="00593550">
            <w:pPr>
              <w:keepLines/>
            </w:pPr>
          </w:p>
          <w:p w14:paraId="276B1274" w14:textId="46D3FC6D" w:rsidR="00F22B73" w:rsidRPr="00A2415A" w:rsidRDefault="00DF6BAA" w:rsidP="00593550">
            <w:pPr>
              <w:keepLines/>
            </w:pPr>
            <w:r w:rsidRPr="00A2415A">
              <w:t>9</w:t>
            </w:r>
            <w:r w:rsidR="00F22B73" w:rsidRPr="00A2415A">
              <w:t>2</w:t>
            </w:r>
          </w:p>
        </w:tc>
        <w:tc>
          <w:tcPr>
            <w:tcW w:w="5955" w:type="dxa"/>
          </w:tcPr>
          <w:p w14:paraId="51AFAF80" w14:textId="77777777" w:rsidR="00F22B73" w:rsidRPr="00A2415A" w:rsidRDefault="00F22B73" w:rsidP="00593550">
            <w:pPr>
              <w:pStyle w:val="Zkladntext"/>
              <w:keepLines/>
              <w:spacing w:after="0"/>
            </w:pPr>
          </w:p>
          <w:p w14:paraId="5BECA6A7" w14:textId="2A5CF83E" w:rsidR="00F22B73" w:rsidRPr="00A2415A" w:rsidRDefault="00C13B31" w:rsidP="00593550">
            <w:pPr>
              <w:pStyle w:val="Zkladntext"/>
              <w:keepLines/>
              <w:spacing w:after="0"/>
            </w:pPr>
            <w:r w:rsidRPr="00A2415A">
              <w:t>A set of complete signal &amp; control cables installation for CMS Instrument and bus cable communications including cable routing, earth &amp; bonding and installation materials. Including design, manufacture, management, FAT, supply, installation, SAT etc.</w:t>
            </w:r>
            <w:r w:rsidR="00F22B73" w:rsidRPr="00A2415A">
              <w:t>.</w:t>
            </w:r>
          </w:p>
        </w:tc>
        <w:tc>
          <w:tcPr>
            <w:tcW w:w="2012" w:type="dxa"/>
            <w:tcBorders>
              <w:bottom w:val="single" w:sz="4" w:space="0" w:color="auto"/>
            </w:tcBorders>
          </w:tcPr>
          <w:p w14:paraId="20C236C0" w14:textId="77777777" w:rsidR="00F22B73" w:rsidRPr="00A2415A" w:rsidRDefault="00F22B73" w:rsidP="00505417">
            <w:pPr>
              <w:keepLines/>
              <w:jc w:val="right"/>
            </w:pPr>
          </w:p>
          <w:p w14:paraId="7DFD3952" w14:textId="77777777" w:rsidR="00AF4B43" w:rsidRPr="00A2415A" w:rsidRDefault="00AF4B43" w:rsidP="00505417">
            <w:pPr>
              <w:keepLines/>
              <w:jc w:val="right"/>
            </w:pPr>
          </w:p>
          <w:p w14:paraId="301097BC" w14:textId="77777777" w:rsidR="00AF4B43" w:rsidRPr="00A2415A" w:rsidRDefault="00AF4B43" w:rsidP="00505417">
            <w:pPr>
              <w:keepLines/>
              <w:jc w:val="right"/>
            </w:pPr>
          </w:p>
          <w:p w14:paraId="085633C3" w14:textId="77777777" w:rsidR="00AF4B43" w:rsidRPr="00A2415A" w:rsidRDefault="00AF4B43" w:rsidP="00505417">
            <w:pPr>
              <w:keepLines/>
              <w:jc w:val="right"/>
            </w:pPr>
          </w:p>
          <w:p w14:paraId="1FD5EF34" w14:textId="77777777" w:rsidR="00AF4B43" w:rsidRPr="00A2415A" w:rsidRDefault="00AF4B43" w:rsidP="00505417">
            <w:pPr>
              <w:keepLines/>
              <w:jc w:val="right"/>
            </w:pPr>
          </w:p>
          <w:p w14:paraId="55BB34AC" w14:textId="5236EAAE" w:rsidR="00F22B73" w:rsidRPr="00A2415A" w:rsidRDefault="00026E39" w:rsidP="00505417">
            <w:pPr>
              <w:keepLines/>
              <w:jc w:val="right"/>
            </w:pPr>
            <w:r w:rsidRPr="00A2415A">
              <w:t>CZK</w:t>
            </w:r>
          </w:p>
        </w:tc>
      </w:tr>
      <w:tr w:rsidR="00F22B73" w:rsidRPr="00A2415A" w14:paraId="34141673" w14:textId="77777777" w:rsidTr="0035428F">
        <w:trPr>
          <w:gridAfter w:val="1"/>
          <w:wAfter w:w="22" w:type="dxa"/>
          <w:trHeight w:val="658"/>
        </w:trPr>
        <w:tc>
          <w:tcPr>
            <w:tcW w:w="957" w:type="dxa"/>
            <w:gridSpan w:val="2"/>
          </w:tcPr>
          <w:p w14:paraId="063E2A73" w14:textId="77777777" w:rsidR="00F22B73" w:rsidRPr="00A2415A" w:rsidRDefault="00F22B73" w:rsidP="00593550"/>
          <w:p w14:paraId="19EF1F6C" w14:textId="2E583F97" w:rsidR="00F22B73" w:rsidRPr="00A2415A" w:rsidRDefault="00DF6BAA" w:rsidP="00593550">
            <w:r w:rsidRPr="00A2415A">
              <w:t>9</w:t>
            </w:r>
            <w:r w:rsidR="00F22B73" w:rsidRPr="00A2415A">
              <w:t>3</w:t>
            </w:r>
          </w:p>
        </w:tc>
        <w:tc>
          <w:tcPr>
            <w:tcW w:w="5955" w:type="dxa"/>
          </w:tcPr>
          <w:p w14:paraId="05953B12" w14:textId="77777777" w:rsidR="00F22B73" w:rsidRPr="00A2415A" w:rsidRDefault="00F22B73" w:rsidP="00593550">
            <w:pPr>
              <w:pStyle w:val="Zkladntext"/>
              <w:spacing w:after="0"/>
            </w:pPr>
          </w:p>
          <w:p w14:paraId="4907C3EE" w14:textId="77777777" w:rsidR="00F22B73" w:rsidRPr="00A2415A" w:rsidRDefault="00F22B73" w:rsidP="00593550">
            <w:pPr>
              <w:pStyle w:val="Zkladntext"/>
              <w:spacing w:after="0"/>
            </w:pPr>
            <w:r w:rsidRPr="00A2415A">
              <w:t>Earthing.</w:t>
            </w:r>
          </w:p>
        </w:tc>
        <w:tc>
          <w:tcPr>
            <w:tcW w:w="2012" w:type="dxa"/>
            <w:tcBorders>
              <w:top w:val="single" w:sz="4" w:space="0" w:color="auto"/>
              <w:bottom w:val="single" w:sz="6" w:space="0" w:color="auto"/>
            </w:tcBorders>
          </w:tcPr>
          <w:p w14:paraId="49F4699C" w14:textId="77777777" w:rsidR="00F22B73" w:rsidRPr="00A2415A" w:rsidRDefault="00F22B73" w:rsidP="00505417">
            <w:pPr>
              <w:jc w:val="right"/>
            </w:pPr>
          </w:p>
          <w:p w14:paraId="408471F2" w14:textId="481B3BAF" w:rsidR="00F22B73" w:rsidRPr="00A2415A" w:rsidRDefault="00026E39" w:rsidP="00505417">
            <w:pPr>
              <w:jc w:val="right"/>
            </w:pPr>
            <w:r w:rsidRPr="00A2415A">
              <w:t>CZK</w:t>
            </w:r>
          </w:p>
        </w:tc>
      </w:tr>
      <w:tr w:rsidR="00F22B73" w:rsidRPr="00A2415A" w14:paraId="689C0368" w14:textId="77777777" w:rsidTr="00593550">
        <w:tblPrEx>
          <w:tblCellMar>
            <w:left w:w="108" w:type="dxa"/>
            <w:right w:w="108" w:type="dxa"/>
          </w:tblCellMar>
          <w:tblLook w:val="00A0" w:firstRow="1" w:lastRow="0" w:firstColumn="1" w:lastColumn="0" w:noHBand="0" w:noVBand="0"/>
        </w:tblPrEx>
        <w:trPr>
          <w:trHeight w:val="306"/>
        </w:trPr>
        <w:tc>
          <w:tcPr>
            <w:tcW w:w="943" w:type="dxa"/>
          </w:tcPr>
          <w:p w14:paraId="6A4239B0" w14:textId="77777777" w:rsidR="00F22B73" w:rsidRPr="00A2415A" w:rsidRDefault="00F22B73" w:rsidP="00593550">
            <w:pPr>
              <w:rPr>
                <w:b/>
              </w:rPr>
            </w:pPr>
          </w:p>
          <w:p w14:paraId="09AC0110" w14:textId="0D1F7CD6" w:rsidR="00F22B73" w:rsidRPr="00A2415A" w:rsidRDefault="00DF6BAA" w:rsidP="00593550">
            <w:pPr>
              <w:rPr>
                <w:b/>
              </w:rPr>
            </w:pPr>
            <w:r w:rsidRPr="00A2415A">
              <w:rPr>
                <w:b/>
              </w:rPr>
              <w:t>9</w:t>
            </w:r>
            <w:r w:rsidR="00782B60" w:rsidRPr="00A2415A">
              <w:rPr>
                <w:b/>
              </w:rPr>
              <w:t>4</w:t>
            </w:r>
          </w:p>
        </w:tc>
        <w:tc>
          <w:tcPr>
            <w:tcW w:w="5969" w:type="dxa"/>
            <w:gridSpan w:val="2"/>
          </w:tcPr>
          <w:p w14:paraId="26B17A69" w14:textId="77777777" w:rsidR="00F22B73" w:rsidRPr="00A2415A" w:rsidRDefault="00F22B73" w:rsidP="00DE4C92">
            <w:pPr>
              <w:widowControl w:val="0"/>
              <w:rPr>
                <w:b/>
              </w:rPr>
            </w:pPr>
          </w:p>
          <w:p w14:paraId="01B1DF72" w14:textId="5C778F0E" w:rsidR="00F22B73" w:rsidRPr="00A2415A" w:rsidRDefault="00F22B73" w:rsidP="00DE4C92">
            <w:pPr>
              <w:widowControl w:val="0"/>
              <w:rPr>
                <w:b/>
              </w:rPr>
            </w:pPr>
            <w:r w:rsidRPr="00A2415A">
              <w:rPr>
                <w:b/>
              </w:rPr>
              <w:t>Subtotal, Electrical Equipment</w:t>
            </w:r>
            <w:r w:rsidR="00832934" w:rsidRPr="00A2415A">
              <w:rPr>
                <w:b/>
              </w:rPr>
              <w:t xml:space="preserve"> (sum 80-93)</w:t>
            </w:r>
          </w:p>
        </w:tc>
        <w:tc>
          <w:tcPr>
            <w:tcW w:w="2034" w:type="dxa"/>
            <w:gridSpan w:val="2"/>
            <w:tcBorders>
              <w:top w:val="single" w:sz="4" w:space="0" w:color="auto"/>
              <w:bottom w:val="single" w:sz="4" w:space="0" w:color="auto"/>
            </w:tcBorders>
          </w:tcPr>
          <w:p w14:paraId="2E25F0C8" w14:textId="77777777" w:rsidR="00782B60" w:rsidRPr="00A2415A" w:rsidRDefault="00782B60" w:rsidP="00505417">
            <w:pPr>
              <w:widowControl w:val="0"/>
              <w:jc w:val="right"/>
              <w:rPr>
                <w:b/>
              </w:rPr>
            </w:pPr>
          </w:p>
          <w:p w14:paraId="68719633" w14:textId="067A20F4" w:rsidR="00F22B73" w:rsidRPr="00A2415A" w:rsidRDefault="00026E39" w:rsidP="00505417">
            <w:pPr>
              <w:widowControl w:val="0"/>
              <w:jc w:val="right"/>
              <w:rPr>
                <w:b/>
              </w:rPr>
            </w:pPr>
            <w:r w:rsidRPr="00A2415A">
              <w:rPr>
                <w:b/>
              </w:rPr>
              <w:t>CZK</w:t>
            </w:r>
          </w:p>
        </w:tc>
      </w:tr>
      <w:bookmarkEnd w:id="98"/>
    </w:tbl>
    <w:p w14:paraId="443BA7AA" w14:textId="77777777" w:rsidR="00F22B73" w:rsidRPr="00A2415A" w:rsidRDefault="00F22B73" w:rsidP="00F22B73"/>
    <w:tbl>
      <w:tblPr>
        <w:tblW w:w="892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958"/>
        <w:gridCol w:w="5670"/>
        <w:gridCol w:w="2299"/>
      </w:tblGrid>
      <w:tr w:rsidR="00F22B73" w:rsidRPr="00A2415A" w14:paraId="568F9BF1" w14:textId="77777777" w:rsidTr="00DE4C92">
        <w:tc>
          <w:tcPr>
            <w:tcW w:w="958" w:type="dxa"/>
          </w:tcPr>
          <w:p w14:paraId="3F9BFA67" w14:textId="42B1BD2B" w:rsidR="00F22B73" w:rsidRPr="00A2415A" w:rsidRDefault="00026E39" w:rsidP="00593550">
            <w:pPr>
              <w:rPr>
                <w:b/>
              </w:rPr>
            </w:pPr>
            <w:r w:rsidRPr="00A2415A">
              <w:br w:type="page"/>
            </w:r>
          </w:p>
        </w:tc>
        <w:tc>
          <w:tcPr>
            <w:tcW w:w="5670" w:type="dxa"/>
            <w:tcBorders>
              <w:bottom w:val="single" w:sz="4" w:space="0" w:color="auto"/>
            </w:tcBorders>
            <w:vAlign w:val="bottom"/>
          </w:tcPr>
          <w:p w14:paraId="5DE20C7F" w14:textId="77777777" w:rsidR="00F22B73" w:rsidRPr="00A2415A" w:rsidRDefault="00F22B73" w:rsidP="00026E39">
            <w:pPr>
              <w:keepNext/>
              <w:keepLines/>
              <w:widowControl w:val="0"/>
              <w:rPr>
                <w:b/>
                <w:spacing w:val="-3"/>
              </w:rPr>
            </w:pPr>
          </w:p>
          <w:p w14:paraId="44063E20" w14:textId="77777777" w:rsidR="00F22B73" w:rsidRPr="00A2415A" w:rsidRDefault="00F22B73">
            <w:pPr>
              <w:keepNext/>
              <w:keepLines/>
              <w:widowControl w:val="0"/>
              <w:rPr>
                <w:b/>
                <w:spacing w:val="-3"/>
              </w:rPr>
            </w:pPr>
            <w:r w:rsidRPr="00A2415A">
              <w:rPr>
                <w:b/>
                <w:spacing w:val="-3"/>
                <w:sz w:val="20"/>
                <w:szCs w:val="20"/>
              </w:rPr>
              <w:t>Control and Monitoring System (CMS)</w:t>
            </w:r>
          </w:p>
        </w:tc>
        <w:tc>
          <w:tcPr>
            <w:tcW w:w="2299" w:type="dxa"/>
            <w:tcBorders>
              <w:bottom w:val="nil"/>
            </w:tcBorders>
          </w:tcPr>
          <w:p w14:paraId="3E8A313C" w14:textId="77777777" w:rsidR="00F22B73" w:rsidRPr="00A2415A" w:rsidRDefault="00F22B73">
            <w:pPr>
              <w:keepNext/>
              <w:keepLines/>
              <w:widowControl w:val="0"/>
              <w:rPr>
                <w:b/>
              </w:rPr>
            </w:pPr>
          </w:p>
        </w:tc>
      </w:tr>
      <w:tr w:rsidR="00832934" w:rsidRPr="00A2415A" w14:paraId="7CE67A3E" w14:textId="77777777" w:rsidTr="00DE4C92">
        <w:tc>
          <w:tcPr>
            <w:tcW w:w="958" w:type="dxa"/>
            <w:tcBorders>
              <w:bottom w:val="nil"/>
            </w:tcBorders>
          </w:tcPr>
          <w:p w14:paraId="5E5E61E3" w14:textId="756D5A1F" w:rsidR="00832934" w:rsidRPr="00A2415A" w:rsidRDefault="00832934" w:rsidP="00832934">
            <w:pPr>
              <w:keepLines/>
            </w:pPr>
            <w:r w:rsidRPr="00A2415A">
              <w:t>100</w:t>
            </w:r>
          </w:p>
        </w:tc>
        <w:tc>
          <w:tcPr>
            <w:tcW w:w="5670" w:type="dxa"/>
            <w:tcBorders>
              <w:bottom w:val="nil"/>
            </w:tcBorders>
          </w:tcPr>
          <w:p w14:paraId="65DE2C89" w14:textId="61293203" w:rsidR="00832934" w:rsidRPr="00A2415A" w:rsidRDefault="00832934" w:rsidP="00832934">
            <w:pPr>
              <w:pStyle w:val="Uddevalla-NormalBody"/>
              <w:keepNext/>
              <w:keepLines/>
              <w:widowControl w:val="0"/>
              <w:tabs>
                <w:tab w:val="left" w:pos="284"/>
              </w:tabs>
              <w:spacing w:afterLines="0" w:line="240" w:lineRule="atLeast"/>
              <w:ind w:left="0"/>
            </w:pPr>
            <w:r w:rsidRPr="00A2415A">
              <w:t xml:space="preserve">Controller and RIO panels (Level 1) incl. application programming. Including necessary signal interface to the </w:t>
            </w:r>
            <w:r w:rsidR="0035428F" w:rsidRPr="00A2415A">
              <w:t>E</w:t>
            </w:r>
            <w:r w:rsidRPr="00A2415A">
              <w:t xml:space="preserve">xisting </w:t>
            </w:r>
            <w:r w:rsidR="0035428F" w:rsidRPr="00A2415A">
              <w:t>facility</w:t>
            </w:r>
            <w:r w:rsidRPr="00A2415A">
              <w:t>.</w:t>
            </w:r>
          </w:p>
        </w:tc>
        <w:tc>
          <w:tcPr>
            <w:tcW w:w="2299" w:type="dxa"/>
            <w:tcBorders>
              <w:top w:val="nil"/>
              <w:bottom w:val="single" w:sz="4" w:space="0" w:color="auto"/>
            </w:tcBorders>
          </w:tcPr>
          <w:p w14:paraId="175F7344" w14:textId="77777777" w:rsidR="00832934" w:rsidRPr="00A2415A" w:rsidRDefault="00832934" w:rsidP="00505417">
            <w:pPr>
              <w:keepNext/>
              <w:keepLines/>
              <w:widowControl w:val="0"/>
              <w:jc w:val="right"/>
            </w:pPr>
          </w:p>
          <w:p w14:paraId="43D5B5F8" w14:textId="77777777" w:rsidR="00832934" w:rsidRPr="00A2415A" w:rsidRDefault="00832934" w:rsidP="00505417">
            <w:pPr>
              <w:keepNext/>
              <w:keepLines/>
              <w:widowControl w:val="0"/>
              <w:jc w:val="right"/>
            </w:pPr>
          </w:p>
          <w:p w14:paraId="78B2C2C2" w14:textId="164EF427" w:rsidR="00832934" w:rsidRPr="00A2415A" w:rsidRDefault="00832934" w:rsidP="00505417">
            <w:pPr>
              <w:keepNext/>
              <w:keepLines/>
              <w:widowControl w:val="0"/>
              <w:jc w:val="right"/>
            </w:pPr>
            <w:r w:rsidRPr="00A2415A">
              <w:t>CZK</w:t>
            </w:r>
          </w:p>
        </w:tc>
      </w:tr>
      <w:tr w:rsidR="00832934" w:rsidRPr="00A2415A" w14:paraId="79D865BA" w14:textId="77777777" w:rsidTr="00593550">
        <w:tc>
          <w:tcPr>
            <w:tcW w:w="958" w:type="dxa"/>
            <w:tcBorders>
              <w:bottom w:val="nil"/>
            </w:tcBorders>
          </w:tcPr>
          <w:p w14:paraId="30ECA0C6" w14:textId="231CA45D" w:rsidR="00832934" w:rsidRPr="00A2415A" w:rsidRDefault="00832934" w:rsidP="00832934">
            <w:pPr>
              <w:keepLines/>
            </w:pPr>
            <w:r w:rsidRPr="00A2415A">
              <w:t>101</w:t>
            </w:r>
          </w:p>
        </w:tc>
        <w:tc>
          <w:tcPr>
            <w:tcW w:w="5670" w:type="dxa"/>
            <w:tcBorders>
              <w:top w:val="nil"/>
              <w:bottom w:val="nil"/>
            </w:tcBorders>
          </w:tcPr>
          <w:p w14:paraId="00E09656" w14:textId="76E68AFE" w:rsidR="00832934" w:rsidRPr="00A2415A" w:rsidRDefault="00832934" w:rsidP="00832934">
            <w:pPr>
              <w:pStyle w:val="Uddevalla-NormalBody"/>
              <w:keepNext/>
              <w:keepLines/>
              <w:widowControl w:val="0"/>
              <w:tabs>
                <w:tab w:val="left" w:pos="284"/>
              </w:tabs>
              <w:spacing w:afterLines="0" w:line="240" w:lineRule="atLeast"/>
              <w:ind w:left="0"/>
            </w:pPr>
            <w:r w:rsidRPr="00A2415A">
              <w:t>Overall CMS with the equipment for level 2 and 3 incl. application programming and par metering and licences</w:t>
            </w:r>
          </w:p>
        </w:tc>
        <w:tc>
          <w:tcPr>
            <w:tcW w:w="2299" w:type="dxa"/>
            <w:tcBorders>
              <w:bottom w:val="single" w:sz="4" w:space="0" w:color="auto"/>
            </w:tcBorders>
          </w:tcPr>
          <w:p w14:paraId="42F422E1" w14:textId="77777777" w:rsidR="00832934" w:rsidRPr="00A2415A" w:rsidRDefault="00832934" w:rsidP="00505417">
            <w:pPr>
              <w:keepNext/>
              <w:keepLines/>
              <w:widowControl w:val="0"/>
              <w:jc w:val="right"/>
            </w:pPr>
          </w:p>
          <w:p w14:paraId="2AEAF013" w14:textId="77777777" w:rsidR="00832934" w:rsidRPr="00A2415A" w:rsidRDefault="00832934" w:rsidP="00505417">
            <w:pPr>
              <w:keepNext/>
              <w:keepLines/>
              <w:widowControl w:val="0"/>
              <w:jc w:val="right"/>
            </w:pPr>
          </w:p>
          <w:p w14:paraId="1208E225" w14:textId="6DF948E4" w:rsidR="00832934" w:rsidRPr="00A2415A" w:rsidRDefault="00832934" w:rsidP="00505417">
            <w:pPr>
              <w:keepNext/>
              <w:keepLines/>
              <w:widowControl w:val="0"/>
              <w:jc w:val="right"/>
            </w:pPr>
            <w:r w:rsidRPr="00A2415A">
              <w:t>CZK</w:t>
            </w:r>
          </w:p>
        </w:tc>
      </w:tr>
      <w:tr w:rsidR="00832934" w:rsidRPr="00A2415A" w14:paraId="271F99F6" w14:textId="77777777" w:rsidTr="00593550">
        <w:tc>
          <w:tcPr>
            <w:tcW w:w="958" w:type="dxa"/>
          </w:tcPr>
          <w:p w14:paraId="7DC38AED" w14:textId="7AB4D4F0" w:rsidR="00832934" w:rsidRPr="00A2415A" w:rsidRDefault="00832934" w:rsidP="00832934">
            <w:pPr>
              <w:keepLines/>
            </w:pPr>
            <w:r w:rsidRPr="00A2415A">
              <w:t>102</w:t>
            </w:r>
          </w:p>
        </w:tc>
        <w:tc>
          <w:tcPr>
            <w:tcW w:w="5670" w:type="dxa"/>
          </w:tcPr>
          <w:p w14:paraId="51B597C3" w14:textId="77777777" w:rsidR="00832934" w:rsidRPr="00A2415A" w:rsidRDefault="00832934" w:rsidP="00832934">
            <w:pPr>
              <w:pStyle w:val="Uddevalla-NormalBody"/>
              <w:keepNext/>
              <w:keepLines/>
              <w:widowControl w:val="0"/>
              <w:tabs>
                <w:tab w:val="left" w:pos="284"/>
              </w:tabs>
              <w:spacing w:afterLines="0" w:line="240" w:lineRule="atLeast"/>
              <w:ind w:left="0"/>
            </w:pPr>
            <w:r w:rsidRPr="00A2415A">
              <w:t>Mounting/installation of RIO panels/cabinets and associated IO communication modules incl. RIO panels/cabinets and associated IO communication modules related to MCC cabinets/ACC cabinets. Mounting/installation of CCTV camera(s).</w:t>
            </w:r>
          </w:p>
        </w:tc>
        <w:tc>
          <w:tcPr>
            <w:tcW w:w="2299" w:type="dxa"/>
            <w:tcBorders>
              <w:top w:val="single" w:sz="4" w:space="0" w:color="auto"/>
              <w:bottom w:val="single" w:sz="4" w:space="0" w:color="auto"/>
            </w:tcBorders>
          </w:tcPr>
          <w:p w14:paraId="3E8C02CF" w14:textId="77777777" w:rsidR="00832934" w:rsidRPr="00A2415A" w:rsidRDefault="00832934" w:rsidP="00505417">
            <w:pPr>
              <w:keepNext/>
              <w:keepLines/>
              <w:widowControl w:val="0"/>
              <w:jc w:val="right"/>
            </w:pPr>
          </w:p>
          <w:p w14:paraId="1C54996A" w14:textId="77777777" w:rsidR="00832934" w:rsidRPr="00A2415A" w:rsidRDefault="00832934" w:rsidP="00505417">
            <w:pPr>
              <w:keepNext/>
              <w:keepLines/>
              <w:widowControl w:val="0"/>
              <w:jc w:val="right"/>
            </w:pPr>
          </w:p>
          <w:p w14:paraId="748E45A8" w14:textId="0921B226" w:rsidR="00832934" w:rsidRPr="00A2415A" w:rsidRDefault="00832934" w:rsidP="00505417">
            <w:pPr>
              <w:keepNext/>
              <w:keepLines/>
              <w:widowControl w:val="0"/>
              <w:jc w:val="right"/>
            </w:pPr>
          </w:p>
          <w:p w14:paraId="6CBC13A0" w14:textId="77777777" w:rsidR="00832934" w:rsidRPr="00A2415A" w:rsidRDefault="00832934" w:rsidP="00505417">
            <w:pPr>
              <w:keepNext/>
              <w:keepLines/>
              <w:widowControl w:val="0"/>
              <w:jc w:val="right"/>
            </w:pPr>
          </w:p>
          <w:p w14:paraId="1113292F" w14:textId="0F6E5309" w:rsidR="00832934" w:rsidRPr="00A2415A" w:rsidRDefault="00832934" w:rsidP="00505417">
            <w:pPr>
              <w:keepNext/>
              <w:keepLines/>
              <w:widowControl w:val="0"/>
              <w:jc w:val="right"/>
            </w:pPr>
            <w:r w:rsidRPr="00A2415A">
              <w:t>CZK</w:t>
            </w:r>
          </w:p>
        </w:tc>
      </w:tr>
      <w:tr w:rsidR="00832934" w:rsidRPr="00A2415A" w14:paraId="3B1E79C1" w14:textId="77777777" w:rsidTr="00593550">
        <w:tc>
          <w:tcPr>
            <w:tcW w:w="958" w:type="dxa"/>
          </w:tcPr>
          <w:p w14:paraId="02623A74" w14:textId="469AAB3A" w:rsidR="00832934" w:rsidRPr="00A2415A" w:rsidRDefault="00832934" w:rsidP="00832934">
            <w:pPr>
              <w:keepLines/>
            </w:pPr>
            <w:r w:rsidRPr="00A2415A">
              <w:t>103</w:t>
            </w:r>
          </w:p>
        </w:tc>
        <w:tc>
          <w:tcPr>
            <w:tcW w:w="5670" w:type="dxa"/>
          </w:tcPr>
          <w:p w14:paraId="0D691D94" w14:textId="77777777" w:rsidR="00832934" w:rsidRPr="00A2415A" w:rsidRDefault="00832934" w:rsidP="00832934">
            <w:pPr>
              <w:pStyle w:val="Uddevalla-NormalBody"/>
              <w:keepNext/>
              <w:keepLines/>
              <w:widowControl w:val="0"/>
              <w:tabs>
                <w:tab w:val="left" w:pos="284"/>
              </w:tabs>
              <w:spacing w:afterLines="0" w:line="240" w:lineRule="atLeast"/>
              <w:ind w:left="0"/>
            </w:pPr>
            <w:r w:rsidRPr="00A2415A">
              <w:t>Delivery, erection and installation of all CMS cable routing, cable ladders, cable trays and cable conduit. For all CMS equipment,</w:t>
            </w:r>
          </w:p>
        </w:tc>
        <w:tc>
          <w:tcPr>
            <w:tcW w:w="2299" w:type="dxa"/>
            <w:tcBorders>
              <w:top w:val="single" w:sz="4" w:space="0" w:color="auto"/>
              <w:bottom w:val="single" w:sz="4" w:space="0" w:color="auto"/>
            </w:tcBorders>
          </w:tcPr>
          <w:p w14:paraId="14A07B68" w14:textId="77777777" w:rsidR="00832934" w:rsidRPr="00A2415A" w:rsidRDefault="00832934" w:rsidP="00505417">
            <w:pPr>
              <w:keepNext/>
              <w:keepLines/>
              <w:widowControl w:val="0"/>
              <w:jc w:val="right"/>
            </w:pPr>
          </w:p>
          <w:p w14:paraId="6BAAF795" w14:textId="77777777" w:rsidR="00832934" w:rsidRPr="00A2415A" w:rsidRDefault="00832934" w:rsidP="00505417">
            <w:pPr>
              <w:keepNext/>
              <w:keepLines/>
              <w:widowControl w:val="0"/>
              <w:jc w:val="right"/>
            </w:pPr>
          </w:p>
          <w:p w14:paraId="18E8EED1" w14:textId="16742BA8" w:rsidR="00832934" w:rsidRPr="00A2415A" w:rsidRDefault="00832934" w:rsidP="00505417">
            <w:pPr>
              <w:keepNext/>
              <w:keepLines/>
              <w:widowControl w:val="0"/>
              <w:jc w:val="right"/>
            </w:pPr>
            <w:r w:rsidRPr="00A2415A">
              <w:t>CZK</w:t>
            </w:r>
          </w:p>
        </w:tc>
      </w:tr>
      <w:tr w:rsidR="00832934" w:rsidRPr="00A2415A" w14:paraId="5AAC398C" w14:textId="77777777" w:rsidTr="00593550">
        <w:tc>
          <w:tcPr>
            <w:tcW w:w="958" w:type="dxa"/>
          </w:tcPr>
          <w:p w14:paraId="1B31B2F0" w14:textId="5B2AEA6D" w:rsidR="00832934" w:rsidRPr="00A2415A" w:rsidRDefault="00832934" w:rsidP="00832934">
            <w:pPr>
              <w:keepLines/>
            </w:pPr>
            <w:r w:rsidRPr="00A2415A">
              <w:t>104</w:t>
            </w:r>
          </w:p>
        </w:tc>
        <w:tc>
          <w:tcPr>
            <w:tcW w:w="5670" w:type="dxa"/>
          </w:tcPr>
          <w:p w14:paraId="0F843827" w14:textId="77777777" w:rsidR="00832934" w:rsidRPr="00A2415A" w:rsidRDefault="00832934" w:rsidP="00832934">
            <w:pPr>
              <w:pStyle w:val="Uddevalla-NormalBody"/>
              <w:keepNext/>
              <w:keepLines/>
              <w:widowControl w:val="0"/>
              <w:tabs>
                <w:tab w:val="left" w:pos="284"/>
              </w:tabs>
              <w:spacing w:afterLines="0" w:line="240" w:lineRule="atLeast"/>
              <w:ind w:left="0"/>
            </w:pPr>
            <w:r w:rsidRPr="00A2415A">
              <w:t xml:space="preserve">All instruments, component and intelligent equipment outside the CMS </w:t>
            </w:r>
          </w:p>
        </w:tc>
        <w:tc>
          <w:tcPr>
            <w:tcW w:w="2299" w:type="dxa"/>
            <w:tcBorders>
              <w:top w:val="single" w:sz="4" w:space="0" w:color="auto"/>
              <w:bottom w:val="single" w:sz="4" w:space="0" w:color="auto"/>
            </w:tcBorders>
          </w:tcPr>
          <w:p w14:paraId="5E6AFCAB" w14:textId="77777777" w:rsidR="00832934" w:rsidRPr="00A2415A" w:rsidRDefault="00832934" w:rsidP="00505417">
            <w:pPr>
              <w:keepNext/>
              <w:keepLines/>
              <w:widowControl w:val="0"/>
              <w:jc w:val="right"/>
            </w:pPr>
          </w:p>
          <w:p w14:paraId="496C176B" w14:textId="77777777" w:rsidR="00832934" w:rsidRPr="00A2415A" w:rsidRDefault="00832934" w:rsidP="00505417">
            <w:pPr>
              <w:keepNext/>
              <w:keepLines/>
              <w:widowControl w:val="0"/>
              <w:jc w:val="right"/>
            </w:pPr>
          </w:p>
          <w:p w14:paraId="52CB41E8" w14:textId="01BB8608" w:rsidR="00832934" w:rsidRPr="00A2415A" w:rsidRDefault="00832934" w:rsidP="00505417">
            <w:pPr>
              <w:keepNext/>
              <w:keepLines/>
              <w:widowControl w:val="0"/>
              <w:jc w:val="right"/>
            </w:pPr>
            <w:r w:rsidRPr="00A2415A">
              <w:t>CZK</w:t>
            </w:r>
          </w:p>
        </w:tc>
      </w:tr>
      <w:tr w:rsidR="00F22B73" w:rsidRPr="00A2415A" w14:paraId="49153B07" w14:textId="77777777" w:rsidTr="00593550">
        <w:tc>
          <w:tcPr>
            <w:tcW w:w="958" w:type="dxa"/>
            <w:tcBorders>
              <w:bottom w:val="nil"/>
            </w:tcBorders>
          </w:tcPr>
          <w:p w14:paraId="1C2888A7" w14:textId="14DCA998" w:rsidR="00F22B73" w:rsidRPr="00A2415A" w:rsidRDefault="00832934" w:rsidP="00593550">
            <w:pPr>
              <w:keepLines/>
            </w:pPr>
            <w:r w:rsidRPr="00A2415A">
              <w:t>105</w:t>
            </w:r>
          </w:p>
        </w:tc>
        <w:tc>
          <w:tcPr>
            <w:tcW w:w="5670" w:type="dxa"/>
            <w:tcBorders>
              <w:bottom w:val="nil"/>
            </w:tcBorders>
          </w:tcPr>
          <w:p w14:paraId="5A0F2B82" w14:textId="77777777" w:rsidR="00F22B73" w:rsidRPr="00A2415A" w:rsidRDefault="00F22B73" w:rsidP="00593550">
            <w:pPr>
              <w:pStyle w:val="Uddevalla-NormalBody"/>
              <w:keepNext/>
              <w:keepLines/>
              <w:widowControl w:val="0"/>
              <w:tabs>
                <w:tab w:val="left" w:pos="284"/>
              </w:tabs>
              <w:spacing w:afterLines="0" w:line="240" w:lineRule="atLeast"/>
              <w:ind w:left="0"/>
            </w:pPr>
            <w:r w:rsidRPr="00A2415A">
              <w:t>Bus communication cables for all instruments, component and intelligent equipment and signal cabling between instrumentation and communication interfaces.</w:t>
            </w:r>
          </w:p>
        </w:tc>
        <w:tc>
          <w:tcPr>
            <w:tcW w:w="2299" w:type="dxa"/>
            <w:tcBorders>
              <w:top w:val="single" w:sz="4" w:space="0" w:color="auto"/>
              <w:bottom w:val="single" w:sz="4" w:space="0" w:color="auto"/>
            </w:tcBorders>
          </w:tcPr>
          <w:p w14:paraId="130506F3" w14:textId="77777777" w:rsidR="00F22B73" w:rsidRPr="00A2415A" w:rsidRDefault="00F22B73" w:rsidP="00505417">
            <w:pPr>
              <w:keepNext/>
              <w:keepLines/>
              <w:widowControl w:val="0"/>
              <w:jc w:val="right"/>
            </w:pPr>
          </w:p>
          <w:p w14:paraId="42E86142" w14:textId="77777777" w:rsidR="00F22B73" w:rsidRPr="00A2415A" w:rsidRDefault="00F22B73" w:rsidP="00505417">
            <w:pPr>
              <w:keepNext/>
              <w:keepLines/>
              <w:widowControl w:val="0"/>
              <w:jc w:val="right"/>
            </w:pPr>
          </w:p>
          <w:p w14:paraId="67E7F7AB" w14:textId="121184A6" w:rsidR="00F22B73" w:rsidRPr="00A2415A" w:rsidRDefault="00026E39" w:rsidP="00505417">
            <w:pPr>
              <w:keepNext/>
              <w:keepLines/>
              <w:widowControl w:val="0"/>
              <w:jc w:val="right"/>
            </w:pPr>
            <w:r w:rsidRPr="00A2415A">
              <w:t>CZK</w:t>
            </w:r>
          </w:p>
        </w:tc>
      </w:tr>
    </w:tbl>
    <w:p w14:paraId="4E866890" w14:textId="77777777" w:rsidR="00F22B73" w:rsidRPr="00A2415A" w:rsidRDefault="00F22B73" w:rsidP="00F22B73"/>
    <w:tbl>
      <w:tblPr>
        <w:tblW w:w="892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958"/>
        <w:gridCol w:w="5670"/>
        <w:gridCol w:w="2299"/>
      </w:tblGrid>
      <w:tr w:rsidR="00832934" w:rsidRPr="00A2415A" w14:paraId="074BE0C9" w14:textId="77777777" w:rsidTr="00593550">
        <w:tc>
          <w:tcPr>
            <w:tcW w:w="958" w:type="dxa"/>
            <w:tcBorders>
              <w:top w:val="nil"/>
              <w:bottom w:val="nil"/>
            </w:tcBorders>
          </w:tcPr>
          <w:p w14:paraId="1566412B" w14:textId="0C4188AE" w:rsidR="00832934" w:rsidRPr="00A2415A" w:rsidRDefault="00832934" w:rsidP="00832934">
            <w:pPr>
              <w:keepLines/>
            </w:pPr>
            <w:r w:rsidRPr="00A2415A">
              <w:t>106</w:t>
            </w:r>
          </w:p>
        </w:tc>
        <w:tc>
          <w:tcPr>
            <w:tcW w:w="5670" w:type="dxa"/>
            <w:tcBorders>
              <w:top w:val="nil"/>
              <w:bottom w:val="nil"/>
            </w:tcBorders>
          </w:tcPr>
          <w:p w14:paraId="0EDED4D5" w14:textId="77777777" w:rsidR="00832934" w:rsidRPr="00A2415A" w:rsidRDefault="00832934" w:rsidP="00832934">
            <w:pPr>
              <w:keepLines/>
            </w:pPr>
            <w:r w:rsidRPr="00A2415A">
              <w:t>Mounting/installation of all instruments, component and intelligent equipment.</w:t>
            </w:r>
          </w:p>
        </w:tc>
        <w:tc>
          <w:tcPr>
            <w:tcW w:w="2299" w:type="dxa"/>
            <w:tcBorders>
              <w:top w:val="nil"/>
              <w:bottom w:val="single" w:sz="4" w:space="0" w:color="auto"/>
            </w:tcBorders>
          </w:tcPr>
          <w:p w14:paraId="1597AA6D" w14:textId="77777777" w:rsidR="00832934" w:rsidRPr="00A2415A" w:rsidRDefault="00832934" w:rsidP="00505417">
            <w:pPr>
              <w:keepLines/>
              <w:jc w:val="right"/>
            </w:pPr>
          </w:p>
          <w:p w14:paraId="7671D02A" w14:textId="451AA06F" w:rsidR="00832934" w:rsidRPr="00A2415A" w:rsidRDefault="00832934" w:rsidP="00505417">
            <w:pPr>
              <w:keepLines/>
              <w:jc w:val="right"/>
            </w:pPr>
            <w:r w:rsidRPr="00A2415A">
              <w:t>CZK</w:t>
            </w:r>
          </w:p>
        </w:tc>
      </w:tr>
      <w:tr w:rsidR="00832934" w:rsidRPr="00A2415A" w14:paraId="73D46F20" w14:textId="77777777" w:rsidTr="00593550">
        <w:tc>
          <w:tcPr>
            <w:tcW w:w="958" w:type="dxa"/>
            <w:tcBorders>
              <w:top w:val="nil"/>
            </w:tcBorders>
          </w:tcPr>
          <w:p w14:paraId="30F8D912" w14:textId="77777777" w:rsidR="00832934" w:rsidRPr="00A2415A" w:rsidRDefault="00832934" w:rsidP="00832934">
            <w:pPr>
              <w:keepLines/>
            </w:pPr>
          </w:p>
          <w:p w14:paraId="32011880" w14:textId="55AC4DD2" w:rsidR="00832934" w:rsidRPr="00A2415A" w:rsidRDefault="00832934" w:rsidP="00832934">
            <w:pPr>
              <w:keepLines/>
            </w:pPr>
            <w:r w:rsidRPr="00A2415A">
              <w:t>107</w:t>
            </w:r>
          </w:p>
        </w:tc>
        <w:tc>
          <w:tcPr>
            <w:tcW w:w="5670" w:type="dxa"/>
            <w:tcBorders>
              <w:top w:val="nil"/>
            </w:tcBorders>
          </w:tcPr>
          <w:p w14:paraId="6F15C714" w14:textId="77777777" w:rsidR="00832934" w:rsidRPr="00A2415A" w:rsidRDefault="00832934" w:rsidP="00832934">
            <w:pPr>
              <w:keepNext/>
              <w:keepLines/>
              <w:widowControl w:val="0"/>
            </w:pPr>
          </w:p>
          <w:p w14:paraId="31834FA4" w14:textId="77777777" w:rsidR="00832934" w:rsidRPr="00A2415A" w:rsidRDefault="00832934" w:rsidP="00832934">
            <w:pPr>
              <w:keepNext/>
              <w:keepLines/>
              <w:widowControl w:val="0"/>
            </w:pPr>
            <w:r w:rsidRPr="00A2415A">
              <w:t>All associated bus- and signal-cable pulling, termination and all adaptation work.</w:t>
            </w:r>
          </w:p>
        </w:tc>
        <w:tc>
          <w:tcPr>
            <w:tcW w:w="2299" w:type="dxa"/>
            <w:tcBorders>
              <w:top w:val="single" w:sz="4" w:space="0" w:color="auto"/>
              <w:bottom w:val="single" w:sz="4" w:space="0" w:color="auto"/>
            </w:tcBorders>
          </w:tcPr>
          <w:p w14:paraId="15930658" w14:textId="77777777" w:rsidR="00832934" w:rsidRPr="00A2415A" w:rsidRDefault="00832934" w:rsidP="00505417">
            <w:pPr>
              <w:keepNext/>
              <w:keepLines/>
              <w:widowControl w:val="0"/>
              <w:jc w:val="right"/>
            </w:pPr>
          </w:p>
          <w:p w14:paraId="4467278C" w14:textId="77777777" w:rsidR="00832934" w:rsidRPr="00A2415A" w:rsidRDefault="00832934" w:rsidP="00505417">
            <w:pPr>
              <w:keepNext/>
              <w:keepLines/>
              <w:widowControl w:val="0"/>
              <w:jc w:val="right"/>
            </w:pPr>
          </w:p>
          <w:p w14:paraId="44650DEF" w14:textId="2989A1C9" w:rsidR="00832934" w:rsidRPr="00A2415A" w:rsidRDefault="00832934" w:rsidP="00505417">
            <w:pPr>
              <w:keepNext/>
              <w:keepLines/>
              <w:widowControl w:val="0"/>
              <w:jc w:val="right"/>
            </w:pPr>
            <w:r w:rsidRPr="00A2415A">
              <w:t>CZK</w:t>
            </w:r>
          </w:p>
        </w:tc>
      </w:tr>
      <w:tr w:rsidR="00832934" w:rsidRPr="00A2415A" w14:paraId="4168F990" w14:textId="77777777" w:rsidTr="00593550">
        <w:tc>
          <w:tcPr>
            <w:tcW w:w="958" w:type="dxa"/>
          </w:tcPr>
          <w:p w14:paraId="7CA6A991" w14:textId="77777777" w:rsidR="00832934" w:rsidRPr="00A2415A" w:rsidRDefault="00832934" w:rsidP="00832934">
            <w:pPr>
              <w:keepLines/>
            </w:pPr>
          </w:p>
          <w:p w14:paraId="2B1698B3" w14:textId="20C42593" w:rsidR="00832934" w:rsidRPr="00A2415A" w:rsidRDefault="00832934" w:rsidP="00832934">
            <w:pPr>
              <w:keepLines/>
            </w:pPr>
            <w:r w:rsidRPr="00A2415A">
              <w:t>108</w:t>
            </w:r>
          </w:p>
        </w:tc>
        <w:tc>
          <w:tcPr>
            <w:tcW w:w="5670" w:type="dxa"/>
          </w:tcPr>
          <w:p w14:paraId="1CECCCD1" w14:textId="77777777" w:rsidR="00832934" w:rsidRPr="00A2415A" w:rsidRDefault="00832934" w:rsidP="00832934">
            <w:pPr>
              <w:keepNext/>
              <w:keepLines/>
              <w:widowControl w:val="0"/>
              <w:ind w:left="567" w:hanging="567"/>
            </w:pPr>
          </w:p>
          <w:p w14:paraId="437A33D6" w14:textId="77777777" w:rsidR="00832934" w:rsidRPr="00A2415A" w:rsidRDefault="00832934" w:rsidP="00832934">
            <w:pPr>
              <w:pStyle w:val="Normal-Bullet"/>
              <w:tabs>
                <w:tab w:val="clear" w:pos="567"/>
              </w:tabs>
              <w:ind w:left="0" w:firstLine="0"/>
            </w:pPr>
            <w:r w:rsidRPr="00A2415A">
              <w:rPr>
                <w:lang w:val="en-US"/>
              </w:rPr>
              <w:t>Design basis for programming the overall control and monitoring system (CMS).</w:t>
            </w:r>
          </w:p>
        </w:tc>
        <w:tc>
          <w:tcPr>
            <w:tcW w:w="2299" w:type="dxa"/>
            <w:tcBorders>
              <w:top w:val="single" w:sz="4" w:space="0" w:color="auto"/>
              <w:bottom w:val="single" w:sz="4" w:space="0" w:color="auto"/>
            </w:tcBorders>
          </w:tcPr>
          <w:p w14:paraId="42235E47" w14:textId="77777777" w:rsidR="00832934" w:rsidRPr="00A2415A" w:rsidRDefault="00832934" w:rsidP="00505417">
            <w:pPr>
              <w:keepNext/>
              <w:keepLines/>
              <w:widowControl w:val="0"/>
              <w:jc w:val="right"/>
            </w:pPr>
          </w:p>
          <w:p w14:paraId="61E492D9" w14:textId="77777777" w:rsidR="00832934" w:rsidRPr="00A2415A" w:rsidRDefault="00832934" w:rsidP="00505417">
            <w:pPr>
              <w:keepNext/>
              <w:keepLines/>
              <w:widowControl w:val="0"/>
              <w:jc w:val="right"/>
            </w:pPr>
          </w:p>
          <w:p w14:paraId="18E26C7F" w14:textId="20105F3C" w:rsidR="00832934" w:rsidRPr="00A2415A" w:rsidRDefault="00832934" w:rsidP="00505417">
            <w:pPr>
              <w:keepNext/>
              <w:keepLines/>
              <w:widowControl w:val="0"/>
              <w:jc w:val="right"/>
            </w:pPr>
            <w:r w:rsidRPr="00A2415A">
              <w:t>CZK</w:t>
            </w:r>
          </w:p>
        </w:tc>
      </w:tr>
      <w:tr w:rsidR="00832934" w:rsidRPr="00A2415A" w14:paraId="7C658FCF" w14:textId="77777777" w:rsidTr="0035428F">
        <w:tc>
          <w:tcPr>
            <w:tcW w:w="958" w:type="dxa"/>
          </w:tcPr>
          <w:p w14:paraId="46240118" w14:textId="77777777" w:rsidR="00832934" w:rsidRPr="00A2415A" w:rsidRDefault="00832934" w:rsidP="00832934">
            <w:pPr>
              <w:keepLines/>
            </w:pPr>
          </w:p>
          <w:p w14:paraId="3257A14D" w14:textId="6E4ADC4B" w:rsidR="00832934" w:rsidRPr="00A2415A" w:rsidRDefault="00832934" w:rsidP="00832934">
            <w:pPr>
              <w:keepLines/>
            </w:pPr>
            <w:r w:rsidRPr="00A2415A">
              <w:t>109</w:t>
            </w:r>
          </w:p>
        </w:tc>
        <w:tc>
          <w:tcPr>
            <w:tcW w:w="5670" w:type="dxa"/>
          </w:tcPr>
          <w:p w14:paraId="66D3DF03" w14:textId="77777777" w:rsidR="00832934" w:rsidRPr="00A2415A" w:rsidRDefault="00832934" w:rsidP="00832934">
            <w:pPr>
              <w:keepNext/>
              <w:keepLines/>
              <w:widowControl w:val="0"/>
            </w:pPr>
          </w:p>
          <w:p w14:paraId="691F6056" w14:textId="77777777" w:rsidR="00832934" w:rsidRPr="00A2415A" w:rsidRDefault="00832934" w:rsidP="00832934">
            <w:pPr>
              <w:keepNext/>
              <w:keepLines/>
              <w:widowControl w:val="0"/>
            </w:pPr>
            <w:r w:rsidRPr="00A2415A">
              <w:t>FAT and SAT including participation in and execution of all testing necessary for the CMS.</w:t>
            </w:r>
          </w:p>
        </w:tc>
        <w:tc>
          <w:tcPr>
            <w:tcW w:w="2299" w:type="dxa"/>
            <w:tcBorders>
              <w:top w:val="single" w:sz="4" w:space="0" w:color="auto"/>
              <w:bottom w:val="single" w:sz="4" w:space="0" w:color="auto"/>
            </w:tcBorders>
          </w:tcPr>
          <w:p w14:paraId="73BFB2CF" w14:textId="77777777" w:rsidR="00832934" w:rsidRPr="00A2415A" w:rsidRDefault="00832934" w:rsidP="00505417">
            <w:pPr>
              <w:keepNext/>
              <w:keepLines/>
              <w:widowControl w:val="0"/>
              <w:jc w:val="right"/>
            </w:pPr>
          </w:p>
          <w:p w14:paraId="1C3B9ACC" w14:textId="77777777" w:rsidR="00832934" w:rsidRPr="00A2415A" w:rsidRDefault="00832934" w:rsidP="00505417">
            <w:pPr>
              <w:keepNext/>
              <w:keepLines/>
              <w:widowControl w:val="0"/>
              <w:jc w:val="right"/>
            </w:pPr>
          </w:p>
          <w:p w14:paraId="35AE57A8" w14:textId="2F2231A7" w:rsidR="00832934" w:rsidRPr="00A2415A" w:rsidRDefault="00832934" w:rsidP="00505417">
            <w:pPr>
              <w:keepNext/>
              <w:keepLines/>
              <w:widowControl w:val="0"/>
              <w:jc w:val="right"/>
            </w:pPr>
            <w:r w:rsidRPr="00A2415A">
              <w:t>CZK</w:t>
            </w:r>
          </w:p>
        </w:tc>
      </w:tr>
      <w:tr w:rsidR="00832934" w:rsidRPr="00A2415A" w14:paraId="1EA52808" w14:textId="77777777" w:rsidTr="0035428F">
        <w:tc>
          <w:tcPr>
            <w:tcW w:w="958" w:type="dxa"/>
          </w:tcPr>
          <w:p w14:paraId="0B416891" w14:textId="77777777" w:rsidR="00832934" w:rsidRPr="00A2415A" w:rsidRDefault="00832934" w:rsidP="00832934">
            <w:pPr>
              <w:keepLines/>
            </w:pPr>
          </w:p>
          <w:p w14:paraId="5A399863" w14:textId="675543DC" w:rsidR="00832934" w:rsidRPr="00A2415A" w:rsidRDefault="00832934" w:rsidP="00832934">
            <w:pPr>
              <w:keepLines/>
            </w:pPr>
            <w:r w:rsidRPr="00A2415A">
              <w:t>110</w:t>
            </w:r>
          </w:p>
        </w:tc>
        <w:tc>
          <w:tcPr>
            <w:tcW w:w="5670" w:type="dxa"/>
          </w:tcPr>
          <w:p w14:paraId="6E97FBF5" w14:textId="77777777" w:rsidR="00832934" w:rsidRPr="00A2415A" w:rsidRDefault="00832934" w:rsidP="00832934">
            <w:pPr>
              <w:keepNext/>
              <w:keepLines/>
              <w:widowControl w:val="0"/>
            </w:pPr>
          </w:p>
          <w:p w14:paraId="57A9D8B8" w14:textId="77777777" w:rsidR="00832934" w:rsidRPr="00A2415A" w:rsidRDefault="00832934" w:rsidP="00832934">
            <w:pPr>
              <w:keepNext/>
              <w:keepLines/>
              <w:widowControl w:val="0"/>
            </w:pPr>
            <w:r w:rsidRPr="00A2415A">
              <w:t xml:space="preserve">CCTV equipment for the entire plant </w:t>
            </w:r>
          </w:p>
        </w:tc>
        <w:tc>
          <w:tcPr>
            <w:tcW w:w="2299" w:type="dxa"/>
            <w:tcBorders>
              <w:top w:val="single" w:sz="4" w:space="0" w:color="auto"/>
              <w:bottom w:val="single" w:sz="4" w:space="0" w:color="auto"/>
            </w:tcBorders>
          </w:tcPr>
          <w:p w14:paraId="29EBE848" w14:textId="77777777" w:rsidR="00832934" w:rsidRPr="00A2415A" w:rsidRDefault="00832934" w:rsidP="00505417">
            <w:pPr>
              <w:keepNext/>
              <w:keepLines/>
              <w:widowControl w:val="0"/>
              <w:jc w:val="right"/>
            </w:pPr>
          </w:p>
          <w:p w14:paraId="5A3AD90A" w14:textId="4DD797A1" w:rsidR="00832934" w:rsidRPr="00A2415A" w:rsidRDefault="00832934" w:rsidP="00505417">
            <w:pPr>
              <w:keepNext/>
              <w:keepLines/>
              <w:widowControl w:val="0"/>
              <w:jc w:val="right"/>
            </w:pPr>
            <w:r w:rsidRPr="00A2415A">
              <w:t>CZK</w:t>
            </w:r>
          </w:p>
        </w:tc>
      </w:tr>
      <w:tr w:rsidR="0035428F" w:rsidRPr="00A2415A" w14:paraId="379CDA15" w14:textId="77777777" w:rsidTr="0035428F">
        <w:trPr>
          <w:trHeight w:val="591"/>
        </w:trPr>
        <w:tc>
          <w:tcPr>
            <w:tcW w:w="958" w:type="dxa"/>
            <w:tcBorders>
              <w:bottom w:val="nil"/>
            </w:tcBorders>
          </w:tcPr>
          <w:p w14:paraId="08837B57" w14:textId="77777777" w:rsidR="0035428F" w:rsidRPr="00A2415A" w:rsidRDefault="0035428F" w:rsidP="00832934">
            <w:pPr>
              <w:keepLines/>
            </w:pPr>
          </w:p>
        </w:tc>
        <w:tc>
          <w:tcPr>
            <w:tcW w:w="5670" w:type="dxa"/>
            <w:tcBorders>
              <w:bottom w:val="nil"/>
            </w:tcBorders>
          </w:tcPr>
          <w:p w14:paraId="371F6989" w14:textId="77777777" w:rsidR="0035428F" w:rsidRPr="00A2415A" w:rsidRDefault="0035428F" w:rsidP="00832934">
            <w:pPr>
              <w:keepLines/>
            </w:pPr>
          </w:p>
        </w:tc>
        <w:tc>
          <w:tcPr>
            <w:tcW w:w="2299" w:type="dxa"/>
            <w:tcBorders>
              <w:top w:val="single" w:sz="4" w:space="0" w:color="auto"/>
              <w:bottom w:val="nil"/>
            </w:tcBorders>
          </w:tcPr>
          <w:p w14:paraId="4B2077B3" w14:textId="77777777" w:rsidR="0035428F" w:rsidRPr="00A2415A" w:rsidRDefault="0035428F" w:rsidP="00505417">
            <w:pPr>
              <w:keepLines/>
              <w:jc w:val="right"/>
            </w:pPr>
          </w:p>
        </w:tc>
      </w:tr>
      <w:tr w:rsidR="00832934" w:rsidRPr="00A2415A" w14:paraId="3D103CF2" w14:textId="77777777" w:rsidTr="0035428F">
        <w:trPr>
          <w:trHeight w:val="591"/>
        </w:trPr>
        <w:tc>
          <w:tcPr>
            <w:tcW w:w="958" w:type="dxa"/>
            <w:tcBorders>
              <w:bottom w:val="nil"/>
            </w:tcBorders>
          </w:tcPr>
          <w:p w14:paraId="5674CC48" w14:textId="16083994" w:rsidR="00832934" w:rsidRPr="00A2415A" w:rsidRDefault="00832934" w:rsidP="00832934">
            <w:pPr>
              <w:keepLines/>
            </w:pPr>
            <w:r w:rsidRPr="00A2415A">
              <w:t>111</w:t>
            </w:r>
          </w:p>
        </w:tc>
        <w:tc>
          <w:tcPr>
            <w:tcW w:w="5670" w:type="dxa"/>
            <w:tcBorders>
              <w:bottom w:val="nil"/>
            </w:tcBorders>
          </w:tcPr>
          <w:p w14:paraId="447994C0" w14:textId="67AA9B61" w:rsidR="00832934" w:rsidRPr="00A2415A" w:rsidRDefault="00832934" w:rsidP="00832934">
            <w:pPr>
              <w:keepLines/>
            </w:pPr>
            <w:r w:rsidRPr="00A2415A">
              <w:t xml:space="preserve">RIO panels </w:t>
            </w:r>
          </w:p>
        </w:tc>
        <w:tc>
          <w:tcPr>
            <w:tcW w:w="2299" w:type="dxa"/>
            <w:tcBorders>
              <w:top w:val="nil"/>
              <w:bottom w:val="single" w:sz="4" w:space="0" w:color="auto"/>
            </w:tcBorders>
          </w:tcPr>
          <w:p w14:paraId="614DB600" w14:textId="77777777" w:rsidR="0035428F" w:rsidRPr="00A2415A" w:rsidRDefault="0035428F" w:rsidP="00505417">
            <w:pPr>
              <w:keepLines/>
              <w:jc w:val="right"/>
            </w:pPr>
          </w:p>
          <w:p w14:paraId="179B54C8" w14:textId="3030F5AD" w:rsidR="00832934" w:rsidRPr="00A2415A" w:rsidRDefault="00832934" w:rsidP="00505417">
            <w:pPr>
              <w:keepLines/>
              <w:jc w:val="right"/>
            </w:pPr>
            <w:r w:rsidRPr="00A2415A">
              <w:t>CZK</w:t>
            </w:r>
          </w:p>
        </w:tc>
      </w:tr>
      <w:tr w:rsidR="00F22B73" w:rsidRPr="00A2415A" w14:paraId="4ABBB1CF" w14:textId="77777777" w:rsidTr="00505417">
        <w:tblPrEx>
          <w:tblBorders>
            <w:bottom w:val="none" w:sz="0" w:space="0" w:color="auto"/>
          </w:tblBorders>
        </w:tblPrEx>
        <w:trPr>
          <w:trHeight w:hRule="exact" w:val="856"/>
        </w:trPr>
        <w:tc>
          <w:tcPr>
            <w:tcW w:w="958" w:type="dxa"/>
          </w:tcPr>
          <w:p w14:paraId="17608C7A" w14:textId="77777777" w:rsidR="00832934" w:rsidRPr="00A2415A" w:rsidRDefault="00832934" w:rsidP="00593550">
            <w:pPr>
              <w:rPr>
                <w:b/>
              </w:rPr>
            </w:pPr>
          </w:p>
          <w:p w14:paraId="3DA5267A" w14:textId="0C139972" w:rsidR="00F22B73" w:rsidRPr="00A2415A" w:rsidRDefault="00F22B73" w:rsidP="00593550">
            <w:pPr>
              <w:rPr>
                <w:b/>
              </w:rPr>
            </w:pPr>
            <w:r w:rsidRPr="00A2415A">
              <w:rPr>
                <w:b/>
              </w:rPr>
              <w:t>1</w:t>
            </w:r>
            <w:r w:rsidR="00AF4B43" w:rsidRPr="00A2415A">
              <w:rPr>
                <w:b/>
              </w:rPr>
              <w:t>20</w:t>
            </w:r>
          </w:p>
        </w:tc>
        <w:tc>
          <w:tcPr>
            <w:tcW w:w="5670" w:type="dxa"/>
          </w:tcPr>
          <w:p w14:paraId="03C1E380" w14:textId="77777777" w:rsidR="00F22B73" w:rsidRPr="00A2415A" w:rsidRDefault="00F22B73" w:rsidP="00593550">
            <w:pPr>
              <w:pStyle w:val="Body"/>
              <w:spacing w:afterLines="0"/>
              <w:rPr>
                <w:b/>
                <w:sz w:val="16"/>
                <w:szCs w:val="16"/>
              </w:rPr>
            </w:pPr>
          </w:p>
          <w:p w14:paraId="40415C6C" w14:textId="6F08EF08" w:rsidR="00F22B73" w:rsidRPr="00A2415A" w:rsidRDefault="00F22B73" w:rsidP="00593550">
            <w:pPr>
              <w:pStyle w:val="Body"/>
              <w:spacing w:afterLines="0"/>
              <w:rPr>
                <w:b/>
              </w:rPr>
            </w:pPr>
            <w:r w:rsidRPr="00A2415A">
              <w:rPr>
                <w:b/>
                <w:sz w:val="16"/>
                <w:szCs w:val="16"/>
              </w:rPr>
              <w:t>Subtotal, Control and Monitoring System (CMS)</w:t>
            </w:r>
            <w:r w:rsidR="00832934" w:rsidRPr="00A2415A">
              <w:rPr>
                <w:b/>
                <w:sz w:val="16"/>
                <w:szCs w:val="16"/>
              </w:rPr>
              <w:t xml:space="preserve"> </w:t>
            </w:r>
            <w:r w:rsidR="00832934" w:rsidRPr="00A2415A">
              <w:rPr>
                <w:b/>
              </w:rPr>
              <w:t>(sum 100-11</w:t>
            </w:r>
            <w:r w:rsidR="00AF4B43" w:rsidRPr="00A2415A">
              <w:rPr>
                <w:b/>
              </w:rPr>
              <w:t>1</w:t>
            </w:r>
            <w:r w:rsidR="00832934" w:rsidRPr="00A2415A">
              <w:rPr>
                <w:b/>
              </w:rPr>
              <w:t>)</w:t>
            </w:r>
          </w:p>
        </w:tc>
        <w:tc>
          <w:tcPr>
            <w:tcW w:w="2299" w:type="dxa"/>
            <w:tcBorders>
              <w:bottom w:val="single" w:sz="6" w:space="0" w:color="auto"/>
            </w:tcBorders>
          </w:tcPr>
          <w:p w14:paraId="26837A8C" w14:textId="77777777" w:rsidR="00F22B73" w:rsidRPr="00A2415A" w:rsidRDefault="00F22B73" w:rsidP="00593550">
            <w:pPr>
              <w:rPr>
                <w:b/>
              </w:rPr>
            </w:pPr>
          </w:p>
          <w:p w14:paraId="6C5DFC44" w14:textId="77777777" w:rsidR="00505417" w:rsidRPr="00A2415A" w:rsidRDefault="00505417" w:rsidP="00593550">
            <w:pPr>
              <w:rPr>
                <w:b/>
              </w:rPr>
            </w:pPr>
          </w:p>
          <w:p w14:paraId="1D010223" w14:textId="33A21720" w:rsidR="00F22B73" w:rsidRPr="00A2415A" w:rsidRDefault="00832934" w:rsidP="00505417">
            <w:pPr>
              <w:jc w:val="right"/>
              <w:rPr>
                <w:b/>
              </w:rPr>
            </w:pPr>
            <w:r w:rsidRPr="00A2415A">
              <w:rPr>
                <w:b/>
              </w:rPr>
              <w:t>C</w:t>
            </w:r>
            <w:r w:rsidR="00026E39" w:rsidRPr="00A2415A">
              <w:rPr>
                <w:b/>
              </w:rPr>
              <w:t>ZK</w:t>
            </w:r>
          </w:p>
        </w:tc>
      </w:tr>
    </w:tbl>
    <w:p w14:paraId="1DA13BC7" w14:textId="77777777" w:rsidR="00F22B73" w:rsidRPr="00A2415A" w:rsidRDefault="00F22B73"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F22B73" w:rsidRPr="00A2415A" w14:paraId="369BBA14" w14:textId="77777777" w:rsidTr="00593550">
        <w:tc>
          <w:tcPr>
            <w:tcW w:w="933" w:type="dxa"/>
          </w:tcPr>
          <w:p w14:paraId="4D92B260" w14:textId="6B73C774" w:rsidR="00F22B73" w:rsidRPr="00A2415A" w:rsidRDefault="00F22B73" w:rsidP="00593550">
            <w:pPr>
              <w:widowControl w:val="0"/>
            </w:pPr>
            <w:r w:rsidRPr="00A2415A">
              <w:br w:type="page"/>
            </w:r>
          </w:p>
        </w:tc>
        <w:tc>
          <w:tcPr>
            <w:tcW w:w="5695" w:type="dxa"/>
            <w:tcBorders>
              <w:bottom w:val="single" w:sz="6" w:space="0" w:color="auto"/>
            </w:tcBorders>
          </w:tcPr>
          <w:p w14:paraId="0FD1F45B" w14:textId="77777777" w:rsidR="00F22B73" w:rsidRPr="00A2415A" w:rsidRDefault="00F22B73" w:rsidP="00593550">
            <w:pPr>
              <w:widowControl w:val="0"/>
              <w:rPr>
                <w:b/>
                <w:spacing w:val="-3"/>
              </w:rPr>
            </w:pPr>
          </w:p>
          <w:p w14:paraId="0497F49E" w14:textId="77777777" w:rsidR="00F22B73" w:rsidRPr="00A2415A" w:rsidRDefault="00F22B73" w:rsidP="00593550">
            <w:pPr>
              <w:widowControl w:val="0"/>
              <w:rPr>
                <w:b/>
                <w:spacing w:val="-3"/>
              </w:rPr>
            </w:pPr>
            <w:r w:rsidRPr="00A2415A">
              <w:rPr>
                <w:b/>
                <w:spacing w:val="-3"/>
                <w:sz w:val="20"/>
                <w:szCs w:val="20"/>
              </w:rPr>
              <w:t>Construction Work and Standard Projects</w:t>
            </w:r>
          </w:p>
        </w:tc>
        <w:tc>
          <w:tcPr>
            <w:tcW w:w="2299" w:type="dxa"/>
          </w:tcPr>
          <w:p w14:paraId="549015A8" w14:textId="77777777" w:rsidR="00F22B73" w:rsidRPr="00A2415A" w:rsidRDefault="00F22B73" w:rsidP="00593550">
            <w:pPr>
              <w:widowControl w:val="0"/>
              <w:rPr>
                <w:b/>
              </w:rPr>
            </w:pPr>
          </w:p>
        </w:tc>
      </w:tr>
      <w:tr w:rsidR="00832934" w:rsidRPr="00A2415A" w14:paraId="2C61A4DF" w14:textId="77777777" w:rsidTr="00593550">
        <w:tc>
          <w:tcPr>
            <w:tcW w:w="933" w:type="dxa"/>
          </w:tcPr>
          <w:p w14:paraId="0F3E6843" w14:textId="3BCE882A" w:rsidR="00832934" w:rsidRPr="00A2415A" w:rsidRDefault="00832934" w:rsidP="00832934">
            <w:pPr>
              <w:keepNext/>
              <w:keepLines/>
              <w:widowControl w:val="0"/>
            </w:pPr>
            <w:r w:rsidRPr="00A2415A">
              <w:t>130</w:t>
            </w:r>
          </w:p>
        </w:tc>
        <w:tc>
          <w:tcPr>
            <w:tcW w:w="5695" w:type="dxa"/>
          </w:tcPr>
          <w:p w14:paraId="68328165" w14:textId="77777777" w:rsidR="00832934" w:rsidRPr="00A2415A" w:rsidRDefault="00832934" w:rsidP="00832934">
            <w:pPr>
              <w:pStyle w:val="RamBullet1"/>
              <w:keepNext/>
              <w:keepLines/>
              <w:widowControl w:val="0"/>
              <w:numPr>
                <w:ilvl w:val="0"/>
                <w:numId w:val="0"/>
              </w:numPr>
              <w:spacing w:line="240" w:lineRule="atLeast"/>
            </w:pPr>
            <w:r w:rsidRPr="00A2415A">
              <w:t>Supporting steel constructions for the components of the system, including sole plates.</w:t>
            </w:r>
          </w:p>
        </w:tc>
        <w:tc>
          <w:tcPr>
            <w:tcW w:w="2299" w:type="dxa"/>
            <w:tcBorders>
              <w:bottom w:val="single" w:sz="4" w:space="0" w:color="auto"/>
            </w:tcBorders>
          </w:tcPr>
          <w:p w14:paraId="749ADC3A" w14:textId="77777777" w:rsidR="00832934" w:rsidRPr="00A2415A" w:rsidRDefault="00832934" w:rsidP="00505417">
            <w:pPr>
              <w:keepNext/>
              <w:keepLines/>
              <w:widowControl w:val="0"/>
              <w:jc w:val="right"/>
            </w:pPr>
          </w:p>
          <w:p w14:paraId="73FF836B" w14:textId="4A59AC7F" w:rsidR="00832934" w:rsidRPr="00A2415A" w:rsidRDefault="00832934" w:rsidP="00505417">
            <w:pPr>
              <w:keepNext/>
              <w:keepLines/>
              <w:widowControl w:val="0"/>
              <w:jc w:val="right"/>
            </w:pPr>
            <w:r w:rsidRPr="00A2415A">
              <w:t>CZK</w:t>
            </w:r>
          </w:p>
        </w:tc>
      </w:tr>
      <w:tr w:rsidR="00832934" w:rsidRPr="00A2415A" w14:paraId="4C9A087F" w14:textId="77777777" w:rsidTr="00593550">
        <w:tc>
          <w:tcPr>
            <w:tcW w:w="933" w:type="dxa"/>
          </w:tcPr>
          <w:p w14:paraId="2E44FE94" w14:textId="77777777" w:rsidR="00832934" w:rsidRPr="00A2415A" w:rsidRDefault="00832934" w:rsidP="00832934">
            <w:pPr>
              <w:keepLines/>
            </w:pPr>
          </w:p>
          <w:p w14:paraId="20739BAB" w14:textId="27E7322F" w:rsidR="00832934" w:rsidRPr="00A2415A" w:rsidRDefault="00832934" w:rsidP="00832934">
            <w:pPr>
              <w:keepLines/>
            </w:pPr>
            <w:r w:rsidRPr="00A2415A">
              <w:t>131</w:t>
            </w:r>
          </w:p>
        </w:tc>
        <w:tc>
          <w:tcPr>
            <w:tcW w:w="5695" w:type="dxa"/>
          </w:tcPr>
          <w:p w14:paraId="0E27AAD8" w14:textId="77777777" w:rsidR="00832934" w:rsidRPr="00A2415A" w:rsidRDefault="00832934" w:rsidP="00832934"/>
          <w:p w14:paraId="22D1CB08" w14:textId="77777777" w:rsidR="00832934" w:rsidRPr="00A2415A" w:rsidRDefault="00832934" w:rsidP="00832934">
            <w:r w:rsidRPr="00A2415A">
              <w:t>All suspensions and supports for ducts, pipes, safety valves, sound absorbers etc. as well as the exchanges necessary to transmit the suspension forces/support forces from the installations to the primary building structures.</w:t>
            </w:r>
          </w:p>
        </w:tc>
        <w:tc>
          <w:tcPr>
            <w:tcW w:w="2299" w:type="dxa"/>
            <w:tcBorders>
              <w:bottom w:val="single" w:sz="4" w:space="0" w:color="auto"/>
            </w:tcBorders>
          </w:tcPr>
          <w:p w14:paraId="6566ABF9" w14:textId="77777777" w:rsidR="00832934" w:rsidRPr="00A2415A" w:rsidRDefault="00832934" w:rsidP="00505417">
            <w:pPr>
              <w:keepLines/>
              <w:jc w:val="right"/>
            </w:pPr>
          </w:p>
          <w:p w14:paraId="2EE066E5" w14:textId="77777777" w:rsidR="00832934" w:rsidRPr="00A2415A" w:rsidRDefault="00832934" w:rsidP="00505417">
            <w:pPr>
              <w:keepLines/>
              <w:jc w:val="right"/>
            </w:pPr>
          </w:p>
          <w:p w14:paraId="71D82732" w14:textId="77777777" w:rsidR="00832934" w:rsidRPr="00A2415A" w:rsidRDefault="00832934" w:rsidP="00505417">
            <w:pPr>
              <w:keepLines/>
              <w:jc w:val="right"/>
            </w:pPr>
          </w:p>
          <w:p w14:paraId="0C64985C" w14:textId="77777777" w:rsidR="00832934" w:rsidRPr="00A2415A" w:rsidRDefault="00832934" w:rsidP="00505417">
            <w:pPr>
              <w:keepLines/>
              <w:jc w:val="right"/>
            </w:pPr>
          </w:p>
          <w:p w14:paraId="0A35CA2E" w14:textId="6D3B6A90" w:rsidR="00832934" w:rsidRPr="00A2415A" w:rsidRDefault="00832934" w:rsidP="00505417">
            <w:pPr>
              <w:keepLines/>
              <w:jc w:val="right"/>
            </w:pPr>
            <w:r w:rsidRPr="00A2415A">
              <w:t>CZK</w:t>
            </w:r>
          </w:p>
        </w:tc>
      </w:tr>
      <w:tr w:rsidR="00832934" w:rsidRPr="00A2415A" w14:paraId="6C3F79E3" w14:textId="77777777" w:rsidTr="00593550">
        <w:tc>
          <w:tcPr>
            <w:tcW w:w="933" w:type="dxa"/>
          </w:tcPr>
          <w:p w14:paraId="33B58697" w14:textId="77777777" w:rsidR="00832934" w:rsidRPr="00A2415A" w:rsidRDefault="00832934" w:rsidP="00832934">
            <w:pPr>
              <w:keepLines/>
            </w:pPr>
          </w:p>
          <w:p w14:paraId="08C86DAF" w14:textId="55F92D7D" w:rsidR="00832934" w:rsidRPr="00A2415A" w:rsidRDefault="00832934" w:rsidP="00832934">
            <w:pPr>
              <w:keepLines/>
            </w:pPr>
            <w:r w:rsidRPr="00A2415A">
              <w:t>132</w:t>
            </w:r>
          </w:p>
        </w:tc>
        <w:tc>
          <w:tcPr>
            <w:tcW w:w="5695" w:type="dxa"/>
          </w:tcPr>
          <w:p w14:paraId="0C247545" w14:textId="77777777" w:rsidR="00832934" w:rsidRPr="00A2415A" w:rsidRDefault="00832934" w:rsidP="00832934"/>
          <w:p w14:paraId="6DB38F5C" w14:textId="77777777" w:rsidR="00832934" w:rsidRPr="00A2415A" w:rsidRDefault="00832934" w:rsidP="00832934">
            <w:r w:rsidRPr="00A2415A">
              <w:t>Insulation, cladding and surface treatment of the components supplied.</w:t>
            </w:r>
          </w:p>
        </w:tc>
        <w:tc>
          <w:tcPr>
            <w:tcW w:w="2299" w:type="dxa"/>
            <w:tcBorders>
              <w:top w:val="single" w:sz="4" w:space="0" w:color="auto"/>
              <w:bottom w:val="single" w:sz="6" w:space="0" w:color="auto"/>
            </w:tcBorders>
          </w:tcPr>
          <w:p w14:paraId="1C8FBE93" w14:textId="77777777" w:rsidR="00832934" w:rsidRPr="00A2415A" w:rsidRDefault="00832934" w:rsidP="00505417">
            <w:pPr>
              <w:keepLines/>
              <w:jc w:val="right"/>
            </w:pPr>
          </w:p>
          <w:p w14:paraId="518ED482" w14:textId="77777777" w:rsidR="00832934" w:rsidRPr="00A2415A" w:rsidRDefault="00832934" w:rsidP="00505417">
            <w:pPr>
              <w:keepLines/>
              <w:jc w:val="right"/>
            </w:pPr>
          </w:p>
          <w:p w14:paraId="6F7B6786" w14:textId="1B73FBC5" w:rsidR="00832934" w:rsidRPr="00A2415A" w:rsidRDefault="00832934" w:rsidP="00505417">
            <w:pPr>
              <w:keepLines/>
              <w:jc w:val="right"/>
            </w:pPr>
            <w:r w:rsidRPr="00A2415A">
              <w:t>CZK</w:t>
            </w:r>
          </w:p>
        </w:tc>
      </w:tr>
      <w:tr w:rsidR="00832934" w:rsidRPr="00A2415A" w14:paraId="1B327146" w14:textId="77777777" w:rsidTr="00593550">
        <w:tc>
          <w:tcPr>
            <w:tcW w:w="933" w:type="dxa"/>
          </w:tcPr>
          <w:p w14:paraId="31E963A3" w14:textId="77777777" w:rsidR="00832934" w:rsidRPr="00A2415A" w:rsidRDefault="00832934" w:rsidP="00832934">
            <w:pPr>
              <w:keepLines/>
            </w:pPr>
          </w:p>
          <w:p w14:paraId="12B99804" w14:textId="61A0240D" w:rsidR="00832934" w:rsidRPr="00A2415A" w:rsidRDefault="00832934" w:rsidP="00832934">
            <w:pPr>
              <w:keepLines/>
            </w:pPr>
            <w:r w:rsidRPr="00A2415A">
              <w:t>133</w:t>
            </w:r>
          </w:p>
        </w:tc>
        <w:tc>
          <w:tcPr>
            <w:tcW w:w="5695" w:type="dxa"/>
          </w:tcPr>
          <w:p w14:paraId="7509848D" w14:textId="77777777" w:rsidR="00832934" w:rsidRPr="00A2415A" w:rsidRDefault="00832934" w:rsidP="00832934"/>
          <w:p w14:paraId="092F10C8" w14:textId="6F7D24BA" w:rsidR="00832934" w:rsidRPr="00A2415A" w:rsidRDefault="00832934" w:rsidP="00832934">
            <w:r w:rsidRPr="00A2415A">
              <w:t xml:space="preserve">All platforms, galleries and stairways necessary for - in the Employer’s opinion - appropriate operation, service and maintenance of the </w:t>
            </w:r>
            <w:r w:rsidR="00AF4B43" w:rsidRPr="00A2415A">
              <w:t>Contract Object</w:t>
            </w:r>
            <w:r w:rsidRPr="00A2415A">
              <w:t xml:space="preserve"> as well as galleries for escape routes in accordance with HSE requirements, including platforms at all measuring points, valves, suspensions etc. </w:t>
            </w:r>
          </w:p>
        </w:tc>
        <w:tc>
          <w:tcPr>
            <w:tcW w:w="2299" w:type="dxa"/>
            <w:tcBorders>
              <w:top w:val="single" w:sz="6" w:space="0" w:color="auto"/>
              <w:bottom w:val="single" w:sz="6" w:space="0" w:color="auto"/>
            </w:tcBorders>
          </w:tcPr>
          <w:p w14:paraId="6DA3905C" w14:textId="77777777" w:rsidR="00832934" w:rsidRPr="00A2415A" w:rsidRDefault="00832934" w:rsidP="00505417">
            <w:pPr>
              <w:keepLines/>
              <w:jc w:val="right"/>
            </w:pPr>
          </w:p>
          <w:p w14:paraId="36E6131B" w14:textId="77777777" w:rsidR="00832934" w:rsidRPr="00A2415A" w:rsidRDefault="00832934" w:rsidP="00505417">
            <w:pPr>
              <w:keepLines/>
              <w:jc w:val="right"/>
            </w:pPr>
          </w:p>
          <w:p w14:paraId="3377CC0D" w14:textId="77777777" w:rsidR="00832934" w:rsidRPr="00A2415A" w:rsidRDefault="00832934" w:rsidP="00505417">
            <w:pPr>
              <w:keepLines/>
              <w:jc w:val="right"/>
            </w:pPr>
          </w:p>
          <w:p w14:paraId="15DBCF04" w14:textId="77777777" w:rsidR="00832934" w:rsidRPr="00A2415A" w:rsidRDefault="00832934" w:rsidP="00505417">
            <w:pPr>
              <w:keepLines/>
              <w:jc w:val="right"/>
            </w:pPr>
          </w:p>
          <w:p w14:paraId="2CA17A16" w14:textId="77777777" w:rsidR="00832934" w:rsidRPr="00A2415A" w:rsidRDefault="00832934" w:rsidP="00505417">
            <w:pPr>
              <w:keepLines/>
              <w:jc w:val="right"/>
            </w:pPr>
          </w:p>
          <w:p w14:paraId="49D56938" w14:textId="4B8E65F2" w:rsidR="00832934" w:rsidRPr="00A2415A" w:rsidRDefault="00832934" w:rsidP="00505417">
            <w:pPr>
              <w:keepLines/>
              <w:jc w:val="right"/>
            </w:pPr>
            <w:r w:rsidRPr="00A2415A">
              <w:t>CZK</w:t>
            </w:r>
          </w:p>
        </w:tc>
      </w:tr>
      <w:tr w:rsidR="00832934" w:rsidRPr="00A2415A" w14:paraId="0DF00254" w14:textId="77777777" w:rsidTr="00593550">
        <w:tc>
          <w:tcPr>
            <w:tcW w:w="933" w:type="dxa"/>
          </w:tcPr>
          <w:p w14:paraId="637613CE" w14:textId="77777777" w:rsidR="00832934" w:rsidRPr="00A2415A" w:rsidRDefault="00832934" w:rsidP="00832934">
            <w:pPr>
              <w:keepLines/>
            </w:pPr>
          </w:p>
          <w:p w14:paraId="4A64E338" w14:textId="43E2AB84" w:rsidR="00832934" w:rsidRPr="00A2415A" w:rsidRDefault="00832934" w:rsidP="00832934">
            <w:pPr>
              <w:keepLines/>
            </w:pPr>
            <w:r w:rsidRPr="00A2415A">
              <w:t>134</w:t>
            </w:r>
          </w:p>
        </w:tc>
        <w:tc>
          <w:tcPr>
            <w:tcW w:w="5695" w:type="dxa"/>
          </w:tcPr>
          <w:p w14:paraId="1B6DC9B7" w14:textId="77777777" w:rsidR="00832934" w:rsidRPr="00A2415A" w:rsidRDefault="00832934" w:rsidP="00832934"/>
          <w:p w14:paraId="5DE03A4F" w14:textId="77777777" w:rsidR="00832934" w:rsidRPr="00A2415A" w:rsidRDefault="00832934" w:rsidP="00832934">
            <w:r w:rsidRPr="00A2415A">
              <w:t>Foundation bolts, templates for concreting as well as the necessary grouting of all machi</w:t>
            </w:r>
            <w:r w:rsidRPr="00A2415A">
              <w:softHyphen/>
              <w:t>ne/equipment supports, which support and transfer loads to the building structures. The Contractor is responsible for a correct arrangement, alignment and inspection of these prior to the concreting</w:t>
            </w:r>
          </w:p>
        </w:tc>
        <w:tc>
          <w:tcPr>
            <w:tcW w:w="2299" w:type="dxa"/>
            <w:tcBorders>
              <w:top w:val="single" w:sz="6" w:space="0" w:color="auto"/>
              <w:bottom w:val="single" w:sz="6" w:space="0" w:color="auto"/>
            </w:tcBorders>
          </w:tcPr>
          <w:p w14:paraId="7E29D7D0" w14:textId="77777777" w:rsidR="00832934" w:rsidRPr="00A2415A" w:rsidRDefault="00832934" w:rsidP="00505417">
            <w:pPr>
              <w:keepLines/>
              <w:jc w:val="right"/>
            </w:pPr>
          </w:p>
          <w:p w14:paraId="26495514" w14:textId="77777777" w:rsidR="00832934" w:rsidRPr="00A2415A" w:rsidRDefault="00832934" w:rsidP="00505417">
            <w:pPr>
              <w:keepLines/>
              <w:jc w:val="right"/>
            </w:pPr>
          </w:p>
          <w:p w14:paraId="6651A652" w14:textId="77777777" w:rsidR="00832934" w:rsidRPr="00A2415A" w:rsidRDefault="00832934" w:rsidP="00505417">
            <w:pPr>
              <w:keepLines/>
              <w:jc w:val="right"/>
            </w:pPr>
          </w:p>
          <w:p w14:paraId="6566919F" w14:textId="77777777" w:rsidR="00832934" w:rsidRPr="00A2415A" w:rsidRDefault="00832934" w:rsidP="00505417">
            <w:pPr>
              <w:keepLines/>
              <w:jc w:val="right"/>
            </w:pPr>
          </w:p>
          <w:p w14:paraId="2AED67F1" w14:textId="77777777" w:rsidR="00832934" w:rsidRPr="00A2415A" w:rsidRDefault="00832934" w:rsidP="00505417">
            <w:pPr>
              <w:keepLines/>
              <w:jc w:val="right"/>
            </w:pPr>
          </w:p>
          <w:p w14:paraId="70B94098" w14:textId="30E9C34A" w:rsidR="00832934" w:rsidRPr="00A2415A" w:rsidRDefault="00832934" w:rsidP="00505417">
            <w:pPr>
              <w:keepLines/>
              <w:jc w:val="right"/>
            </w:pPr>
            <w:r w:rsidRPr="00A2415A">
              <w:t>CZK</w:t>
            </w:r>
          </w:p>
        </w:tc>
      </w:tr>
      <w:tr w:rsidR="00832934" w:rsidRPr="00A2415A" w14:paraId="417A0231" w14:textId="77777777" w:rsidTr="00593550">
        <w:tc>
          <w:tcPr>
            <w:tcW w:w="933" w:type="dxa"/>
          </w:tcPr>
          <w:p w14:paraId="052EFF6F" w14:textId="77777777" w:rsidR="00832934" w:rsidRPr="00A2415A" w:rsidRDefault="00832934" w:rsidP="00832934">
            <w:pPr>
              <w:keepNext/>
              <w:keepLines/>
              <w:widowControl w:val="0"/>
            </w:pPr>
          </w:p>
          <w:p w14:paraId="57A7DBFA" w14:textId="770A0203" w:rsidR="00832934" w:rsidRPr="00A2415A" w:rsidRDefault="00832934" w:rsidP="00832934">
            <w:pPr>
              <w:keepNext/>
              <w:keepLines/>
              <w:widowControl w:val="0"/>
            </w:pPr>
            <w:r w:rsidRPr="00A2415A">
              <w:t>135</w:t>
            </w:r>
          </w:p>
        </w:tc>
        <w:tc>
          <w:tcPr>
            <w:tcW w:w="5695" w:type="dxa"/>
          </w:tcPr>
          <w:p w14:paraId="5DAEDCD0" w14:textId="77777777" w:rsidR="00832934" w:rsidRPr="00A2415A" w:rsidRDefault="00832934" w:rsidP="00832934">
            <w:pPr>
              <w:keepNext/>
              <w:keepLines/>
              <w:widowControl w:val="0"/>
            </w:pPr>
          </w:p>
          <w:p w14:paraId="1859ECFC" w14:textId="77777777" w:rsidR="00832934" w:rsidRPr="00A2415A" w:rsidRDefault="00832934" w:rsidP="00832934">
            <w:pPr>
              <w:keepNext/>
              <w:keepLines/>
              <w:widowControl w:val="0"/>
            </w:pPr>
            <w:r w:rsidRPr="00A2415A">
              <w:t>Closing of all penetrations due to pipes, ducts and cables including fire protection. Each room is to be considered as a separate fire cell. All penetrations must be covered by means of a steel plate.</w:t>
            </w:r>
          </w:p>
        </w:tc>
        <w:tc>
          <w:tcPr>
            <w:tcW w:w="2299" w:type="dxa"/>
            <w:tcBorders>
              <w:top w:val="single" w:sz="6" w:space="0" w:color="auto"/>
              <w:bottom w:val="single" w:sz="6" w:space="0" w:color="auto"/>
            </w:tcBorders>
          </w:tcPr>
          <w:p w14:paraId="4CE535B8" w14:textId="77777777" w:rsidR="00832934" w:rsidRPr="00A2415A" w:rsidRDefault="00832934" w:rsidP="00505417">
            <w:pPr>
              <w:keepNext/>
              <w:keepLines/>
              <w:widowControl w:val="0"/>
              <w:jc w:val="right"/>
            </w:pPr>
          </w:p>
          <w:p w14:paraId="104ABA33" w14:textId="77777777" w:rsidR="00832934" w:rsidRPr="00A2415A" w:rsidRDefault="00832934" w:rsidP="00505417">
            <w:pPr>
              <w:keepNext/>
              <w:keepLines/>
              <w:widowControl w:val="0"/>
              <w:jc w:val="right"/>
            </w:pPr>
          </w:p>
          <w:p w14:paraId="1DD5EEA7" w14:textId="77777777" w:rsidR="00832934" w:rsidRPr="00A2415A" w:rsidRDefault="00832934" w:rsidP="00505417">
            <w:pPr>
              <w:keepNext/>
              <w:keepLines/>
              <w:widowControl w:val="0"/>
              <w:jc w:val="right"/>
            </w:pPr>
          </w:p>
          <w:p w14:paraId="33313205" w14:textId="77777777" w:rsidR="00832934" w:rsidRPr="00A2415A" w:rsidRDefault="00832934" w:rsidP="00505417">
            <w:pPr>
              <w:keepNext/>
              <w:keepLines/>
              <w:widowControl w:val="0"/>
              <w:jc w:val="right"/>
            </w:pPr>
          </w:p>
          <w:p w14:paraId="0158A9E2" w14:textId="12F5C793" w:rsidR="00832934" w:rsidRPr="00A2415A" w:rsidRDefault="00832934" w:rsidP="00505417">
            <w:pPr>
              <w:keepNext/>
              <w:keepLines/>
              <w:widowControl w:val="0"/>
              <w:jc w:val="right"/>
            </w:pPr>
            <w:r w:rsidRPr="00A2415A">
              <w:t>CZK</w:t>
            </w:r>
          </w:p>
        </w:tc>
      </w:tr>
      <w:tr w:rsidR="00832934" w:rsidRPr="00A2415A" w14:paraId="0A40B257" w14:textId="77777777" w:rsidTr="00593550">
        <w:tc>
          <w:tcPr>
            <w:tcW w:w="933" w:type="dxa"/>
          </w:tcPr>
          <w:p w14:paraId="47201F75" w14:textId="77777777" w:rsidR="00832934" w:rsidRPr="00A2415A" w:rsidRDefault="00832934" w:rsidP="00832934">
            <w:pPr>
              <w:keepLines/>
              <w:rPr>
                <w:b/>
              </w:rPr>
            </w:pPr>
          </w:p>
          <w:p w14:paraId="6AB09397" w14:textId="3663A86A" w:rsidR="00832934" w:rsidRPr="00A2415A" w:rsidRDefault="00832934" w:rsidP="00832934">
            <w:pPr>
              <w:keepLines/>
              <w:rPr>
                <w:b/>
              </w:rPr>
            </w:pPr>
            <w:r w:rsidRPr="00A2415A">
              <w:rPr>
                <w:b/>
              </w:rPr>
              <w:t>136</w:t>
            </w:r>
          </w:p>
        </w:tc>
        <w:tc>
          <w:tcPr>
            <w:tcW w:w="5695" w:type="dxa"/>
          </w:tcPr>
          <w:p w14:paraId="131B0823" w14:textId="77777777" w:rsidR="00832934" w:rsidRPr="00A2415A" w:rsidRDefault="00832934" w:rsidP="00832934">
            <w:pPr>
              <w:rPr>
                <w:b/>
                <w:sz w:val="16"/>
                <w:szCs w:val="16"/>
              </w:rPr>
            </w:pPr>
          </w:p>
          <w:p w14:paraId="0F13E476" w14:textId="3B6D0977" w:rsidR="00832934" w:rsidRPr="00A2415A" w:rsidRDefault="00832934" w:rsidP="00832934">
            <w:pPr>
              <w:rPr>
                <w:b/>
              </w:rPr>
            </w:pPr>
            <w:r w:rsidRPr="00A2415A">
              <w:rPr>
                <w:b/>
                <w:sz w:val="16"/>
                <w:szCs w:val="16"/>
              </w:rPr>
              <w:t xml:space="preserve">Subtotal, Construction </w:t>
            </w:r>
            <w:r w:rsidR="003B1332" w:rsidRPr="00A2415A">
              <w:rPr>
                <w:b/>
                <w:sz w:val="16"/>
                <w:szCs w:val="16"/>
              </w:rPr>
              <w:t>w</w:t>
            </w:r>
            <w:r w:rsidRPr="00A2415A">
              <w:rPr>
                <w:b/>
                <w:sz w:val="16"/>
                <w:szCs w:val="16"/>
              </w:rPr>
              <w:t xml:space="preserve">orks and Standard Projects </w:t>
            </w:r>
            <w:r w:rsidRPr="00A2415A">
              <w:rPr>
                <w:b/>
              </w:rPr>
              <w:t>(sum 130-135)</w:t>
            </w:r>
          </w:p>
        </w:tc>
        <w:tc>
          <w:tcPr>
            <w:tcW w:w="2299" w:type="dxa"/>
            <w:tcBorders>
              <w:bottom w:val="single" w:sz="4" w:space="0" w:color="auto"/>
            </w:tcBorders>
          </w:tcPr>
          <w:p w14:paraId="093029C2" w14:textId="77777777" w:rsidR="00832934" w:rsidRPr="00A2415A" w:rsidRDefault="00832934" w:rsidP="00505417">
            <w:pPr>
              <w:keepLines/>
              <w:jc w:val="right"/>
              <w:rPr>
                <w:b/>
              </w:rPr>
            </w:pPr>
          </w:p>
          <w:p w14:paraId="1CBDEA55" w14:textId="77777777" w:rsidR="00505417" w:rsidRPr="00A2415A" w:rsidRDefault="00505417" w:rsidP="00505417">
            <w:pPr>
              <w:keepLines/>
              <w:jc w:val="right"/>
              <w:rPr>
                <w:b/>
              </w:rPr>
            </w:pPr>
          </w:p>
          <w:p w14:paraId="17BEB55F" w14:textId="4A077FC8" w:rsidR="00832934" w:rsidRPr="00A2415A" w:rsidRDefault="00832934" w:rsidP="00505417">
            <w:pPr>
              <w:keepLines/>
              <w:jc w:val="right"/>
              <w:rPr>
                <w:b/>
              </w:rPr>
            </w:pPr>
            <w:r w:rsidRPr="00A2415A">
              <w:rPr>
                <w:b/>
              </w:rPr>
              <w:t>CZK</w:t>
            </w:r>
          </w:p>
        </w:tc>
      </w:tr>
    </w:tbl>
    <w:p w14:paraId="6F066940" w14:textId="77777777" w:rsidR="00F22B73" w:rsidRPr="00A2415A" w:rsidRDefault="00F22B73"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F22B73" w:rsidRPr="00A2415A" w14:paraId="46F5F8DE" w14:textId="77777777" w:rsidTr="00593550">
        <w:tc>
          <w:tcPr>
            <w:tcW w:w="933" w:type="dxa"/>
          </w:tcPr>
          <w:p w14:paraId="53CC9CC3" w14:textId="53866923" w:rsidR="00F22B73" w:rsidRPr="00A2415A" w:rsidRDefault="00F22B73" w:rsidP="00593550">
            <w:pPr>
              <w:keepNext/>
              <w:keepLines/>
              <w:widowControl w:val="0"/>
              <w:rPr>
                <w:b/>
              </w:rPr>
            </w:pPr>
            <w:r w:rsidRPr="00A2415A">
              <w:br w:type="page"/>
            </w:r>
          </w:p>
        </w:tc>
        <w:tc>
          <w:tcPr>
            <w:tcW w:w="5695" w:type="dxa"/>
            <w:tcBorders>
              <w:bottom w:val="single" w:sz="6" w:space="0" w:color="auto"/>
            </w:tcBorders>
          </w:tcPr>
          <w:p w14:paraId="6BA6B96E" w14:textId="77777777" w:rsidR="00F22B73" w:rsidRPr="00A2415A" w:rsidRDefault="00F22B73" w:rsidP="00593550">
            <w:pPr>
              <w:keepNext/>
              <w:keepLines/>
              <w:widowControl w:val="0"/>
              <w:rPr>
                <w:b/>
                <w:sz w:val="20"/>
                <w:szCs w:val="20"/>
              </w:rPr>
            </w:pPr>
          </w:p>
          <w:p w14:paraId="7624B3EF" w14:textId="77777777" w:rsidR="00F22B73" w:rsidRPr="00A2415A" w:rsidRDefault="00F22B73" w:rsidP="00593550">
            <w:pPr>
              <w:keepNext/>
              <w:keepLines/>
              <w:widowControl w:val="0"/>
              <w:rPr>
                <w:b/>
              </w:rPr>
            </w:pPr>
            <w:r w:rsidRPr="00A2415A">
              <w:rPr>
                <w:b/>
                <w:sz w:val="20"/>
                <w:szCs w:val="20"/>
              </w:rPr>
              <w:t>Miscellaneous Equipment</w:t>
            </w:r>
          </w:p>
        </w:tc>
        <w:tc>
          <w:tcPr>
            <w:tcW w:w="2299" w:type="dxa"/>
          </w:tcPr>
          <w:p w14:paraId="7917C524" w14:textId="77777777" w:rsidR="00F22B73" w:rsidRPr="00A2415A" w:rsidRDefault="00F22B73" w:rsidP="00593550">
            <w:pPr>
              <w:keepNext/>
              <w:keepLines/>
              <w:widowControl w:val="0"/>
              <w:rPr>
                <w:b/>
              </w:rPr>
            </w:pPr>
          </w:p>
          <w:p w14:paraId="1FF2F6E2" w14:textId="77777777" w:rsidR="00F22B73" w:rsidRPr="00A2415A" w:rsidRDefault="00F22B73" w:rsidP="00593550">
            <w:pPr>
              <w:keepNext/>
              <w:keepLines/>
              <w:widowControl w:val="0"/>
              <w:rPr>
                <w:b/>
              </w:rPr>
            </w:pPr>
          </w:p>
        </w:tc>
      </w:tr>
      <w:tr w:rsidR="00832934" w:rsidRPr="00A2415A" w14:paraId="7270C0D9" w14:textId="77777777" w:rsidTr="00593550">
        <w:tc>
          <w:tcPr>
            <w:tcW w:w="933" w:type="dxa"/>
          </w:tcPr>
          <w:p w14:paraId="65594266" w14:textId="6CABDADB" w:rsidR="00832934" w:rsidRPr="00A2415A" w:rsidRDefault="00832934" w:rsidP="00832934">
            <w:pPr>
              <w:keepLines/>
            </w:pPr>
            <w:r w:rsidRPr="00A2415A">
              <w:t>140</w:t>
            </w:r>
          </w:p>
        </w:tc>
        <w:tc>
          <w:tcPr>
            <w:tcW w:w="5695" w:type="dxa"/>
          </w:tcPr>
          <w:p w14:paraId="2C553685" w14:textId="77777777" w:rsidR="00832934" w:rsidRPr="00A2415A" w:rsidRDefault="00832934" w:rsidP="00832934">
            <w:pPr>
              <w:keepLines/>
              <w:tabs>
                <w:tab w:val="left" w:pos="-1134"/>
                <w:tab w:val="left" w:pos="0"/>
                <w:tab w:val="left" w:pos="907"/>
                <w:tab w:val="left" w:pos="1361"/>
                <w:tab w:val="left" w:pos="1815"/>
                <w:tab w:val="left" w:pos="2268"/>
                <w:tab w:val="left" w:pos="2722"/>
                <w:tab w:val="left" w:pos="4762"/>
                <w:tab w:val="left" w:pos="6180"/>
                <w:tab w:val="left" w:pos="7597"/>
              </w:tabs>
              <w:ind w:left="1"/>
            </w:pPr>
            <w:r w:rsidRPr="00A2415A">
              <w:t>All necessary equipment (pump(s), piping, control facilities etc.) for reusing of washing water and similar waste water streams collected in the waste water pit</w:t>
            </w:r>
          </w:p>
        </w:tc>
        <w:tc>
          <w:tcPr>
            <w:tcW w:w="2299" w:type="dxa"/>
            <w:tcBorders>
              <w:bottom w:val="single" w:sz="6" w:space="0" w:color="auto"/>
            </w:tcBorders>
          </w:tcPr>
          <w:p w14:paraId="5C1962A2" w14:textId="77777777" w:rsidR="00832934" w:rsidRPr="00A2415A" w:rsidRDefault="00832934" w:rsidP="00505417">
            <w:pPr>
              <w:keepLines/>
              <w:jc w:val="right"/>
            </w:pPr>
          </w:p>
          <w:p w14:paraId="54E9C448" w14:textId="77777777" w:rsidR="00832934" w:rsidRPr="00A2415A" w:rsidRDefault="00832934" w:rsidP="00505417">
            <w:pPr>
              <w:keepLines/>
              <w:jc w:val="right"/>
            </w:pPr>
          </w:p>
          <w:p w14:paraId="271BD96C" w14:textId="70BC1E58" w:rsidR="00832934" w:rsidRPr="00A2415A" w:rsidDel="001C4ABB" w:rsidRDefault="00832934" w:rsidP="00505417">
            <w:pPr>
              <w:keepLines/>
              <w:jc w:val="right"/>
            </w:pPr>
            <w:r w:rsidRPr="00A2415A">
              <w:t>CZK</w:t>
            </w:r>
          </w:p>
        </w:tc>
      </w:tr>
      <w:tr w:rsidR="00832934" w:rsidRPr="00A2415A" w14:paraId="464D8A8B" w14:textId="77777777" w:rsidTr="00593550">
        <w:tc>
          <w:tcPr>
            <w:tcW w:w="933" w:type="dxa"/>
          </w:tcPr>
          <w:p w14:paraId="20CC208E" w14:textId="77777777" w:rsidR="00832934" w:rsidRPr="00A2415A" w:rsidRDefault="00832934" w:rsidP="00832934">
            <w:pPr>
              <w:keepNext/>
              <w:keepLines/>
              <w:widowControl w:val="0"/>
            </w:pPr>
          </w:p>
          <w:p w14:paraId="144E9F70" w14:textId="5209A6F9" w:rsidR="00832934" w:rsidRPr="00A2415A" w:rsidRDefault="00832934" w:rsidP="00832934">
            <w:pPr>
              <w:keepNext/>
              <w:keepLines/>
              <w:widowControl w:val="0"/>
            </w:pPr>
            <w:r w:rsidRPr="00A2415A">
              <w:t>141</w:t>
            </w:r>
          </w:p>
        </w:tc>
        <w:tc>
          <w:tcPr>
            <w:tcW w:w="5695" w:type="dxa"/>
          </w:tcPr>
          <w:p w14:paraId="27473AE5" w14:textId="77777777" w:rsidR="00832934" w:rsidRPr="00A2415A" w:rsidRDefault="00832934" w:rsidP="00832934">
            <w:pPr>
              <w:keepNext/>
              <w:keepLines/>
              <w:widowControl w:val="0"/>
            </w:pPr>
          </w:p>
          <w:p w14:paraId="72AB274C" w14:textId="77777777" w:rsidR="00832934" w:rsidRPr="00A2415A" w:rsidRDefault="00832934" w:rsidP="00832934">
            <w:pPr>
              <w:pStyle w:val="Normal-Bullet"/>
              <w:tabs>
                <w:tab w:val="clear" w:pos="567"/>
              </w:tabs>
              <w:ind w:left="0" w:firstLine="0"/>
            </w:pPr>
            <w:r w:rsidRPr="00A2415A">
              <w:t>All necessary ventilators, pumps, filters etc., which may not be specified in the above items and, furthermore, all connecting parts such as ducts, pipes, valves, dampers, com</w:t>
            </w:r>
            <w:r w:rsidRPr="00A2415A">
              <w:softHyphen/>
              <w:t>pen</w:t>
            </w:r>
            <w:r w:rsidRPr="00A2415A">
              <w:softHyphen/>
              <w:t>sa</w:t>
            </w:r>
            <w:r w:rsidRPr="00A2415A">
              <w:softHyphen/>
              <w:t xml:space="preserve">tors etc. </w:t>
            </w:r>
          </w:p>
        </w:tc>
        <w:tc>
          <w:tcPr>
            <w:tcW w:w="2299" w:type="dxa"/>
            <w:tcBorders>
              <w:bottom w:val="single" w:sz="6" w:space="0" w:color="auto"/>
            </w:tcBorders>
          </w:tcPr>
          <w:p w14:paraId="2B0F9316" w14:textId="77777777" w:rsidR="00832934" w:rsidRPr="00A2415A" w:rsidRDefault="00832934" w:rsidP="00505417">
            <w:pPr>
              <w:keepNext/>
              <w:keepLines/>
              <w:widowControl w:val="0"/>
              <w:jc w:val="right"/>
            </w:pPr>
          </w:p>
          <w:p w14:paraId="0F8A6BDE" w14:textId="77777777" w:rsidR="00832934" w:rsidRPr="00A2415A" w:rsidRDefault="00832934" w:rsidP="00505417">
            <w:pPr>
              <w:keepNext/>
              <w:keepLines/>
              <w:widowControl w:val="0"/>
              <w:jc w:val="right"/>
            </w:pPr>
          </w:p>
          <w:p w14:paraId="4C58D1F4" w14:textId="77777777" w:rsidR="00832934" w:rsidRPr="00A2415A" w:rsidRDefault="00832934" w:rsidP="00505417">
            <w:pPr>
              <w:keepNext/>
              <w:keepLines/>
              <w:widowControl w:val="0"/>
              <w:jc w:val="right"/>
            </w:pPr>
          </w:p>
          <w:p w14:paraId="067B6139" w14:textId="7BE509E1" w:rsidR="00832934" w:rsidRPr="00A2415A" w:rsidRDefault="00832934" w:rsidP="00505417">
            <w:pPr>
              <w:keepNext/>
              <w:keepLines/>
              <w:widowControl w:val="0"/>
              <w:jc w:val="right"/>
            </w:pPr>
            <w:r w:rsidRPr="00A2415A">
              <w:t>CZK</w:t>
            </w:r>
          </w:p>
        </w:tc>
      </w:tr>
      <w:tr w:rsidR="00832934" w:rsidRPr="00A2415A" w14:paraId="0B75A949" w14:textId="77777777" w:rsidTr="00593550">
        <w:trPr>
          <w:trHeight w:val="225"/>
        </w:trPr>
        <w:tc>
          <w:tcPr>
            <w:tcW w:w="933" w:type="dxa"/>
          </w:tcPr>
          <w:p w14:paraId="5585E10D" w14:textId="77777777" w:rsidR="00832934" w:rsidRPr="00A2415A" w:rsidRDefault="00832934" w:rsidP="00832934">
            <w:pPr>
              <w:keepLines/>
            </w:pPr>
          </w:p>
          <w:p w14:paraId="5E0FC35C" w14:textId="0C179328" w:rsidR="00832934" w:rsidRPr="00A2415A" w:rsidRDefault="00832934" w:rsidP="00832934">
            <w:pPr>
              <w:keepLines/>
            </w:pPr>
            <w:r w:rsidRPr="00A2415A">
              <w:t>142</w:t>
            </w:r>
          </w:p>
        </w:tc>
        <w:tc>
          <w:tcPr>
            <w:tcW w:w="5695" w:type="dxa"/>
          </w:tcPr>
          <w:p w14:paraId="1DC69516" w14:textId="77777777" w:rsidR="00832934" w:rsidRPr="00A2415A" w:rsidRDefault="00832934" w:rsidP="00832934">
            <w:pPr>
              <w:keepLines/>
              <w:tabs>
                <w:tab w:val="left" w:pos="-1134"/>
                <w:tab w:val="left" w:pos="0"/>
                <w:tab w:val="left" w:pos="907"/>
                <w:tab w:val="left" w:pos="1361"/>
                <w:tab w:val="left" w:pos="1815"/>
                <w:tab w:val="left" w:pos="2268"/>
                <w:tab w:val="left" w:pos="2722"/>
                <w:tab w:val="left" w:pos="4762"/>
                <w:tab w:val="left" w:pos="6180"/>
                <w:tab w:val="left" w:pos="7597"/>
              </w:tabs>
              <w:ind w:left="1"/>
            </w:pPr>
          </w:p>
          <w:p w14:paraId="66523FB6" w14:textId="7680D861" w:rsidR="00832934" w:rsidRPr="00A2415A" w:rsidRDefault="00832934" w:rsidP="00832934">
            <w:r w:rsidRPr="00A2415A">
              <w:t>All chemicals, lubricants, hydraulic fluids and refrigerants needed</w:t>
            </w:r>
            <w:r w:rsidR="00D15779" w:rsidRPr="00A2415A">
              <w:t xml:space="preserve"> for</w:t>
            </w:r>
            <w:r w:rsidRPr="00A2415A">
              <w:t xml:space="preserve"> commissioning</w:t>
            </w:r>
            <w:r w:rsidR="00D15779" w:rsidRPr="00A2415A">
              <w:t xml:space="preserve"> of the Line</w:t>
            </w:r>
            <w:r w:rsidRPr="00A2415A">
              <w:t xml:space="preserve">. The silos and tanks for chemicals like </w:t>
            </w:r>
            <w:proofErr w:type="gramStart"/>
            <w:r w:rsidRPr="00A2415A">
              <w:t>Ca(</w:t>
            </w:r>
            <w:proofErr w:type="gramEnd"/>
            <w:r w:rsidRPr="00A2415A">
              <w:t>OH)</w:t>
            </w:r>
            <w:r w:rsidRPr="00A2415A">
              <w:rPr>
                <w:vertAlign w:val="subscript"/>
              </w:rPr>
              <w:t>2</w:t>
            </w:r>
            <w:r w:rsidRPr="00A2415A">
              <w:t xml:space="preserve">, </w:t>
            </w:r>
            <w:proofErr w:type="spellStart"/>
            <w:r w:rsidRPr="00A2415A">
              <w:t>CaO</w:t>
            </w:r>
            <w:proofErr w:type="spellEnd"/>
            <w:r w:rsidRPr="00A2415A">
              <w:t xml:space="preserve">, activated carbon and HOK etc. shall be filled completely at start Trial </w:t>
            </w:r>
            <w:r w:rsidR="00D15779" w:rsidRPr="00A2415A">
              <w:t>o</w:t>
            </w:r>
            <w:r w:rsidRPr="00A2415A">
              <w:t xml:space="preserve">peration </w:t>
            </w:r>
            <w:r w:rsidR="00D15779" w:rsidRPr="00A2415A">
              <w:t>p</w:t>
            </w:r>
            <w:r w:rsidRPr="00A2415A">
              <w:t>eriod.</w:t>
            </w:r>
          </w:p>
        </w:tc>
        <w:tc>
          <w:tcPr>
            <w:tcW w:w="2299" w:type="dxa"/>
            <w:tcBorders>
              <w:bottom w:val="single" w:sz="6" w:space="0" w:color="auto"/>
            </w:tcBorders>
          </w:tcPr>
          <w:p w14:paraId="7C631755" w14:textId="77777777" w:rsidR="00832934" w:rsidRPr="00A2415A" w:rsidRDefault="00832934" w:rsidP="00505417">
            <w:pPr>
              <w:keepLines/>
              <w:jc w:val="right"/>
            </w:pPr>
          </w:p>
          <w:p w14:paraId="00831F81" w14:textId="77777777" w:rsidR="00832934" w:rsidRPr="00A2415A" w:rsidRDefault="00832934" w:rsidP="00505417">
            <w:pPr>
              <w:keepLines/>
              <w:jc w:val="right"/>
            </w:pPr>
          </w:p>
          <w:p w14:paraId="415C42A6" w14:textId="1CB8FCF1" w:rsidR="00832934" w:rsidRPr="00A2415A" w:rsidRDefault="00832934" w:rsidP="00505417">
            <w:pPr>
              <w:keepLines/>
              <w:jc w:val="right"/>
            </w:pPr>
            <w:r w:rsidRPr="00A2415A">
              <w:t>CZK</w:t>
            </w:r>
          </w:p>
        </w:tc>
      </w:tr>
      <w:tr w:rsidR="00832934" w:rsidRPr="00A2415A" w14:paraId="2835453A" w14:textId="77777777" w:rsidTr="00593550">
        <w:trPr>
          <w:trHeight w:val="225"/>
        </w:trPr>
        <w:tc>
          <w:tcPr>
            <w:tcW w:w="933" w:type="dxa"/>
          </w:tcPr>
          <w:p w14:paraId="4A83D0F1" w14:textId="77777777" w:rsidR="00832934" w:rsidRPr="00A2415A" w:rsidRDefault="00832934" w:rsidP="00832934">
            <w:pPr>
              <w:keepLines/>
            </w:pPr>
          </w:p>
          <w:p w14:paraId="67AF20FD" w14:textId="3DF38571" w:rsidR="00832934" w:rsidRPr="00A2415A" w:rsidRDefault="00832934" w:rsidP="00832934">
            <w:pPr>
              <w:keepLines/>
            </w:pPr>
            <w:r w:rsidRPr="00A2415A">
              <w:t>143</w:t>
            </w:r>
          </w:p>
        </w:tc>
        <w:tc>
          <w:tcPr>
            <w:tcW w:w="5695" w:type="dxa"/>
          </w:tcPr>
          <w:p w14:paraId="44918431" w14:textId="77777777" w:rsidR="00832934" w:rsidRPr="00A2415A" w:rsidRDefault="00832934" w:rsidP="00832934"/>
          <w:p w14:paraId="1D89366D" w14:textId="77777777" w:rsidR="00832934" w:rsidRPr="00A2415A" w:rsidRDefault="00832934" w:rsidP="00832934">
            <w:r w:rsidRPr="00A2415A">
              <w:t>Ventilation and cooling of motors, components, panels etc.</w:t>
            </w:r>
          </w:p>
        </w:tc>
        <w:tc>
          <w:tcPr>
            <w:tcW w:w="2299" w:type="dxa"/>
            <w:tcBorders>
              <w:bottom w:val="single" w:sz="6" w:space="0" w:color="auto"/>
            </w:tcBorders>
          </w:tcPr>
          <w:p w14:paraId="33F9B948" w14:textId="77777777" w:rsidR="00832934" w:rsidRPr="00A2415A" w:rsidRDefault="00832934" w:rsidP="00505417">
            <w:pPr>
              <w:keepLines/>
              <w:jc w:val="right"/>
            </w:pPr>
          </w:p>
          <w:p w14:paraId="0E45D627" w14:textId="7FCC7B4B" w:rsidR="00832934" w:rsidRPr="00A2415A" w:rsidRDefault="00832934" w:rsidP="00505417">
            <w:pPr>
              <w:keepLines/>
              <w:jc w:val="right"/>
            </w:pPr>
            <w:r w:rsidRPr="00A2415A">
              <w:t>CZK</w:t>
            </w:r>
          </w:p>
        </w:tc>
      </w:tr>
      <w:tr w:rsidR="00832934" w:rsidRPr="00A2415A" w14:paraId="2F927EB2" w14:textId="77777777" w:rsidTr="00593550">
        <w:tc>
          <w:tcPr>
            <w:tcW w:w="933" w:type="dxa"/>
          </w:tcPr>
          <w:p w14:paraId="0973ED3C" w14:textId="77777777" w:rsidR="00832934" w:rsidRPr="00A2415A" w:rsidRDefault="00832934" w:rsidP="00832934">
            <w:pPr>
              <w:keepLines/>
            </w:pPr>
          </w:p>
          <w:p w14:paraId="7FEAC8DF" w14:textId="3F60DB48" w:rsidR="00832934" w:rsidRPr="00A2415A" w:rsidRDefault="00832934" w:rsidP="00832934">
            <w:pPr>
              <w:keepLines/>
            </w:pPr>
            <w:r w:rsidRPr="00A2415A">
              <w:t>144</w:t>
            </w:r>
          </w:p>
        </w:tc>
        <w:tc>
          <w:tcPr>
            <w:tcW w:w="5695" w:type="dxa"/>
          </w:tcPr>
          <w:p w14:paraId="6D2917DB" w14:textId="77777777" w:rsidR="00832934" w:rsidRPr="00A2415A" w:rsidRDefault="00832934" w:rsidP="00832934">
            <w:pPr>
              <w:keepLines/>
            </w:pPr>
          </w:p>
          <w:p w14:paraId="5C852EB5" w14:textId="77777777" w:rsidR="00832934" w:rsidRPr="00A2415A" w:rsidRDefault="00832934" w:rsidP="00832934">
            <w:pPr>
              <w:keepLines/>
            </w:pPr>
            <w:r w:rsidRPr="00A2415A">
              <w:t>All necessary crane facilities, tackles, hoists etc. for maintenance.</w:t>
            </w:r>
          </w:p>
        </w:tc>
        <w:tc>
          <w:tcPr>
            <w:tcW w:w="2299" w:type="dxa"/>
            <w:tcBorders>
              <w:bottom w:val="single" w:sz="6" w:space="0" w:color="auto"/>
            </w:tcBorders>
          </w:tcPr>
          <w:p w14:paraId="7C5DC339" w14:textId="77777777" w:rsidR="00832934" w:rsidRPr="00A2415A" w:rsidRDefault="00832934" w:rsidP="00505417">
            <w:pPr>
              <w:keepLines/>
              <w:jc w:val="right"/>
            </w:pPr>
          </w:p>
          <w:p w14:paraId="34174A02" w14:textId="77777777" w:rsidR="00832934" w:rsidRPr="00A2415A" w:rsidRDefault="00832934" w:rsidP="00505417">
            <w:pPr>
              <w:keepLines/>
              <w:jc w:val="right"/>
            </w:pPr>
          </w:p>
          <w:p w14:paraId="7C7F0291" w14:textId="62A2F2F7" w:rsidR="00832934" w:rsidRPr="00A2415A" w:rsidRDefault="00832934" w:rsidP="00505417">
            <w:pPr>
              <w:keepLines/>
              <w:jc w:val="right"/>
            </w:pPr>
            <w:r w:rsidRPr="00A2415A">
              <w:t>CZK</w:t>
            </w:r>
          </w:p>
        </w:tc>
      </w:tr>
      <w:tr w:rsidR="00832934" w:rsidRPr="00A2415A" w14:paraId="4BB70FF8" w14:textId="77777777" w:rsidTr="00593550">
        <w:tc>
          <w:tcPr>
            <w:tcW w:w="933" w:type="dxa"/>
          </w:tcPr>
          <w:p w14:paraId="1ED2F105" w14:textId="77777777" w:rsidR="00832934" w:rsidRPr="00A2415A" w:rsidRDefault="00832934" w:rsidP="00832934">
            <w:pPr>
              <w:keepLines/>
            </w:pPr>
          </w:p>
          <w:p w14:paraId="57095DF3" w14:textId="1D74FD00" w:rsidR="00832934" w:rsidRPr="00A2415A" w:rsidRDefault="00832934" w:rsidP="00832934">
            <w:pPr>
              <w:keepLines/>
            </w:pPr>
            <w:r w:rsidRPr="00A2415A">
              <w:t>145</w:t>
            </w:r>
          </w:p>
        </w:tc>
        <w:tc>
          <w:tcPr>
            <w:tcW w:w="5695" w:type="dxa"/>
          </w:tcPr>
          <w:p w14:paraId="1D662A57" w14:textId="77777777" w:rsidR="00832934" w:rsidRPr="00A2415A" w:rsidRDefault="00832934" w:rsidP="00832934">
            <w:pPr>
              <w:keepLines/>
            </w:pPr>
          </w:p>
          <w:p w14:paraId="73731721" w14:textId="5C0B25E9" w:rsidR="00832934" w:rsidRPr="00A2415A" w:rsidRDefault="00832934" w:rsidP="00832934">
            <w:pPr>
              <w:pStyle w:val="Seznamsodrkami"/>
              <w:numPr>
                <w:ilvl w:val="0"/>
                <w:numId w:val="0"/>
              </w:numPr>
            </w:pPr>
            <w:r w:rsidRPr="00A2415A">
              <w:t xml:space="preserve">All necessary special tools for operation and maintenance shall be included in the </w:t>
            </w:r>
            <w:r w:rsidR="00D15779" w:rsidRPr="00A2415A">
              <w:t>Contract Object</w:t>
            </w:r>
          </w:p>
        </w:tc>
        <w:tc>
          <w:tcPr>
            <w:tcW w:w="2299" w:type="dxa"/>
            <w:tcBorders>
              <w:top w:val="single" w:sz="6" w:space="0" w:color="auto"/>
              <w:bottom w:val="single" w:sz="6" w:space="0" w:color="auto"/>
            </w:tcBorders>
          </w:tcPr>
          <w:p w14:paraId="214B50CA" w14:textId="77777777" w:rsidR="00832934" w:rsidRPr="00A2415A" w:rsidRDefault="00832934" w:rsidP="00505417">
            <w:pPr>
              <w:keepLines/>
              <w:jc w:val="right"/>
            </w:pPr>
          </w:p>
          <w:p w14:paraId="61671C57" w14:textId="204FDE5A" w:rsidR="00832934" w:rsidRPr="00A2415A" w:rsidRDefault="00832934" w:rsidP="00505417">
            <w:pPr>
              <w:keepLines/>
              <w:jc w:val="right"/>
            </w:pPr>
            <w:r w:rsidRPr="00A2415A">
              <w:t>CZK</w:t>
            </w:r>
          </w:p>
        </w:tc>
      </w:tr>
      <w:tr w:rsidR="00832934" w:rsidRPr="00A2415A" w14:paraId="72B32DFF" w14:textId="77777777" w:rsidTr="00593550">
        <w:tc>
          <w:tcPr>
            <w:tcW w:w="933" w:type="dxa"/>
          </w:tcPr>
          <w:p w14:paraId="16366BDF" w14:textId="77777777" w:rsidR="00832934" w:rsidRPr="00A2415A" w:rsidRDefault="00832934" w:rsidP="00832934">
            <w:pPr>
              <w:keepLines/>
              <w:rPr>
                <w:b/>
              </w:rPr>
            </w:pPr>
          </w:p>
          <w:p w14:paraId="32F1BC9E" w14:textId="40D50894" w:rsidR="00832934" w:rsidRPr="00A2415A" w:rsidRDefault="00832934" w:rsidP="00832934">
            <w:pPr>
              <w:keepLines/>
              <w:rPr>
                <w:b/>
              </w:rPr>
            </w:pPr>
            <w:r w:rsidRPr="00A2415A">
              <w:rPr>
                <w:b/>
              </w:rPr>
              <w:t>146</w:t>
            </w:r>
          </w:p>
        </w:tc>
        <w:tc>
          <w:tcPr>
            <w:tcW w:w="5695" w:type="dxa"/>
          </w:tcPr>
          <w:p w14:paraId="7EDDCA3E" w14:textId="77777777" w:rsidR="00832934" w:rsidRPr="00A2415A" w:rsidRDefault="00832934" w:rsidP="00832934">
            <w:pPr>
              <w:keepLines/>
              <w:rPr>
                <w:b/>
              </w:rPr>
            </w:pPr>
          </w:p>
          <w:p w14:paraId="1DA4AC5B" w14:textId="64FB3D7A" w:rsidR="00832934" w:rsidRPr="00A2415A" w:rsidRDefault="00832934" w:rsidP="00832934">
            <w:pPr>
              <w:keepLines/>
              <w:rPr>
                <w:b/>
                <w:spacing w:val="-3"/>
              </w:rPr>
            </w:pPr>
            <w:r w:rsidRPr="00A2415A">
              <w:rPr>
                <w:b/>
              </w:rPr>
              <w:t>Subtotal, Miscellaneous Equipment (sum 140-145)</w:t>
            </w:r>
          </w:p>
        </w:tc>
        <w:tc>
          <w:tcPr>
            <w:tcW w:w="2299" w:type="dxa"/>
            <w:tcBorders>
              <w:top w:val="single" w:sz="6" w:space="0" w:color="auto"/>
              <w:bottom w:val="single" w:sz="6" w:space="0" w:color="auto"/>
            </w:tcBorders>
          </w:tcPr>
          <w:p w14:paraId="5174CE0A" w14:textId="77777777" w:rsidR="00832934" w:rsidRPr="00A2415A" w:rsidRDefault="00832934" w:rsidP="00505417">
            <w:pPr>
              <w:keepLines/>
              <w:jc w:val="right"/>
              <w:rPr>
                <w:b/>
              </w:rPr>
            </w:pPr>
          </w:p>
          <w:p w14:paraId="09112B34" w14:textId="3311D666" w:rsidR="00832934" w:rsidRPr="00A2415A" w:rsidRDefault="00832934" w:rsidP="00505417">
            <w:pPr>
              <w:keepLines/>
              <w:jc w:val="right"/>
              <w:rPr>
                <w:b/>
              </w:rPr>
            </w:pPr>
            <w:r w:rsidRPr="00A2415A">
              <w:rPr>
                <w:b/>
              </w:rPr>
              <w:t>CZK</w:t>
            </w:r>
          </w:p>
        </w:tc>
      </w:tr>
    </w:tbl>
    <w:p w14:paraId="5EF8941C" w14:textId="77777777" w:rsidR="00F22B73" w:rsidRPr="00A2415A" w:rsidRDefault="00F22B73"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F22B73" w:rsidRPr="00A2415A" w14:paraId="21EBAA1A" w14:textId="77777777" w:rsidTr="00593550">
        <w:tc>
          <w:tcPr>
            <w:tcW w:w="933" w:type="dxa"/>
          </w:tcPr>
          <w:p w14:paraId="0156D569" w14:textId="77777777" w:rsidR="00F22B73" w:rsidRPr="00A2415A" w:rsidRDefault="00F22B73" w:rsidP="00593550">
            <w:pPr>
              <w:keepLines/>
            </w:pPr>
          </w:p>
          <w:p w14:paraId="7B45CB72" w14:textId="77777777" w:rsidR="00F22B73" w:rsidRPr="00A2415A" w:rsidRDefault="00F22B73" w:rsidP="00593550">
            <w:pPr>
              <w:keepLines/>
            </w:pPr>
          </w:p>
        </w:tc>
        <w:tc>
          <w:tcPr>
            <w:tcW w:w="5695" w:type="dxa"/>
            <w:tcBorders>
              <w:bottom w:val="single" w:sz="4" w:space="0" w:color="auto"/>
            </w:tcBorders>
          </w:tcPr>
          <w:p w14:paraId="3F9ADE5C" w14:textId="77777777" w:rsidR="00F22B73" w:rsidRPr="00A2415A" w:rsidRDefault="00F22B73" w:rsidP="00593550">
            <w:pPr>
              <w:keepLines/>
              <w:rPr>
                <w:b/>
              </w:rPr>
            </w:pPr>
          </w:p>
          <w:p w14:paraId="33513DDF" w14:textId="77777777" w:rsidR="00F22B73" w:rsidRPr="00A2415A" w:rsidRDefault="00F22B73" w:rsidP="00593550">
            <w:pPr>
              <w:keepLines/>
              <w:rPr>
                <w:b/>
              </w:rPr>
            </w:pPr>
            <w:r w:rsidRPr="00A2415A">
              <w:rPr>
                <w:b/>
                <w:sz w:val="20"/>
                <w:szCs w:val="20"/>
              </w:rPr>
              <w:t>Wear Parts</w:t>
            </w:r>
          </w:p>
        </w:tc>
        <w:tc>
          <w:tcPr>
            <w:tcW w:w="2299" w:type="dxa"/>
          </w:tcPr>
          <w:p w14:paraId="4EBF74AB" w14:textId="77777777" w:rsidR="00F22B73" w:rsidRPr="00A2415A" w:rsidRDefault="00F22B73" w:rsidP="00593550">
            <w:pPr>
              <w:keepLines/>
            </w:pPr>
          </w:p>
        </w:tc>
      </w:tr>
      <w:tr w:rsidR="00F22B73" w:rsidRPr="00A2415A" w14:paraId="681CEE4A" w14:textId="77777777" w:rsidTr="007907EB">
        <w:tc>
          <w:tcPr>
            <w:tcW w:w="933" w:type="dxa"/>
          </w:tcPr>
          <w:p w14:paraId="68E96316" w14:textId="6F6258C4" w:rsidR="00F22B73" w:rsidRPr="00A2415A" w:rsidRDefault="00F22B73" w:rsidP="00593550">
            <w:pPr>
              <w:keepLines/>
            </w:pPr>
            <w:r w:rsidRPr="00A2415A">
              <w:t>1</w:t>
            </w:r>
            <w:r w:rsidR="008621C6" w:rsidRPr="00A2415A">
              <w:t>5</w:t>
            </w:r>
            <w:r w:rsidRPr="00A2415A">
              <w:t>0</w:t>
            </w:r>
          </w:p>
        </w:tc>
        <w:tc>
          <w:tcPr>
            <w:tcW w:w="5695" w:type="dxa"/>
            <w:tcBorders>
              <w:top w:val="single" w:sz="4" w:space="0" w:color="auto"/>
            </w:tcBorders>
          </w:tcPr>
          <w:p w14:paraId="5C8B334F" w14:textId="20A825C1" w:rsidR="00F22B73" w:rsidRPr="00A2415A" w:rsidRDefault="00F22B73" w:rsidP="00593550">
            <w:pPr>
              <w:keepLines/>
              <w:rPr>
                <w:b/>
              </w:rPr>
            </w:pPr>
            <w:r w:rsidRPr="00A2415A">
              <w:t>All wear parts necessary for the operation until the end of the ordinary 2 year</w:t>
            </w:r>
            <w:r w:rsidR="00D15779" w:rsidRPr="00A2415A">
              <w:t>s</w:t>
            </w:r>
            <w:r w:rsidRPr="00A2415A">
              <w:t xml:space="preserve"> </w:t>
            </w:r>
            <w:r w:rsidR="00D15779" w:rsidRPr="00A2415A">
              <w:t>Warranty</w:t>
            </w:r>
            <w:r w:rsidRPr="00A2415A">
              <w:t xml:space="preserve"> period according to the specifications in </w:t>
            </w:r>
            <w:r w:rsidR="00066388" w:rsidRPr="00A2415A">
              <w:t>a</w:t>
            </w:r>
            <w:r w:rsidRPr="00A2415A">
              <w:t>ppendix A</w:t>
            </w:r>
            <w:r w:rsidR="00833970" w:rsidRPr="00A2415A">
              <w:t>10</w:t>
            </w:r>
            <w:r w:rsidRPr="00A2415A">
              <w:t>.</w:t>
            </w:r>
          </w:p>
        </w:tc>
        <w:tc>
          <w:tcPr>
            <w:tcW w:w="2299" w:type="dxa"/>
            <w:tcBorders>
              <w:bottom w:val="single" w:sz="4" w:space="0" w:color="auto"/>
            </w:tcBorders>
          </w:tcPr>
          <w:p w14:paraId="633C4240" w14:textId="77777777" w:rsidR="00F22B73" w:rsidRPr="00A2415A" w:rsidRDefault="00F22B73" w:rsidP="00066388">
            <w:pPr>
              <w:keepLines/>
              <w:jc w:val="right"/>
            </w:pPr>
          </w:p>
          <w:p w14:paraId="19C68850" w14:textId="77777777" w:rsidR="00F22B73" w:rsidRPr="00A2415A" w:rsidRDefault="00F22B73" w:rsidP="00066388">
            <w:pPr>
              <w:keepLines/>
              <w:jc w:val="right"/>
            </w:pPr>
          </w:p>
          <w:p w14:paraId="70683096" w14:textId="4E5AC745" w:rsidR="00F22B73" w:rsidRPr="00A2415A" w:rsidRDefault="00026E39" w:rsidP="00066388">
            <w:pPr>
              <w:keepLines/>
              <w:jc w:val="right"/>
            </w:pPr>
            <w:r w:rsidRPr="00A2415A">
              <w:t>CZK</w:t>
            </w:r>
          </w:p>
        </w:tc>
      </w:tr>
      <w:tr w:rsidR="007907EB" w:rsidRPr="00A2415A" w14:paraId="28A73CA2" w14:textId="77777777" w:rsidTr="007907EB">
        <w:tc>
          <w:tcPr>
            <w:tcW w:w="933" w:type="dxa"/>
          </w:tcPr>
          <w:p w14:paraId="5C6832BF" w14:textId="77777777" w:rsidR="007907EB" w:rsidRPr="00A2415A" w:rsidRDefault="007907EB" w:rsidP="00593550">
            <w:pPr>
              <w:keepLines/>
            </w:pPr>
          </w:p>
          <w:p w14:paraId="73CBEEDB" w14:textId="37568B7B" w:rsidR="00066388" w:rsidRPr="00A2415A" w:rsidRDefault="00066388" w:rsidP="00593550">
            <w:pPr>
              <w:keepLines/>
            </w:pPr>
            <w:r w:rsidRPr="00A2415A">
              <w:t>151</w:t>
            </w:r>
          </w:p>
        </w:tc>
        <w:tc>
          <w:tcPr>
            <w:tcW w:w="5695" w:type="dxa"/>
          </w:tcPr>
          <w:p w14:paraId="4BFF80EA" w14:textId="77777777" w:rsidR="007907EB" w:rsidRPr="00A2415A" w:rsidRDefault="007907EB" w:rsidP="00593550">
            <w:pPr>
              <w:keepLines/>
            </w:pPr>
          </w:p>
          <w:p w14:paraId="719748BB" w14:textId="1C6850C4" w:rsidR="007907EB" w:rsidRPr="00A2415A" w:rsidRDefault="007907EB" w:rsidP="00593550">
            <w:pPr>
              <w:keepLines/>
            </w:pPr>
            <w:r w:rsidRPr="00A2415A">
              <w:t>Grate bars unit price valid for the period according to the part II.</w:t>
            </w:r>
            <w:r w:rsidR="00953895">
              <w:t>g</w:t>
            </w:r>
            <w:r w:rsidRPr="00A2415A">
              <w:t xml:space="preserve"> </w:t>
            </w:r>
            <w:r w:rsidRPr="00A2415A">
              <w:rPr>
                <w:i/>
                <w:iCs/>
              </w:rPr>
              <w:t>Guarantees</w:t>
            </w:r>
            <w:r w:rsidR="00066388" w:rsidRPr="00A2415A">
              <w:rPr>
                <w:i/>
                <w:iCs/>
              </w:rPr>
              <w:t>.</w:t>
            </w:r>
          </w:p>
        </w:tc>
        <w:tc>
          <w:tcPr>
            <w:tcW w:w="2299" w:type="dxa"/>
            <w:tcBorders>
              <w:bottom w:val="single" w:sz="4" w:space="0" w:color="auto"/>
            </w:tcBorders>
          </w:tcPr>
          <w:p w14:paraId="2D669756" w14:textId="77777777" w:rsidR="007907EB" w:rsidRPr="00A2415A" w:rsidRDefault="007907EB" w:rsidP="00066388">
            <w:pPr>
              <w:keepLines/>
              <w:jc w:val="right"/>
            </w:pPr>
          </w:p>
          <w:p w14:paraId="6C819BC4" w14:textId="77777777" w:rsidR="00066388" w:rsidRPr="00A2415A" w:rsidRDefault="00066388" w:rsidP="00066388">
            <w:pPr>
              <w:keepLines/>
              <w:jc w:val="right"/>
            </w:pPr>
          </w:p>
          <w:p w14:paraId="53CE33D4" w14:textId="00DAFF52" w:rsidR="007907EB" w:rsidRPr="00A2415A" w:rsidRDefault="007907EB" w:rsidP="00066388">
            <w:pPr>
              <w:keepLines/>
              <w:jc w:val="right"/>
            </w:pPr>
            <w:r w:rsidRPr="00A2415A">
              <w:t>CZK</w:t>
            </w:r>
          </w:p>
        </w:tc>
      </w:tr>
      <w:tr w:rsidR="00F22B73" w:rsidRPr="00A2415A" w14:paraId="509D51AA" w14:textId="77777777" w:rsidTr="00593550">
        <w:tc>
          <w:tcPr>
            <w:tcW w:w="933" w:type="dxa"/>
          </w:tcPr>
          <w:p w14:paraId="38EE7A34" w14:textId="77777777" w:rsidR="00F22B73" w:rsidRPr="00A2415A" w:rsidRDefault="00F22B73" w:rsidP="00593550"/>
          <w:p w14:paraId="2FD2F741" w14:textId="77777777" w:rsidR="00F22B73" w:rsidRPr="00A2415A" w:rsidRDefault="00F22B73" w:rsidP="00593550">
            <w:pPr>
              <w:keepLines/>
            </w:pPr>
          </w:p>
          <w:p w14:paraId="4B6454B3" w14:textId="77777777" w:rsidR="00F22B73" w:rsidRPr="00A2415A" w:rsidRDefault="00F22B73" w:rsidP="00593550">
            <w:pPr>
              <w:keepLines/>
            </w:pPr>
          </w:p>
        </w:tc>
        <w:tc>
          <w:tcPr>
            <w:tcW w:w="5695" w:type="dxa"/>
            <w:tcBorders>
              <w:bottom w:val="single" w:sz="4" w:space="0" w:color="auto"/>
            </w:tcBorders>
          </w:tcPr>
          <w:p w14:paraId="631239EE" w14:textId="77777777" w:rsidR="00F22B73" w:rsidRPr="00A2415A" w:rsidRDefault="00F22B73" w:rsidP="00593550">
            <w:pPr>
              <w:keepLines/>
              <w:rPr>
                <w:b/>
              </w:rPr>
            </w:pPr>
          </w:p>
          <w:p w14:paraId="4D4556AC" w14:textId="77777777" w:rsidR="00F22B73" w:rsidRPr="00A2415A" w:rsidRDefault="00F22B73" w:rsidP="00593550">
            <w:pPr>
              <w:keepLines/>
              <w:rPr>
                <w:b/>
              </w:rPr>
            </w:pPr>
          </w:p>
          <w:p w14:paraId="781ADDF2" w14:textId="77777777" w:rsidR="00F22B73" w:rsidRPr="00A2415A" w:rsidRDefault="00F22B73" w:rsidP="00593550">
            <w:pPr>
              <w:keepLines/>
              <w:rPr>
                <w:b/>
              </w:rPr>
            </w:pPr>
            <w:r w:rsidRPr="00A2415A">
              <w:rPr>
                <w:b/>
                <w:sz w:val="20"/>
                <w:szCs w:val="20"/>
              </w:rPr>
              <w:t>Spare Parts</w:t>
            </w:r>
          </w:p>
        </w:tc>
        <w:tc>
          <w:tcPr>
            <w:tcW w:w="2299" w:type="dxa"/>
            <w:tcBorders>
              <w:top w:val="single" w:sz="4" w:space="0" w:color="auto"/>
            </w:tcBorders>
          </w:tcPr>
          <w:p w14:paraId="39C18879" w14:textId="77777777" w:rsidR="00F22B73" w:rsidRPr="00A2415A" w:rsidRDefault="00F22B73" w:rsidP="00593550">
            <w:pPr>
              <w:keepLines/>
            </w:pPr>
          </w:p>
        </w:tc>
      </w:tr>
      <w:tr w:rsidR="00F22B73" w:rsidRPr="00A2415A" w14:paraId="4457E981" w14:textId="77777777" w:rsidTr="00593550">
        <w:tc>
          <w:tcPr>
            <w:tcW w:w="933" w:type="dxa"/>
          </w:tcPr>
          <w:p w14:paraId="3E52BA14" w14:textId="73CD071E" w:rsidR="00F22B73" w:rsidRPr="00A2415A" w:rsidRDefault="00F22B73" w:rsidP="00593550">
            <w:pPr>
              <w:keepLines/>
            </w:pPr>
            <w:r w:rsidRPr="00A2415A">
              <w:t>1</w:t>
            </w:r>
            <w:r w:rsidR="008621C6" w:rsidRPr="00A2415A">
              <w:t>6</w:t>
            </w:r>
            <w:r w:rsidRPr="00A2415A">
              <w:t>0</w:t>
            </w:r>
          </w:p>
        </w:tc>
        <w:tc>
          <w:tcPr>
            <w:tcW w:w="5695" w:type="dxa"/>
            <w:tcBorders>
              <w:top w:val="single" w:sz="4" w:space="0" w:color="auto"/>
            </w:tcBorders>
          </w:tcPr>
          <w:p w14:paraId="06B96A82" w14:textId="4DCD5316" w:rsidR="00F22B73" w:rsidRPr="00A2415A" w:rsidRDefault="00F22B73" w:rsidP="00593550">
            <w:pPr>
              <w:keepLines/>
            </w:pPr>
            <w:r w:rsidRPr="00A2415A">
              <w:t xml:space="preserve">All spare parts necessary according to the specifications in </w:t>
            </w:r>
            <w:r w:rsidR="00066388" w:rsidRPr="00A2415A">
              <w:t>a</w:t>
            </w:r>
            <w:r w:rsidRPr="00A2415A">
              <w:t>ppendix A</w:t>
            </w:r>
            <w:r w:rsidR="00833970" w:rsidRPr="00A2415A">
              <w:t>10</w:t>
            </w:r>
            <w:r w:rsidRPr="00A2415A">
              <w:t>.</w:t>
            </w:r>
          </w:p>
        </w:tc>
        <w:tc>
          <w:tcPr>
            <w:tcW w:w="2299" w:type="dxa"/>
            <w:tcBorders>
              <w:bottom w:val="single" w:sz="4" w:space="0" w:color="auto"/>
            </w:tcBorders>
          </w:tcPr>
          <w:p w14:paraId="1237BD85" w14:textId="77777777" w:rsidR="00F22B73" w:rsidRPr="00A2415A" w:rsidRDefault="00F22B73" w:rsidP="00593550">
            <w:pPr>
              <w:keepLines/>
            </w:pPr>
          </w:p>
          <w:p w14:paraId="7F6E44F2" w14:textId="0B9B6F19" w:rsidR="00F22B73" w:rsidRPr="00A2415A" w:rsidRDefault="00026E39" w:rsidP="00066388">
            <w:pPr>
              <w:keepLines/>
              <w:jc w:val="right"/>
            </w:pPr>
            <w:r w:rsidRPr="00A2415A">
              <w:t>CZK</w:t>
            </w:r>
          </w:p>
        </w:tc>
      </w:tr>
    </w:tbl>
    <w:p w14:paraId="7BA5E1C9" w14:textId="77777777" w:rsidR="00F22B73" w:rsidRPr="00A2415A" w:rsidRDefault="00F22B73" w:rsidP="00F22B73"/>
    <w:p w14:paraId="25D3D9C0" w14:textId="77777777" w:rsidR="00F22B73" w:rsidRPr="00A2415A" w:rsidRDefault="00F22B73" w:rsidP="00F22B73">
      <w:pPr>
        <w:spacing w:line="240" w:lineRule="auto"/>
      </w:pPr>
      <w:r w:rsidRPr="00A2415A">
        <w:br w:type="page"/>
      </w:r>
    </w:p>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F22B73" w:rsidRPr="00A2415A" w14:paraId="5BEB0AED" w14:textId="77777777" w:rsidTr="00593550">
        <w:tc>
          <w:tcPr>
            <w:tcW w:w="933" w:type="dxa"/>
          </w:tcPr>
          <w:p w14:paraId="273BA3FB" w14:textId="77777777" w:rsidR="00F22B73" w:rsidRPr="00A2415A" w:rsidRDefault="00F22B73" w:rsidP="00593550">
            <w:pPr>
              <w:keepNext/>
              <w:keepLines/>
              <w:widowControl w:val="0"/>
              <w:rPr>
                <w:b/>
              </w:rPr>
            </w:pPr>
          </w:p>
          <w:p w14:paraId="360E8DCE" w14:textId="77777777" w:rsidR="00F22B73" w:rsidRPr="00A2415A" w:rsidRDefault="00F22B73" w:rsidP="00593550">
            <w:pPr>
              <w:keepNext/>
              <w:keepLines/>
              <w:widowControl w:val="0"/>
              <w:rPr>
                <w:b/>
              </w:rPr>
            </w:pPr>
          </w:p>
        </w:tc>
        <w:tc>
          <w:tcPr>
            <w:tcW w:w="5695" w:type="dxa"/>
            <w:tcBorders>
              <w:bottom w:val="single" w:sz="6" w:space="0" w:color="auto"/>
            </w:tcBorders>
          </w:tcPr>
          <w:p w14:paraId="6762E576" w14:textId="77777777" w:rsidR="00F22B73" w:rsidRPr="00A2415A" w:rsidRDefault="00F22B73" w:rsidP="00593550">
            <w:pPr>
              <w:keepNext/>
              <w:keepLines/>
              <w:widowControl w:val="0"/>
              <w:rPr>
                <w:b/>
              </w:rPr>
            </w:pPr>
          </w:p>
          <w:p w14:paraId="5809C099" w14:textId="77777777" w:rsidR="00F22B73" w:rsidRPr="00A2415A" w:rsidRDefault="00F22B73" w:rsidP="00593550">
            <w:pPr>
              <w:keepNext/>
              <w:keepLines/>
              <w:widowControl w:val="0"/>
              <w:rPr>
                <w:b/>
              </w:rPr>
            </w:pPr>
            <w:r w:rsidRPr="00A2415A">
              <w:rPr>
                <w:b/>
                <w:sz w:val="20"/>
                <w:szCs w:val="20"/>
              </w:rPr>
              <w:t>Project Execution, Documentation and Temporary Works</w:t>
            </w:r>
          </w:p>
        </w:tc>
        <w:tc>
          <w:tcPr>
            <w:tcW w:w="2299" w:type="dxa"/>
          </w:tcPr>
          <w:p w14:paraId="092E9A88" w14:textId="77777777" w:rsidR="00F22B73" w:rsidRPr="00A2415A" w:rsidRDefault="00F22B73" w:rsidP="00593550">
            <w:pPr>
              <w:keepNext/>
              <w:keepLines/>
              <w:widowControl w:val="0"/>
              <w:rPr>
                <w:b/>
              </w:rPr>
            </w:pPr>
          </w:p>
        </w:tc>
      </w:tr>
      <w:tr w:rsidR="00832934" w:rsidRPr="00A2415A" w14:paraId="642D692D" w14:textId="77777777" w:rsidTr="00593550">
        <w:tc>
          <w:tcPr>
            <w:tcW w:w="933" w:type="dxa"/>
          </w:tcPr>
          <w:p w14:paraId="630F16CA" w14:textId="2E72BFC0" w:rsidR="00832934" w:rsidRPr="00A2415A" w:rsidRDefault="00832934" w:rsidP="00832934">
            <w:pPr>
              <w:widowControl w:val="0"/>
            </w:pPr>
            <w:r w:rsidRPr="00A2415A">
              <w:t>170</w:t>
            </w:r>
          </w:p>
        </w:tc>
        <w:tc>
          <w:tcPr>
            <w:tcW w:w="5695" w:type="dxa"/>
          </w:tcPr>
          <w:p w14:paraId="54EA246A" w14:textId="5AC6FB8F" w:rsidR="00832934" w:rsidRPr="00A2415A" w:rsidRDefault="00832934" w:rsidP="00832934">
            <w:pPr>
              <w:pStyle w:val="Normal-Bullet"/>
              <w:tabs>
                <w:tab w:val="clear" w:pos="567"/>
              </w:tabs>
              <w:ind w:left="0" w:firstLine="0"/>
              <w:rPr>
                <w:lang w:val="en-US"/>
              </w:rPr>
            </w:pPr>
            <w:r w:rsidRPr="00A2415A">
              <w:rPr>
                <w:szCs w:val="22"/>
                <w:lang w:val="en-US" w:eastAsia="en-US"/>
              </w:rPr>
              <w:t xml:space="preserve">Project management, administration and coordination related to the execution of the </w:t>
            </w:r>
            <w:r w:rsidR="00D15779" w:rsidRPr="00A2415A">
              <w:rPr>
                <w:szCs w:val="22"/>
                <w:lang w:val="en-US" w:eastAsia="en-US"/>
              </w:rPr>
              <w:t>Contract Object</w:t>
            </w:r>
            <w:r w:rsidRPr="00A2415A">
              <w:rPr>
                <w:szCs w:val="22"/>
                <w:lang w:val="en-US" w:eastAsia="en-US"/>
              </w:rPr>
              <w:t xml:space="preserve"> in compliance with the Contract.</w:t>
            </w:r>
          </w:p>
        </w:tc>
        <w:tc>
          <w:tcPr>
            <w:tcW w:w="2299" w:type="dxa"/>
            <w:tcBorders>
              <w:bottom w:val="single" w:sz="6" w:space="0" w:color="auto"/>
            </w:tcBorders>
          </w:tcPr>
          <w:p w14:paraId="3583D8F7" w14:textId="77777777" w:rsidR="00832934" w:rsidRPr="00A2415A" w:rsidRDefault="00832934" w:rsidP="00066388">
            <w:pPr>
              <w:widowControl w:val="0"/>
              <w:jc w:val="right"/>
              <w:rPr>
                <w:lang w:val="en-US"/>
              </w:rPr>
            </w:pPr>
          </w:p>
          <w:p w14:paraId="1E274922" w14:textId="6501BB11" w:rsidR="00832934" w:rsidRPr="00A2415A" w:rsidRDefault="00832934" w:rsidP="00066388">
            <w:pPr>
              <w:widowControl w:val="0"/>
              <w:jc w:val="right"/>
              <w:rPr>
                <w:lang w:val="en-US"/>
              </w:rPr>
            </w:pPr>
            <w:r w:rsidRPr="00A2415A">
              <w:rPr>
                <w:lang w:val="en-US"/>
              </w:rPr>
              <w:t>CZK</w:t>
            </w:r>
          </w:p>
        </w:tc>
      </w:tr>
      <w:tr w:rsidR="00832934" w:rsidRPr="00A2415A" w14:paraId="24485D4D" w14:textId="77777777" w:rsidTr="00593550">
        <w:tc>
          <w:tcPr>
            <w:tcW w:w="933" w:type="dxa"/>
          </w:tcPr>
          <w:p w14:paraId="0333067D" w14:textId="77777777" w:rsidR="00832934" w:rsidRPr="00A2415A" w:rsidRDefault="00832934" w:rsidP="00832934">
            <w:pPr>
              <w:widowControl w:val="0"/>
            </w:pPr>
          </w:p>
          <w:p w14:paraId="5681C6F7" w14:textId="578CA5CD" w:rsidR="00832934" w:rsidRPr="00A2415A" w:rsidRDefault="00832934" w:rsidP="00832934">
            <w:pPr>
              <w:widowControl w:val="0"/>
            </w:pPr>
            <w:r w:rsidRPr="00A2415A">
              <w:t>171</w:t>
            </w:r>
          </w:p>
        </w:tc>
        <w:tc>
          <w:tcPr>
            <w:tcW w:w="5695" w:type="dxa"/>
          </w:tcPr>
          <w:p w14:paraId="4FC84D63" w14:textId="77777777" w:rsidR="00832934" w:rsidRPr="00A2415A" w:rsidRDefault="00832934" w:rsidP="00832934">
            <w:pPr>
              <w:widowControl w:val="0"/>
              <w:rPr>
                <w:lang w:val="en-US"/>
              </w:rPr>
            </w:pPr>
          </w:p>
          <w:p w14:paraId="4BBAE3B2" w14:textId="26C61E29" w:rsidR="00832934" w:rsidRPr="00A2415A" w:rsidRDefault="00832934" w:rsidP="00832934">
            <w:pPr>
              <w:widowControl w:val="0"/>
              <w:rPr>
                <w:lang w:val="en-US"/>
              </w:rPr>
            </w:pPr>
            <w:r w:rsidRPr="00A2415A">
              <w:rPr>
                <w:lang w:val="en-US"/>
              </w:rPr>
              <w:t>All related costs for Resources according to the Contract.</w:t>
            </w:r>
          </w:p>
        </w:tc>
        <w:tc>
          <w:tcPr>
            <w:tcW w:w="2299" w:type="dxa"/>
            <w:tcBorders>
              <w:bottom w:val="single" w:sz="6" w:space="0" w:color="auto"/>
            </w:tcBorders>
          </w:tcPr>
          <w:p w14:paraId="364C6004" w14:textId="77777777" w:rsidR="00832934" w:rsidRPr="00A2415A" w:rsidRDefault="00832934" w:rsidP="00066388">
            <w:pPr>
              <w:widowControl w:val="0"/>
              <w:jc w:val="right"/>
            </w:pPr>
          </w:p>
          <w:p w14:paraId="5BBE0811" w14:textId="357CB3BF" w:rsidR="00832934" w:rsidRPr="00A2415A" w:rsidRDefault="00832934" w:rsidP="00066388">
            <w:pPr>
              <w:widowControl w:val="0"/>
              <w:jc w:val="right"/>
            </w:pPr>
            <w:r w:rsidRPr="00A2415A">
              <w:t>CZK</w:t>
            </w:r>
          </w:p>
        </w:tc>
      </w:tr>
      <w:tr w:rsidR="00832934" w:rsidRPr="00A2415A" w14:paraId="3682A2AD" w14:textId="77777777" w:rsidTr="00593550">
        <w:tc>
          <w:tcPr>
            <w:tcW w:w="933" w:type="dxa"/>
          </w:tcPr>
          <w:p w14:paraId="2227A219" w14:textId="77777777" w:rsidR="00832934" w:rsidRPr="00A2415A" w:rsidRDefault="00832934" w:rsidP="00832934">
            <w:pPr>
              <w:widowControl w:val="0"/>
            </w:pPr>
          </w:p>
          <w:p w14:paraId="63A5F5CA" w14:textId="65826475" w:rsidR="00832934" w:rsidRPr="00A2415A" w:rsidRDefault="00832934" w:rsidP="00832934">
            <w:pPr>
              <w:widowControl w:val="0"/>
            </w:pPr>
            <w:r w:rsidRPr="00A2415A">
              <w:t>172</w:t>
            </w:r>
          </w:p>
        </w:tc>
        <w:tc>
          <w:tcPr>
            <w:tcW w:w="5695" w:type="dxa"/>
          </w:tcPr>
          <w:p w14:paraId="70D341A3" w14:textId="77777777" w:rsidR="00832934" w:rsidRPr="00A2415A" w:rsidRDefault="00832934" w:rsidP="00832934">
            <w:pPr>
              <w:widowControl w:val="0"/>
              <w:rPr>
                <w:lang w:val="en-US"/>
              </w:rPr>
            </w:pPr>
          </w:p>
          <w:p w14:paraId="738A02B2" w14:textId="77777777" w:rsidR="00832934" w:rsidRPr="00A2415A" w:rsidRDefault="00832934" w:rsidP="00832934">
            <w:pPr>
              <w:widowControl w:val="0"/>
            </w:pPr>
            <w:r w:rsidRPr="00A2415A">
              <w:rPr>
                <w:szCs w:val="22"/>
                <w:lang w:val="en-US"/>
              </w:rPr>
              <w:t>All work related to Quality Assurance.</w:t>
            </w:r>
          </w:p>
        </w:tc>
        <w:tc>
          <w:tcPr>
            <w:tcW w:w="2299" w:type="dxa"/>
            <w:tcBorders>
              <w:bottom w:val="single" w:sz="6" w:space="0" w:color="auto"/>
            </w:tcBorders>
          </w:tcPr>
          <w:p w14:paraId="109669DE" w14:textId="77777777" w:rsidR="00832934" w:rsidRPr="00A2415A" w:rsidRDefault="00832934" w:rsidP="00066388">
            <w:pPr>
              <w:widowControl w:val="0"/>
              <w:jc w:val="right"/>
            </w:pPr>
          </w:p>
          <w:p w14:paraId="75681F38" w14:textId="0E7262BB" w:rsidR="00832934" w:rsidRPr="00A2415A" w:rsidRDefault="00832934" w:rsidP="00066388">
            <w:pPr>
              <w:widowControl w:val="0"/>
              <w:jc w:val="right"/>
            </w:pPr>
            <w:r w:rsidRPr="00A2415A">
              <w:t>CZK</w:t>
            </w:r>
          </w:p>
        </w:tc>
      </w:tr>
      <w:tr w:rsidR="00832934" w:rsidRPr="00A2415A" w14:paraId="3D8AB833" w14:textId="77777777" w:rsidTr="00593550">
        <w:tc>
          <w:tcPr>
            <w:tcW w:w="933" w:type="dxa"/>
          </w:tcPr>
          <w:p w14:paraId="0F172F47" w14:textId="77777777" w:rsidR="00832934" w:rsidRPr="00A2415A" w:rsidRDefault="00832934" w:rsidP="00832934">
            <w:pPr>
              <w:widowControl w:val="0"/>
            </w:pPr>
          </w:p>
          <w:p w14:paraId="55B552A5" w14:textId="077D6314" w:rsidR="00832934" w:rsidRPr="00A2415A" w:rsidRDefault="00832934" w:rsidP="00832934">
            <w:pPr>
              <w:widowControl w:val="0"/>
            </w:pPr>
            <w:r w:rsidRPr="00A2415A">
              <w:t>173</w:t>
            </w:r>
          </w:p>
        </w:tc>
        <w:tc>
          <w:tcPr>
            <w:tcW w:w="5695" w:type="dxa"/>
          </w:tcPr>
          <w:p w14:paraId="283057F0" w14:textId="77777777" w:rsidR="00832934" w:rsidRPr="00A2415A" w:rsidRDefault="00832934" w:rsidP="00832934">
            <w:pPr>
              <w:widowControl w:val="0"/>
              <w:rPr>
                <w:lang w:val="en-US"/>
              </w:rPr>
            </w:pPr>
          </w:p>
          <w:p w14:paraId="61AA5D6A" w14:textId="77777777" w:rsidR="00832934" w:rsidRPr="00A2415A" w:rsidRDefault="00832934" w:rsidP="00832934">
            <w:pPr>
              <w:widowControl w:val="0"/>
            </w:pPr>
            <w:r w:rsidRPr="00A2415A">
              <w:rPr>
                <w:szCs w:val="22"/>
                <w:lang w:val="en-US"/>
              </w:rPr>
              <w:t>CE-marking and preparation of Certificate of Conformity.</w:t>
            </w:r>
          </w:p>
        </w:tc>
        <w:tc>
          <w:tcPr>
            <w:tcW w:w="2299" w:type="dxa"/>
            <w:tcBorders>
              <w:bottom w:val="single" w:sz="6" w:space="0" w:color="auto"/>
            </w:tcBorders>
          </w:tcPr>
          <w:p w14:paraId="5FCE936F" w14:textId="77777777" w:rsidR="00832934" w:rsidRPr="00A2415A" w:rsidRDefault="00832934" w:rsidP="00066388">
            <w:pPr>
              <w:widowControl w:val="0"/>
              <w:jc w:val="right"/>
            </w:pPr>
          </w:p>
          <w:p w14:paraId="12FAE0B2" w14:textId="55425475" w:rsidR="00832934" w:rsidRPr="00A2415A" w:rsidRDefault="00832934" w:rsidP="00066388">
            <w:pPr>
              <w:widowControl w:val="0"/>
              <w:jc w:val="right"/>
            </w:pPr>
            <w:r w:rsidRPr="00A2415A">
              <w:t>CZK</w:t>
            </w:r>
          </w:p>
        </w:tc>
      </w:tr>
      <w:tr w:rsidR="00832934" w:rsidRPr="00A2415A" w14:paraId="53BD631A" w14:textId="77777777" w:rsidTr="00593550">
        <w:tc>
          <w:tcPr>
            <w:tcW w:w="933" w:type="dxa"/>
          </w:tcPr>
          <w:p w14:paraId="16D5388C" w14:textId="77777777" w:rsidR="00832934" w:rsidRPr="00A2415A" w:rsidRDefault="00832934" w:rsidP="00832934">
            <w:pPr>
              <w:widowControl w:val="0"/>
            </w:pPr>
          </w:p>
          <w:p w14:paraId="7D5424BA" w14:textId="0CE72390" w:rsidR="00832934" w:rsidRPr="00A2415A" w:rsidRDefault="00832934" w:rsidP="00832934">
            <w:pPr>
              <w:widowControl w:val="0"/>
            </w:pPr>
            <w:r w:rsidRPr="00A2415A">
              <w:t>174</w:t>
            </w:r>
          </w:p>
        </w:tc>
        <w:tc>
          <w:tcPr>
            <w:tcW w:w="5695" w:type="dxa"/>
          </w:tcPr>
          <w:p w14:paraId="2011E6D0" w14:textId="77777777" w:rsidR="00832934" w:rsidRPr="00A2415A" w:rsidRDefault="00832934" w:rsidP="00832934">
            <w:pPr>
              <w:widowControl w:val="0"/>
              <w:rPr>
                <w:lang w:val="en-US"/>
              </w:rPr>
            </w:pPr>
          </w:p>
          <w:p w14:paraId="69D07B1F" w14:textId="77777777" w:rsidR="00832934" w:rsidRPr="00A2415A" w:rsidRDefault="00832934" w:rsidP="00832934">
            <w:pPr>
              <w:widowControl w:val="0"/>
            </w:pPr>
            <w:r w:rsidRPr="00A2415A">
              <w:t>Participation in project meetings, site meetings and other meetings required by the Employer</w:t>
            </w:r>
          </w:p>
        </w:tc>
        <w:tc>
          <w:tcPr>
            <w:tcW w:w="2299" w:type="dxa"/>
            <w:tcBorders>
              <w:bottom w:val="single" w:sz="6" w:space="0" w:color="auto"/>
            </w:tcBorders>
          </w:tcPr>
          <w:p w14:paraId="7E1051FD" w14:textId="77777777" w:rsidR="00832934" w:rsidRPr="00A2415A" w:rsidRDefault="00832934" w:rsidP="00066388">
            <w:pPr>
              <w:widowControl w:val="0"/>
              <w:jc w:val="right"/>
            </w:pPr>
          </w:p>
          <w:p w14:paraId="53264F2B" w14:textId="77777777" w:rsidR="00832934" w:rsidRPr="00A2415A" w:rsidRDefault="00832934" w:rsidP="00066388">
            <w:pPr>
              <w:widowControl w:val="0"/>
              <w:jc w:val="right"/>
            </w:pPr>
          </w:p>
          <w:p w14:paraId="7FB812FD" w14:textId="6CAEF301" w:rsidR="00832934" w:rsidRPr="00A2415A" w:rsidRDefault="00832934" w:rsidP="00066388">
            <w:pPr>
              <w:widowControl w:val="0"/>
              <w:jc w:val="right"/>
            </w:pPr>
            <w:r w:rsidRPr="00A2415A">
              <w:t>CZK</w:t>
            </w:r>
          </w:p>
        </w:tc>
      </w:tr>
      <w:tr w:rsidR="00832934" w:rsidRPr="00A2415A" w14:paraId="53E9513D" w14:textId="77777777" w:rsidTr="00593550">
        <w:tc>
          <w:tcPr>
            <w:tcW w:w="933" w:type="dxa"/>
          </w:tcPr>
          <w:p w14:paraId="6E5555C1" w14:textId="77777777" w:rsidR="00832934" w:rsidRPr="00A2415A" w:rsidRDefault="00832934" w:rsidP="00832934">
            <w:pPr>
              <w:widowControl w:val="0"/>
            </w:pPr>
          </w:p>
          <w:p w14:paraId="5E813B76" w14:textId="5AC7BA5C" w:rsidR="00832934" w:rsidRPr="00A2415A" w:rsidRDefault="00832934" w:rsidP="00832934">
            <w:pPr>
              <w:widowControl w:val="0"/>
            </w:pPr>
            <w:r w:rsidRPr="00A2415A">
              <w:t>175</w:t>
            </w:r>
          </w:p>
        </w:tc>
        <w:tc>
          <w:tcPr>
            <w:tcW w:w="5695" w:type="dxa"/>
          </w:tcPr>
          <w:p w14:paraId="1ED30A24" w14:textId="77777777" w:rsidR="00832934" w:rsidRPr="00A2415A" w:rsidRDefault="00832934" w:rsidP="00832934">
            <w:pPr>
              <w:widowControl w:val="0"/>
            </w:pPr>
          </w:p>
          <w:p w14:paraId="2138CC9D" w14:textId="7FC0069A" w:rsidR="00832934" w:rsidRPr="00A2415A" w:rsidRDefault="00832934" w:rsidP="00832934">
            <w:pPr>
              <w:pStyle w:val="Normal-Bullet"/>
              <w:tabs>
                <w:tab w:val="clear" w:pos="567"/>
              </w:tabs>
              <w:ind w:left="0" w:firstLine="0"/>
              <w:rPr>
                <w:lang w:val="en-US"/>
              </w:rPr>
            </w:pPr>
            <w:r w:rsidRPr="00A2415A">
              <w:rPr>
                <w:szCs w:val="22"/>
                <w:lang w:val="en-US" w:eastAsia="en-US"/>
              </w:rPr>
              <w:t xml:space="preserve">All </w:t>
            </w:r>
            <w:r w:rsidR="00D15779" w:rsidRPr="00A2415A">
              <w:rPr>
                <w:szCs w:val="22"/>
                <w:lang w:val="en-US" w:eastAsia="en-US"/>
              </w:rPr>
              <w:t>T</w:t>
            </w:r>
            <w:r w:rsidRPr="00A2415A">
              <w:rPr>
                <w:szCs w:val="22"/>
                <w:lang w:val="en-US" w:eastAsia="en-US"/>
              </w:rPr>
              <w:t xml:space="preserve">emporary </w:t>
            </w:r>
            <w:r w:rsidR="00D15779" w:rsidRPr="00A2415A">
              <w:rPr>
                <w:szCs w:val="22"/>
                <w:lang w:val="en-US" w:eastAsia="en-US"/>
              </w:rPr>
              <w:t>W</w:t>
            </w:r>
            <w:r w:rsidRPr="00A2415A">
              <w:rPr>
                <w:szCs w:val="22"/>
                <w:lang w:val="en-US" w:eastAsia="en-US"/>
              </w:rPr>
              <w:t xml:space="preserve">orks necessary for completion of the </w:t>
            </w:r>
            <w:r w:rsidR="00D15779" w:rsidRPr="00A2415A">
              <w:rPr>
                <w:szCs w:val="22"/>
                <w:lang w:val="en-US" w:eastAsia="en-US"/>
              </w:rPr>
              <w:t>Contract Object</w:t>
            </w:r>
            <w:r w:rsidRPr="00A2415A">
              <w:rPr>
                <w:szCs w:val="22"/>
                <w:lang w:val="en-US" w:eastAsia="en-US"/>
              </w:rPr>
              <w:t>.</w:t>
            </w:r>
          </w:p>
        </w:tc>
        <w:tc>
          <w:tcPr>
            <w:tcW w:w="2299" w:type="dxa"/>
            <w:tcBorders>
              <w:bottom w:val="single" w:sz="6" w:space="0" w:color="auto"/>
            </w:tcBorders>
          </w:tcPr>
          <w:p w14:paraId="1B0E6C18" w14:textId="77777777" w:rsidR="00832934" w:rsidRPr="00A2415A" w:rsidRDefault="00832934" w:rsidP="00066388">
            <w:pPr>
              <w:widowControl w:val="0"/>
              <w:jc w:val="right"/>
            </w:pPr>
          </w:p>
          <w:p w14:paraId="13558C05" w14:textId="0EAD59CA" w:rsidR="00832934" w:rsidRPr="00A2415A" w:rsidRDefault="00832934" w:rsidP="00066388">
            <w:pPr>
              <w:widowControl w:val="0"/>
              <w:jc w:val="right"/>
            </w:pPr>
            <w:r w:rsidRPr="00A2415A">
              <w:t>CZK</w:t>
            </w:r>
          </w:p>
        </w:tc>
      </w:tr>
      <w:tr w:rsidR="00832934" w:rsidRPr="00A2415A" w14:paraId="71E9CD72" w14:textId="77777777" w:rsidTr="00593550">
        <w:tc>
          <w:tcPr>
            <w:tcW w:w="933" w:type="dxa"/>
          </w:tcPr>
          <w:p w14:paraId="6827A7DF" w14:textId="77777777" w:rsidR="00832934" w:rsidRPr="00A2415A" w:rsidRDefault="00832934" w:rsidP="00832934">
            <w:pPr>
              <w:widowControl w:val="0"/>
            </w:pPr>
          </w:p>
          <w:p w14:paraId="4AA9EEEB" w14:textId="546016AA" w:rsidR="00832934" w:rsidRPr="00A2415A" w:rsidRDefault="00832934" w:rsidP="00832934">
            <w:pPr>
              <w:widowControl w:val="0"/>
            </w:pPr>
            <w:r w:rsidRPr="00A2415A">
              <w:t>176</w:t>
            </w:r>
          </w:p>
        </w:tc>
        <w:tc>
          <w:tcPr>
            <w:tcW w:w="5695" w:type="dxa"/>
          </w:tcPr>
          <w:p w14:paraId="743F8556" w14:textId="77777777" w:rsidR="00832934" w:rsidRPr="00A2415A" w:rsidRDefault="00832934" w:rsidP="00832934">
            <w:pPr>
              <w:widowControl w:val="0"/>
              <w:rPr>
                <w:lang w:val="en-US"/>
              </w:rPr>
            </w:pPr>
          </w:p>
          <w:p w14:paraId="43EB1786" w14:textId="77777777" w:rsidR="00832934" w:rsidRPr="00A2415A" w:rsidRDefault="00832934" w:rsidP="00832934">
            <w:pPr>
              <w:widowControl w:val="0"/>
            </w:pPr>
            <w:r w:rsidRPr="00A2415A">
              <w:rPr>
                <w:szCs w:val="22"/>
                <w:lang w:val="en-US"/>
              </w:rPr>
              <w:t>Coordination related to health, safety and environment (HSE)</w:t>
            </w:r>
          </w:p>
        </w:tc>
        <w:tc>
          <w:tcPr>
            <w:tcW w:w="2299" w:type="dxa"/>
            <w:tcBorders>
              <w:bottom w:val="single" w:sz="6" w:space="0" w:color="auto"/>
            </w:tcBorders>
          </w:tcPr>
          <w:p w14:paraId="2CF23D15" w14:textId="0B4DF846" w:rsidR="00832934" w:rsidRPr="00A2415A" w:rsidRDefault="00832934" w:rsidP="00066388">
            <w:pPr>
              <w:widowControl w:val="0"/>
              <w:jc w:val="right"/>
            </w:pPr>
          </w:p>
          <w:p w14:paraId="493A3D72" w14:textId="77777777" w:rsidR="00832934" w:rsidRPr="00A2415A" w:rsidRDefault="00832934" w:rsidP="00066388">
            <w:pPr>
              <w:widowControl w:val="0"/>
              <w:jc w:val="right"/>
            </w:pPr>
          </w:p>
          <w:p w14:paraId="641E1A74" w14:textId="2B5A4791" w:rsidR="00832934" w:rsidRPr="00A2415A" w:rsidRDefault="00832934" w:rsidP="00066388">
            <w:pPr>
              <w:widowControl w:val="0"/>
              <w:jc w:val="right"/>
            </w:pPr>
            <w:r w:rsidRPr="00A2415A">
              <w:t>CZK</w:t>
            </w:r>
          </w:p>
        </w:tc>
      </w:tr>
      <w:tr w:rsidR="00832934" w:rsidRPr="00A2415A" w14:paraId="19E4296B" w14:textId="77777777" w:rsidTr="00593550">
        <w:tc>
          <w:tcPr>
            <w:tcW w:w="933" w:type="dxa"/>
          </w:tcPr>
          <w:p w14:paraId="415C1467" w14:textId="77777777" w:rsidR="00832934" w:rsidRPr="00A2415A" w:rsidRDefault="00832934" w:rsidP="00832934">
            <w:pPr>
              <w:keepNext/>
              <w:keepLines/>
              <w:widowControl w:val="0"/>
            </w:pPr>
          </w:p>
          <w:p w14:paraId="6C8B302D" w14:textId="048783E5" w:rsidR="00832934" w:rsidRPr="00A2415A" w:rsidRDefault="00832934" w:rsidP="00832934">
            <w:pPr>
              <w:keepNext/>
              <w:keepLines/>
              <w:widowControl w:val="0"/>
            </w:pPr>
            <w:r w:rsidRPr="00A2415A">
              <w:t>177</w:t>
            </w:r>
          </w:p>
        </w:tc>
        <w:tc>
          <w:tcPr>
            <w:tcW w:w="5695" w:type="dxa"/>
          </w:tcPr>
          <w:p w14:paraId="32C40E68" w14:textId="77777777" w:rsidR="00832934" w:rsidRPr="00A2415A" w:rsidRDefault="00832934" w:rsidP="00832934">
            <w:pPr>
              <w:keepNext/>
              <w:keepLines/>
              <w:widowControl w:val="0"/>
            </w:pPr>
          </w:p>
          <w:p w14:paraId="26698087" w14:textId="1673C32B" w:rsidR="00832934" w:rsidRPr="00A2415A" w:rsidRDefault="00832934" w:rsidP="00832934">
            <w:pPr>
              <w:keepNext/>
              <w:keepLines/>
              <w:widowControl w:val="0"/>
            </w:pPr>
            <w:r w:rsidRPr="00A2415A">
              <w:t xml:space="preserve">Site Cost, </w:t>
            </w:r>
            <w:r w:rsidR="00066388" w:rsidRPr="00A2415A">
              <w:t>f</w:t>
            </w:r>
            <w:r w:rsidRPr="00A2415A">
              <w:t xml:space="preserve">encing, </w:t>
            </w:r>
            <w:r w:rsidR="00066388" w:rsidRPr="00A2415A">
              <w:t>o</w:t>
            </w:r>
            <w:r w:rsidRPr="00A2415A">
              <w:t xml:space="preserve">ffices, </w:t>
            </w:r>
            <w:r w:rsidR="00066388" w:rsidRPr="00A2415A">
              <w:t>a</w:t>
            </w:r>
            <w:r w:rsidRPr="00A2415A">
              <w:t xml:space="preserve">ccommodation </w:t>
            </w:r>
            <w:r w:rsidR="00066388" w:rsidRPr="00A2415A">
              <w:t>f</w:t>
            </w:r>
            <w:r w:rsidRPr="00A2415A">
              <w:t xml:space="preserve">acilities, </w:t>
            </w:r>
            <w:r w:rsidR="00066388" w:rsidRPr="00A2415A">
              <w:t>w</w:t>
            </w:r>
            <w:r w:rsidRPr="00A2415A">
              <w:t xml:space="preserve">elfare </w:t>
            </w:r>
            <w:r w:rsidR="00066388" w:rsidRPr="00A2415A">
              <w:t>f</w:t>
            </w:r>
            <w:r w:rsidRPr="00A2415A">
              <w:t>acilities etc.</w:t>
            </w:r>
          </w:p>
        </w:tc>
        <w:tc>
          <w:tcPr>
            <w:tcW w:w="2299" w:type="dxa"/>
            <w:tcBorders>
              <w:bottom w:val="single" w:sz="6" w:space="0" w:color="auto"/>
            </w:tcBorders>
          </w:tcPr>
          <w:p w14:paraId="38747F3A" w14:textId="77777777" w:rsidR="00832934" w:rsidRPr="00A2415A" w:rsidRDefault="00832934" w:rsidP="00066388">
            <w:pPr>
              <w:keepNext/>
              <w:keepLines/>
              <w:widowControl w:val="0"/>
              <w:jc w:val="right"/>
            </w:pPr>
          </w:p>
          <w:p w14:paraId="6841B925" w14:textId="77777777" w:rsidR="00832934" w:rsidRPr="00A2415A" w:rsidRDefault="00832934" w:rsidP="00066388">
            <w:pPr>
              <w:keepNext/>
              <w:keepLines/>
              <w:widowControl w:val="0"/>
              <w:jc w:val="right"/>
            </w:pPr>
          </w:p>
          <w:p w14:paraId="3C68C1EB" w14:textId="41784D75" w:rsidR="00832934" w:rsidRPr="00A2415A" w:rsidRDefault="00832934" w:rsidP="00066388">
            <w:pPr>
              <w:keepNext/>
              <w:keepLines/>
              <w:widowControl w:val="0"/>
              <w:jc w:val="right"/>
            </w:pPr>
            <w:r w:rsidRPr="00A2415A">
              <w:t>CZK</w:t>
            </w:r>
          </w:p>
        </w:tc>
      </w:tr>
      <w:tr w:rsidR="00832934" w:rsidRPr="00A2415A" w14:paraId="4118D132" w14:textId="77777777" w:rsidTr="00593550">
        <w:tc>
          <w:tcPr>
            <w:tcW w:w="933" w:type="dxa"/>
          </w:tcPr>
          <w:p w14:paraId="4D687B5C" w14:textId="77777777" w:rsidR="00832934" w:rsidRPr="00A2415A" w:rsidRDefault="00832934" w:rsidP="00832934">
            <w:pPr>
              <w:keepLines/>
            </w:pPr>
          </w:p>
          <w:p w14:paraId="16CA3A46" w14:textId="3C51648B" w:rsidR="00832934" w:rsidRPr="00A2415A" w:rsidRDefault="00832934" w:rsidP="00832934">
            <w:pPr>
              <w:keepLines/>
            </w:pPr>
            <w:r w:rsidRPr="00A2415A">
              <w:t>178</w:t>
            </w:r>
          </w:p>
        </w:tc>
        <w:tc>
          <w:tcPr>
            <w:tcW w:w="5695" w:type="dxa"/>
          </w:tcPr>
          <w:p w14:paraId="672A45AD" w14:textId="77777777" w:rsidR="00832934" w:rsidRPr="00A2415A" w:rsidRDefault="00832934" w:rsidP="00832934"/>
          <w:p w14:paraId="5BBFEB2B" w14:textId="5F7783F6" w:rsidR="00832934" w:rsidRPr="00A2415A" w:rsidRDefault="00832934" w:rsidP="00832934">
            <w:pPr>
              <w:rPr>
                <w:spacing w:val="-3"/>
              </w:rPr>
            </w:pPr>
            <w:r w:rsidRPr="00A2415A">
              <w:t>Documentation</w:t>
            </w:r>
            <w:r w:rsidR="00D15779" w:rsidRPr="00A2415A">
              <w:t xml:space="preserve"> of the Contract Object</w:t>
            </w:r>
            <w:r w:rsidRPr="00A2415A">
              <w:t xml:space="preserve"> in accordance with the Contract.</w:t>
            </w:r>
          </w:p>
        </w:tc>
        <w:tc>
          <w:tcPr>
            <w:tcW w:w="2299" w:type="dxa"/>
            <w:tcBorders>
              <w:top w:val="single" w:sz="6" w:space="0" w:color="auto"/>
            </w:tcBorders>
          </w:tcPr>
          <w:p w14:paraId="6CADAAFB" w14:textId="77777777" w:rsidR="00832934" w:rsidRPr="00A2415A" w:rsidRDefault="00832934" w:rsidP="00066388">
            <w:pPr>
              <w:keepLines/>
              <w:jc w:val="right"/>
            </w:pPr>
          </w:p>
          <w:p w14:paraId="5D8561A2" w14:textId="77777777" w:rsidR="00832934" w:rsidRPr="00A2415A" w:rsidRDefault="00832934" w:rsidP="00066388">
            <w:pPr>
              <w:keepLines/>
              <w:jc w:val="right"/>
            </w:pPr>
          </w:p>
          <w:p w14:paraId="60FF66D5" w14:textId="3F405BCB" w:rsidR="00832934" w:rsidRPr="00A2415A" w:rsidRDefault="00832934" w:rsidP="00066388">
            <w:pPr>
              <w:keepLines/>
              <w:jc w:val="right"/>
            </w:pPr>
            <w:r w:rsidRPr="00A2415A">
              <w:t>CZK</w:t>
            </w:r>
          </w:p>
        </w:tc>
      </w:tr>
      <w:tr w:rsidR="00832934" w:rsidRPr="00A2415A" w14:paraId="10C23AD1" w14:textId="77777777" w:rsidTr="00593550">
        <w:tc>
          <w:tcPr>
            <w:tcW w:w="933" w:type="dxa"/>
          </w:tcPr>
          <w:p w14:paraId="058387CE" w14:textId="77777777" w:rsidR="00832934" w:rsidRPr="00A2415A" w:rsidRDefault="00832934" w:rsidP="00832934">
            <w:pPr>
              <w:keepLines/>
            </w:pPr>
          </w:p>
          <w:p w14:paraId="539D90CB" w14:textId="21FDA063" w:rsidR="00832934" w:rsidRPr="00A2415A" w:rsidRDefault="00832934" w:rsidP="00832934">
            <w:pPr>
              <w:keepLines/>
            </w:pPr>
            <w:r w:rsidRPr="00A2415A">
              <w:t>179</w:t>
            </w:r>
          </w:p>
        </w:tc>
        <w:tc>
          <w:tcPr>
            <w:tcW w:w="5695" w:type="dxa"/>
          </w:tcPr>
          <w:p w14:paraId="5EC8A65E" w14:textId="77777777" w:rsidR="00832934" w:rsidRPr="00A2415A" w:rsidRDefault="00832934" w:rsidP="00832934"/>
          <w:p w14:paraId="52A35032" w14:textId="77777777" w:rsidR="00832934" w:rsidRPr="00A2415A" w:rsidRDefault="00832934" w:rsidP="00832934">
            <w:r w:rsidRPr="00A2415A">
              <w:t>Operation and Maintenance manual.</w:t>
            </w:r>
          </w:p>
        </w:tc>
        <w:tc>
          <w:tcPr>
            <w:tcW w:w="2299" w:type="dxa"/>
            <w:tcBorders>
              <w:top w:val="single" w:sz="6" w:space="0" w:color="auto"/>
              <w:bottom w:val="single" w:sz="6" w:space="0" w:color="auto"/>
            </w:tcBorders>
          </w:tcPr>
          <w:p w14:paraId="5E486527" w14:textId="77777777" w:rsidR="00832934" w:rsidRPr="00A2415A" w:rsidRDefault="00832934" w:rsidP="00066388">
            <w:pPr>
              <w:keepLines/>
              <w:jc w:val="right"/>
            </w:pPr>
          </w:p>
          <w:p w14:paraId="1A5D84F4" w14:textId="230E4FDE" w:rsidR="00832934" w:rsidRPr="00A2415A" w:rsidRDefault="00832934" w:rsidP="00066388">
            <w:pPr>
              <w:keepLines/>
              <w:jc w:val="right"/>
            </w:pPr>
            <w:r w:rsidRPr="00A2415A">
              <w:t>CZK</w:t>
            </w:r>
          </w:p>
        </w:tc>
      </w:tr>
      <w:tr w:rsidR="00832934" w:rsidRPr="00A2415A" w14:paraId="14645B2D" w14:textId="77777777" w:rsidTr="00593550">
        <w:tc>
          <w:tcPr>
            <w:tcW w:w="933" w:type="dxa"/>
          </w:tcPr>
          <w:p w14:paraId="5B101634" w14:textId="77777777" w:rsidR="00832934" w:rsidRPr="00A2415A" w:rsidRDefault="00832934" w:rsidP="00832934">
            <w:pPr>
              <w:keepLines/>
            </w:pPr>
          </w:p>
          <w:p w14:paraId="5809A67E" w14:textId="1330A67B" w:rsidR="00832934" w:rsidRPr="00A2415A" w:rsidRDefault="00832934" w:rsidP="00832934">
            <w:pPr>
              <w:keepLines/>
            </w:pPr>
            <w:r w:rsidRPr="00A2415A">
              <w:t>180</w:t>
            </w:r>
          </w:p>
        </w:tc>
        <w:tc>
          <w:tcPr>
            <w:tcW w:w="5695" w:type="dxa"/>
          </w:tcPr>
          <w:p w14:paraId="05450B7D" w14:textId="77777777" w:rsidR="00832934" w:rsidRPr="00A2415A" w:rsidRDefault="00832934" w:rsidP="00832934"/>
          <w:p w14:paraId="44D67A79" w14:textId="77777777" w:rsidR="00832934" w:rsidRPr="00A2415A" w:rsidRDefault="00832934" w:rsidP="00832934">
            <w:pPr>
              <w:rPr>
                <w:spacing w:val="-3"/>
              </w:rPr>
            </w:pPr>
            <w:r w:rsidRPr="00A2415A">
              <w:t>Training in accordance with Appendix A8.</w:t>
            </w:r>
          </w:p>
        </w:tc>
        <w:tc>
          <w:tcPr>
            <w:tcW w:w="2299" w:type="dxa"/>
            <w:tcBorders>
              <w:top w:val="single" w:sz="6" w:space="0" w:color="auto"/>
              <w:bottom w:val="single" w:sz="4" w:space="0" w:color="auto"/>
            </w:tcBorders>
          </w:tcPr>
          <w:p w14:paraId="73255968" w14:textId="77777777" w:rsidR="00832934" w:rsidRPr="00A2415A" w:rsidRDefault="00832934" w:rsidP="00066388">
            <w:pPr>
              <w:keepLines/>
              <w:jc w:val="right"/>
            </w:pPr>
          </w:p>
          <w:p w14:paraId="7AE3E8BC" w14:textId="771AB84F" w:rsidR="00832934" w:rsidRPr="00A2415A" w:rsidRDefault="00832934" w:rsidP="00066388">
            <w:pPr>
              <w:keepLines/>
              <w:jc w:val="right"/>
            </w:pPr>
            <w:r w:rsidRPr="00A2415A">
              <w:t>CZK</w:t>
            </w:r>
          </w:p>
        </w:tc>
      </w:tr>
      <w:tr w:rsidR="00832934" w:rsidRPr="00A2415A" w14:paraId="2683AC0E" w14:textId="77777777" w:rsidTr="00593550">
        <w:tc>
          <w:tcPr>
            <w:tcW w:w="933" w:type="dxa"/>
          </w:tcPr>
          <w:p w14:paraId="696E0F3B" w14:textId="77777777" w:rsidR="00832934" w:rsidRPr="00A2415A" w:rsidRDefault="00832934" w:rsidP="00832934">
            <w:pPr>
              <w:keepLines/>
            </w:pPr>
          </w:p>
          <w:p w14:paraId="55419633" w14:textId="3E4B2B64" w:rsidR="00832934" w:rsidRPr="00A2415A" w:rsidRDefault="00832934" w:rsidP="00832934">
            <w:pPr>
              <w:keepLines/>
            </w:pPr>
            <w:r w:rsidRPr="00A2415A">
              <w:t>181</w:t>
            </w:r>
          </w:p>
        </w:tc>
        <w:tc>
          <w:tcPr>
            <w:tcW w:w="5695" w:type="dxa"/>
          </w:tcPr>
          <w:p w14:paraId="502C0775" w14:textId="77777777" w:rsidR="00832934" w:rsidRPr="00A2415A" w:rsidRDefault="00832934" w:rsidP="00832934"/>
          <w:p w14:paraId="4426E0AE" w14:textId="18A8C2F4" w:rsidR="00832934" w:rsidRPr="00A2415A" w:rsidRDefault="00832934" w:rsidP="00832934">
            <w:r w:rsidRPr="00A2415A">
              <w:t xml:space="preserve">All transport and erection for execution of the </w:t>
            </w:r>
            <w:r w:rsidR="00D15779" w:rsidRPr="00A2415A">
              <w:t>Contract Object</w:t>
            </w:r>
            <w:r w:rsidRPr="00A2415A">
              <w:t>.</w:t>
            </w:r>
          </w:p>
        </w:tc>
        <w:tc>
          <w:tcPr>
            <w:tcW w:w="2299" w:type="dxa"/>
            <w:tcBorders>
              <w:top w:val="single" w:sz="4" w:space="0" w:color="auto"/>
              <w:bottom w:val="single" w:sz="4" w:space="0" w:color="auto"/>
            </w:tcBorders>
          </w:tcPr>
          <w:p w14:paraId="22865080" w14:textId="77777777" w:rsidR="00832934" w:rsidRPr="00A2415A" w:rsidRDefault="00832934" w:rsidP="00066388">
            <w:pPr>
              <w:keepLines/>
              <w:jc w:val="right"/>
            </w:pPr>
          </w:p>
          <w:p w14:paraId="15CAF773" w14:textId="571DA589" w:rsidR="00832934" w:rsidRPr="00A2415A" w:rsidRDefault="00832934" w:rsidP="00066388">
            <w:pPr>
              <w:keepLines/>
              <w:jc w:val="right"/>
            </w:pPr>
            <w:r w:rsidRPr="00A2415A">
              <w:t>CZK</w:t>
            </w:r>
          </w:p>
        </w:tc>
      </w:tr>
      <w:tr w:rsidR="00832934" w:rsidRPr="00A2415A" w14:paraId="373F69E5" w14:textId="77777777" w:rsidTr="00593550">
        <w:tc>
          <w:tcPr>
            <w:tcW w:w="933" w:type="dxa"/>
          </w:tcPr>
          <w:p w14:paraId="12F70173" w14:textId="77777777" w:rsidR="00832934" w:rsidRPr="00A2415A" w:rsidRDefault="00832934" w:rsidP="00832934">
            <w:pPr>
              <w:keepLines/>
            </w:pPr>
          </w:p>
          <w:p w14:paraId="6A002448" w14:textId="28FF643B" w:rsidR="00832934" w:rsidRPr="00A2415A" w:rsidRDefault="00832934" w:rsidP="00832934">
            <w:pPr>
              <w:keepLines/>
            </w:pPr>
            <w:r w:rsidRPr="00A2415A">
              <w:t>182</w:t>
            </w:r>
          </w:p>
        </w:tc>
        <w:tc>
          <w:tcPr>
            <w:tcW w:w="5695" w:type="dxa"/>
          </w:tcPr>
          <w:p w14:paraId="227CDBBD" w14:textId="77777777" w:rsidR="00832934" w:rsidRPr="00A2415A" w:rsidRDefault="00832934" w:rsidP="00832934"/>
          <w:p w14:paraId="2B06A59F" w14:textId="180BAA3B" w:rsidR="00832934" w:rsidRPr="00A2415A" w:rsidRDefault="00832934" w:rsidP="00832934">
            <w:pPr>
              <w:rPr>
                <w:spacing w:val="-3"/>
              </w:rPr>
            </w:pPr>
            <w:r w:rsidRPr="00A2415A">
              <w:t xml:space="preserve">Testing and commissioning of the </w:t>
            </w:r>
            <w:r w:rsidR="00D15779" w:rsidRPr="00A2415A">
              <w:t>Line</w:t>
            </w:r>
            <w:r w:rsidRPr="00A2415A">
              <w:t>.</w:t>
            </w:r>
          </w:p>
        </w:tc>
        <w:tc>
          <w:tcPr>
            <w:tcW w:w="2299" w:type="dxa"/>
            <w:tcBorders>
              <w:top w:val="single" w:sz="4" w:space="0" w:color="auto"/>
              <w:bottom w:val="single" w:sz="4" w:space="0" w:color="auto"/>
            </w:tcBorders>
          </w:tcPr>
          <w:p w14:paraId="390C94F0" w14:textId="77777777" w:rsidR="00832934" w:rsidRPr="00A2415A" w:rsidRDefault="00832934" w:rsidP="00066388">
            <w:pPr>
              <w:keepLines/>
              <w:jc w:val="right"/>
            </w:pPr>
          </w:p>
          <w:p w14:paraId="32BA7C4D" w14:textId="276455E8" w:rsidR="00832934" w:rsidRPr="00A2415A" w:rsidRDefault="00832934" w:rsidP="00066388">
            <w:pPr>
              <w:keepLines/>
              <w:jc w:val="right"/>
            </w:pPr>
            <w:r w:rsidRPr="00A2415A">
              <w:t>CZK</w:t>
            </w:r>
          </w:p>
        </w:tc>
      </w:tr>
      <w:tr w:rsidR="00832934" w:rsidRPr="00A2415A" w14:paraId="6BE475D0" w14:textId="77777777" w:rsidTr="00593550">
        <w:tc>
          <w:tcPr>
            <w:tcW w:w="933" w:type="dxa"/>
          </w:tcPr>
          <w:p w14:paraId="0316C5ED" w14:textId="77777777" w:rsidR="00832934" w:rsidRPr="00A2415A" w:rsidRDefault="00832934" w:rsidP="00832934">
            <w:pPr>
              <w:keepLines/>
            </w:pPr>
          </w:p>
          <w:p w14:paraId="00A539D4" w14:textId="1BB3C1C2" w:rsidR="00832934" w:rsidRPr="00A2415A" w:rsidRDefault="00832934" w:rsidP="00832934">
            <w:pPr>
              <w:keepLines/>
            </w:pPr>
            <w:r w:rsidRPr="00A2415A">
              <w:t>183</w:t>
            </w:r>
          </w:p>
        </w:tc>
        <w:tc>
          <w:tcPr>
            <w:tcW w:w="5695" w:type="dxa"/>
          </w:tcPr>
          <w:p w14:paraId="5DA82AA5" w14:textId="77777777" w:rsidR="00832934" w:rsidRPr="00A2415A" w:rsidRDefault="00832934" w:rsidP="00832934"/>
          <w:p w14:paraId="1778D15D" w14:textId="7DB4330B" w:rsidR="00832934" w:rsidRPr="00A2415A" w:rsidRDefault="00832934" w:rsidP="00832934">
            <w:r w:rsidRPr="00A2415A">
              <w:t>Assistance during Performance tests.</w:t>
            </w:r>
          </w:p>
        </w:tc>
        <w:tc>
          <w:tcPr>
            <w:tcW w:w="2299" w:type="dxa"/>
            <w:tcBorders>
              <w:top w:val="single" w:sz="4" w:space="0" w:color="auto"/>
              <w:bottom w:val="single" w:sz="4" w:space="0" w:color="auto"/>
            </w:tcBorders>
          </w:tcPr>
          <w:p w14:paraId="11049E6D" w14:textId="77777777" w:rsidR="00832934" w:rsidRPr="00A2415A" w:rsidRDefault="00832934" w:rsidP="00066388">
            <w:pPr>
              <w:keepLines/>
              <w:jc w:val="right"/>
            </w:pPr>
          </w:p>
          <w:p w14:paraId="793E7391" w14:textId="4F4076A7" w:rsidR="00832934" w:rsidRPr="00A2415A" w:rsidRDefault="00832934" w:rsidP="00066388">
            <w:pPr>
              <w:keepLines/>
              <w:jc w:val="right"/>
            </w:pPr>
            <w:r w:rsidRPr="00A2415A">
              <w:t>CZK</w:t>
            </w:r>
          </w:p>
        </w:tc>
      </w:tr>
      <w:tr w:rsidR="00832934" w:rsidRPr="00A2415A" w14:paraId="3AF74689" w14:textId="77777777" w:rsidTr="00593550">
        <w:tc>
          <w:tcPr>
            <w:tcW w:w="933" w:type="dxa"/>
          </w:tcPr>
          <w:p w14:paraId="22B7023F" w14:textId="77777777" w:rsidR="00832934" w:rsidRPr="00A2415A" w:rsidRDefault="00832934" w:rsidP="00832934">
            <w:pPr>
              <w:keepLines/>
            </w:pPr>
          </w:p>
          <w:p w14:paraId="31BDCAF4" w14:textId="61DDF451" w:rsidR="00832934" w:rsidRPr="00A2415A" w:rsidRDefault="00832934" w:rsidP="00832934">
            <w:pPr>
              <w:keepLines/>
            </w:pPr>
            <w:r w:rsidRPr="00A2415A">
              <w:t>184</w:t>
            </w:r>
          </w:p>
        </w:tc>
        <w:tc>
          <w:tcPr>
            <w:tcW w:w="5695" w:type="dxa"/>
          </w:tcPr>
          <w:p w14:paraId="591FD000" w14:textId="77777777" w:rsidR="00832934" w:rsidRPr="00A2415A" w:rsidRDefault="00832934" w:rsidP="00832934">
            <w:pPr>
              <w:keepLines/>
              <w:rPr>
                <w:spacing w:val="-3"/>
              </w:rPr>
            </w:pPr>
          </w:p>
          <w:p w14:paraId="347B7647" w14:textId="77777777" w:rsidR="00832934" w:rsidRPr="00A2415A" w:rsidRDefault="00832934" w:rsidP="00832934">
            <w:pPr>
              <w:keepLines/>
              <w:rPr>
                <w:spacing w:val="-3"/>
              </w:rPr>
            </w:pPr>
            <w:r w:rsidRPr="00A2415A">
              <w:rPr>
                <w:spacing w:val="-3"/>
              </w:rPr>
              <w:t>Cleaning and clearing of the site</w:t>
            </w:r>
          </w:p>
        </w:tc>
        <w:tc>
          <w:tcPr>
            <w:tcW w:w="2299" w:type="dxa"/>
            <w:tcBorders>
              <w:top w:val="single" w:sz="4" w:space="0" w:color="auto"/>
              <w:bottom w:val="single" w:sz="4" w:space="0" w:color="auto"/>
            </w:tcBorders>
          </w:tcPr>
          <w:p w14:paraId="7F75594E" w14:textId="77777777" w:rsidR="00832934" w:rsidRPr="00A2415A" w:rsidRDefault="00832934" w:rsidP="00066388">
            <w:pPr>
              <w:keepLines/>
              <w:jc w:val="right"/>
            </w:pPr>
          </w:p>
          <w:p w14:paraId="53F00B88" w14:textId="7714C88B" w:rsidR="00832934" w:rsidRPr="00A2415A" w:rsidRDefault="00832934" w:rsidP="00066388">
            <w:pPr>
              <w:keepLines/>
              <w:jc w:val="right"/>
            </w:pPr>
            <w:r w:rsidRPr="00A2415A">
              <w:t>CZK</w:t>
            </w:r>
          </w:p>
        </w:tc>
      </w:tr>
      <w:tr w:rsidR="00832934" w:rsidRPr="00A2415A" w14:paraId="47BC2D0A" w14:textId="77777777" w:rsidTr="00593550">
        <w:tc>
          <w:tcPr>
            <w:tcW w:w="933" w:type="dxa"/>
          </w:tcPr>
          <w:p w14:paraId="692CFEDB" w14:textId="77777777" w:rsidR="00832934" w:rsidRPr="00A2415A" w:rsidRDefault="00832934" w:rsidP="00832934">
            <w:pPr>
              <w:keepLines/>
            </w:pPr>
          </w:p>
          <w:p w14:paraId="7D0EA167" w14:textId="7E3A06D3" w:rsidR="00832934" w:rsidRPr="00A2415A" w:rsidRDefault="00832934" w:rsidP="00832934">
            <w:pPr>
              <w:keepLines/>
            </w:pPr>
            <w:r w:rsidRPr="00A2415A">
              <w:t>185</w:t>
            </w:r>
          </w:p>
        </w:tc>
        <w:tc>
          <w:tcPr>
            <w:tcW w:w="5695" w:type="dxa"/>
          </w:tcPr>
          <w:p w14:paraId="3552F816" w14:textId="77777777" w:rsidR="00832934" w:rsidRPr="00A2415A" w:rsidRDefault="00832934" w:rsidP="00832934">
            <w:pPr>
              <w:keepLines/>
              <w:rPr>
                <w:spacing w:val="-3"/>
              </w:rPr>
            </w:pPr>
          </w:p>
          <w:p w14:paraId="4B042DA5" w14:textId="77777777" w:rsidR="00832934" w:rsidRPr="00A2415A" w:rsidRDefault="00832934" w:rsidP="00832934">
            <w:pPr>
              <w:keepLines/>
              <w:rPr>
                <w:spacing w:val="-3"/>
              </w:rPr>
            </w:pPr>
            <w:r w:rsidRPr="00A2415A">
              <w:rPr>
                <w:spacing w:val="-3"/>
              </w:rPr>
              <w:t>Other (as specified below)</w:t>
            </w:r>
          </w:p>
        </w:tc>
        <w:tc>
          <w:tcPr>
            <w:tcW w:w="2299" w:type="dxa"/>
            <w:tcBorders>
              <w:top w:val="single" w:sz="4" w:space="0" w:color="auto"/>
              <w:bottom w:val="single" w:sz="4" w:space="0" w:color="auto"/>
            </w:tcBorders>
          </w:tcPr>
          <w:p w14:paraId="7A5801FB" w14:textId="77777777" w:rsidR="00832934" w:rsidRPr="00A2415A" w:rsidRDefault="00832934" w:rsidP="00066388">
            <w:pPr>
              <w:keepLines/>
              <w:jc w:val="right"/>
            </w:pPr>
          </w:p>
          <w:p w14:paraId="1D5101BB" w14:textId="735E8191" w:rsidR="00832934" w:rsidRPr="00A2415A" w:rsidRDefault="00832934" w:rsidP="00066388">
            <w:pPr>
              <w:keepLines/>
              <w:jc w:val="right"/>
            </w:pPr>
            <w:r w:rsidRPr="00A2415A">
              <w:t>CZK</w:t>
            </w:r>
          </w:p>
        </w:tc>
      </w:tr>
      <w:tr w:rsidR="00832934" w:rsidRPr="00A2415A" w14:paraId="478CD3B0" w14:textId="77777777" w:rsidTr="00593550">
        <w:tc>
          <w:tcPr>
            <w:tcW w:w="933" w:type="dxa"/>
          </w:tcPr>
          <w:p w14:paraId="044FB0B2" w14:textId="77777777" w:rsidR="00832934" w:rsidRPr="00A2415A" w:rsidRDefault="00832934" w:rsidP="00832934">
            <w:pPr>
              <w:keepLines/>
              <w:rPr>
                <w:b/>
              </w:rPr>
            </w:pPr>
          </w:p>
          <w:p w14:paraId="6175954B" w14:textId="003A3C96" w:rsidR="00832934" w:rsidRPr="00A2415A" w:rsidRDefault="00832934" w:rsidP="00832934">
            <w:pPr>
              <w:keepLines/>
              <w:rPr>
                <w:b/>
              </w:rPr>
            </w:pPr>
            <w:r w:rsidRPr="00A2415A">
              <w:rPr>
                <w:b/>
              </w:rPr>
              <w:t>186</w:t>
            </w:r>
          </w:p>
        </w:tc>
        <w:tc>
          <w:tcPr>
            <w:tcW w:w="5695" w:type="dxa"/>
          </w:tcPr>
          <w:p w14:paraId="76ED50E2" w14:textId="77777777" w:rsidR="00832934" w:rsidRPr="00A2415A" w:rsidRDefault="00832934" w:rsidP="00832934">
            <w:pPr>
              <w:keepLines/>
              <w:rPr>
                <w:b/>
                <w:sz w:val="16"/>
                <w:szCs w:val="16"/>
              </w:rPr>
            </w:pPr>
          </w:p>
          <w:p w14:paraId="0944EADC" w14:textId="1E139360" w:rsidR="00832934" w:rsidRPr="00A2415A" w:rsidRDefault="00832934" w:rsidP="00832934">
            <w:pPr>
              <w:keepLines/>
              <w:rPr>
                <w:b/>
                <w:spacing w:val="-3"/>
              </w:rPr>
            </w:pPr>
            <w:r w:rsidRPr="00A2415A">
              <w:rPr>
                <w:b/>
              </w:rPr>
              <w:t>Subtotal, Project Execution, Documentation and Temporary Works (sum 170-185)</w:t>
            </w:r>
          </w:p>
        </w:tc>
        <w:tc>
          <w:tcPr>
            <w:tcW w:w="2299" w:type="dxa"/>
            <w:tcBorders>
              <w:top w:val="single" w:sz="4" w:space="0" w:color="auto"/>
              <w:bottom w:val="single" w:sz="4" w:space="0" w:color="auto"/>
            </w:tcBorders>
          </w:tcPr>
          <w:p w14:paraId="33F2BE08" w14:textId="77777777" w:rsidR="00832934" w:rsidRPr="00A2415A" w:rsidRDefault="00832934" w:rsidP="00066388">
            <w:pPr>
              <w:keepLines/>
              <w:jc w:val="right"/>
              <w:rPr>
                <w:b/>
              </w:rPr>
            </w:pPr>
          </w:p>
          <w:p w14:paraId="1F833B15" w14:textId="77777777" w:rsidR="00E776E1" w:rsidRPr="00A2415A" w:rsidRDefault="00E776E1" w:rsidP="00066388">
            <w:pPr>
              <w:keepLines/>
              <w:jc w:val="right"/>
              <w:rPr>
                <w:b/>
              </w:rPr>
            </w:pPr>
          </w:p>
          <w:p w14:paraId="02711705" w14:textId="4819C40E" w:rsidR="00832934" w:rsidRPr="00A2415A" w:rsidRDefault="00832934" w:rsidP="00066388">
            <w:pPr>
              <w:keepLines/>
              <w:jc w:val="right"/>
              <w:rPr>
                <w:b/>
              </w:rPr>
            </w:pPr>
            <w:r w:rsidRPr="00A2415A">
              <w:rPr>
                <w:b/>
              </w:rPr>
              <w:t>CZK</w:t>
            </w:r>
          </w:p>
        </w:tc>
      </w:tr>
    </w:tbl>
    <w:p w14:paraId="00A1DB9D" w14:textId="77777777" w:rsidR="00F22B73" w:rsidRPr="00A2415A" w:rsidRDefault="00F22B73" w:rsidP="00F22B73"/>
    <w:p w14:paraId="5C72C3E4" w14:textId="77777777" w:rsidR="00F22B73" w:rsidRPr="00A2415A" w:rsidRDefault="00F22B73" w:rsidP="00F22B73">
      <w:pPr>
        <w:spacing w:line="240" w:lineRule="auto"/>
      </w:pPr>
      <w:r w:rsidRPr="00A2415A">
        <w:br w:type="page"/>
      </w:r>
    </w:p>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F22B73" w:rsidRPr="00A2415A" w14:paraId="72DE91E8" w14:textId="77777777" w:rsidTr="00E776E1">
        <w:tc>
          <w:tcPr>
            <w:tcW w:w="933" w:type="dxa"/>
          </w:tcPr>
          <w:p w14:paraId="43D68165" w14:textId="77777777" w:rsidR="00F22B73" w:rsidRPr="00A2415A" w:rsidRDefault="00F22B73" w:rsidP="00593550">
            <w:pPr>
              <w:keepLines/>
            </w:pPr>
          </w:p>
        </w:tc>
        <w:tc>
          <w:tcPr>
            <w:tcW w:w="5695" w:type="dxa"/>
            <w:tcBorders>
              <w:bottom w:val="single" w:sz="4" w:space="0" w:color="auto"/>
            </w:tcBorders>
          </w:tcPr>
          <w:p w14:paraId="172ED02B" w14:textId="77777777" w:rsidR="00F22B73" w:rsidRPr="00A2415A" w:rsidRDefault="00F22B73" w:rsidP="00593550">
            <w:pPr>
              <w:keepLines/>
              <w:rPr>
                <w:b/>
              </w:rPr>
            </w:pPr>
          </w:p>
          <w:p w14:paraId="79F4B83E" w14:textId="56E3AD2E" w:rsidR="00F22B73" w:rsidRPr="00A2415A" w:rsidRDefault="00F22B73" w:rsidP="00593550">
            <w:pPr>
              <w:keepLines/>
              <w:rPr>
                <w:b/>
              </w:rPr>
            </w:pPr>
            <w:r w:rsidRPr="00A2415A">
              <w:rPr>
                <w:b/>
                <w:sz w:val="20"/>
                <w:szCs w:val="20"/>
              </w:rPr>
              <w:t>Civil construction cost</w:t>
            </w:r>
            <w:r w:rsidR="00723C0A" w:rsidRPr="00A2415A">
              <w:rPr>
                <w:b/>
                <w:sz w:val="20"/>
                <w:szCs w:val="20"/>
              </w:rPr>
              <w:t xml:space="preserve"> </w:t>
            </w:r>
            <w:r w:rsidR="00E776E1" w:rsidRPr="00A2415A">
              <w:rPr>
                <w:b/>
                <w:sz w:val="20"/>
                <w:szCs w:val="20"/>
              </w:rPr>
              <w:t>–</w:t>
            </w:r>
            <w:r w:rsidR="00723C0A" w:rsidRPr="00A2415A">
              <w:rPr>
                <w:b/>
                <w:sz w:val="20"/>
                <w:szCs w:val="20"/>
              </w:rPr>
              <w:t xml:space="preserve"> </w:t>
            </w:r>
            <w:r w:rsidR="00E776E1" w:rsidRPr="00A2415A">
              <w:rPr>
                <w:b/>
                <w:sz w:val="20"/>
                <w:szCs w:val="20"/>
              </w:rPr>
              <w:t xml:space="preserve">Existing SO 101 waste </w:t>
            </w:r>
            <w:proofErr w:type="gramStart"/>
            <w:r w:rsidR="00E776E1" w:rsidRPr="00A2415A">
              <w:rPr>
                <w:b/>
                <w:sz w:val="20"/>
                <w:szCs w:val="20"/>
              </w:rPr>
              <w:t>bunker</w:t>
            </w:r>
            <w:proofErr w:type="gramEnd"/>
          </w:p>
        </w:tc>
        <w:tc>
          <w:tcPr>
            <w:tcW w:w="2299" w:type="dxa"/>
          </w:tcPr>
          <w:p w14:paraId="3C4D0C53" w14:textId="77777777" w:rsidR="00F22B73" w:rsidRPr="00A2415A" w:rsidRDefault="00F22B73" w:rsidP="00593550">
            <w:pPr>
              <w:keepLines/>
            </w:pPr>
          </w:p>
        </w:tc>
      </w:tr>
      <w:tr w:rsidR="00E776E1" w:rsidRPr="00A2415A" w14:paraId="24D0ABAA" w14:textId="77777777" w:rsidTr="00E776E1">
        <w:tc>
          <w:tcPr>
            <w:tcW w:w="933" w:type="dxa"/>
          </w:tcPr>
          <w:p w14:paraId="662C9C39" w14:textId="77777777" w:rsidR="00E776E1" w:rsidRPr="00A2415A" w:rsidRDefault="00E776E1" w:rsidP="00E776E1">
            <w:pPr>
              <w:keepLines/>
            </w:pPr>
          </w:p>
          <w:p w14:paraId="43FC8CC1" w14:textId="58721245" w:rsidR="00E776E1" w:rsidRPr="00A2415A" w:rsidRDefault="00E776E1" w:rsidP="00E776E1">
            <w:pPr>
              <w:keepLines/>
            </w:pPr>
            <w:r w:rsidRPr="00A2415A">
              <w:t>190</w:t>
            </w:r>
          </w:p>
        </w:tc>
        <w:tc>
          <w:tcPr>
            <w:tcW w:w="5695" w:type="dxa"/>
            <w:tcBorders>
              <w:top w:val="single" w:sz="4" w:space="0" w:color="auto"/>
            </w:tcBorders>
          </w:tcPr>
          <w:p w14:paraId="4AB0B2F6" w14:textId="77777777" w:rsidR="00E776E1" w:rsidRPr="00A2415A" w:rsidRDefault="00E776E1" w:rsidP="00E776E1">
            <w:pPr>
              <w:keepLines/>
            </w:pPr>
          </w:p>
          <w:p w14:paraId="77CE61F4" w14:textId="76856BD0" w:rsidR="00E776E1" w:rsidRPr="00A2415A" w:rsidRDefault="00E776E1" w:rsidP="00E776E1">
            <w:pPr>
              <w:keepLines/>
            </w:pPr>
            <w:r w:rsidRPr="00A2415A">
              <w:t>Site preparation and demolition works</w:t>
            </w:r>
          </w:p>
        </w:tc>
        <w:tc>
          <w:tcPr>
            <w:tcW w:w="2299" w:type="dxa"/>
            <w:tcBorders>
              <w:bottom w:val="single" w:sz="4" w:space="0" w:color="auto"/>
            </w:tcBorders>
          </w:tcPr>
          <w:p w14:paraId="4390BEA2" w14:textId="77777777" w:rsidR="00E776E1" w:rsidRPr="00A2415A" w:rsidRDefault="00E776E1" w:rsidP="00066388">
            <w:pPr>
              <w:keepLines/>
              <w:jc w:val="right"/>
            </w:pPr>
          </w:p>
          <w:p w14:paraId="22EE2365" w14:textId="35827F63" w:rsidR="00E776E1" w:rsidRPr="00A2415A" w:rsidRDefault="00E776E1" w:rsidP="00066388">
            <w:pPr>
              <w:keepLines/>
              <w:jc w:val="right"/>
            </w:pPr>
            <w:r w:rsidRPr="00A2415A">
              <w:t>CZK</w:t>
            </w:r>
          </w:p>
        </w:tc>
      </w:tr>
      <w:tr w:rsidR="00E776E1" w:rsidRPr="00A2415A" w14:paraId="40E81FCC" w14:textId="77777777" w:rsidTr="00832934">
        <w:tc>
          <w:tcPr>
            <w:tcW w:w="933" w:type="dxa"/>
          </w:tcPr>
          <w:p w14:paraId="2B33B98F" w14:textId="77777777" w:rsidR="00E776E1" w:rsidRPr="00A2415A" w:rsidRDefault="00E776E1" w:rsidP="00E776E1">
            <w:pPr>
              <w:keepLines/>
            </w:pPr>
          </w:p>
          <w:p w14:paraId="1998C2AB" w14:textId="7A626A47" w:rsidR="00E776E1" w:rsidRPr="00A2415A" w:rsidRDefault="00E776E1" w:rsidP="00E776E1">
            <w:pPr>
              <w:keepLines/>
            </w:pPr>
            <w:r w:rsidRPr="00A2415A">
              <w:t>191</w:t>
            </w:r>
          </w:p>
        </w:tc>
        <w:tc>
          <w:tcPr>
            <w:tcW w:w="5695" w:type="dxa"/>
          </w:tcPr>
          <w:p w14:paraId="4420F965" w14:textId="77777777" w:rsidR="00E776E1" w:rsidRPr="00A2415A" w:rsidRDefault="00E776E1" w:rsidP="00E776E1">
            <w:pPr>
              <w:keepLines/>
            </w:pPr>
          </w:p>
          <w:p w14:paraId="1470E5BA" w14:textId="0AD92F95" w:rsidR="00E776E1" w:rsidRPr="00A2415A" w:rsidRDefault="00E776E1" w:rsidP="00E776E1">
            <w:pPr>
              <w:keepLines/>
            </w:pPr>
            <w:r w:rsidRPr="00A2415A">
              <w:t xml:space="preserve">Site </w:t>
            </w:r>
            <w:r w:rsidR="003B1332" w:rsidRPr="00A2415A">
              <w:t>w</w:t>
            </w:r>
            <w:r w:rsidRPr="00A2415A">
              <w:t>orks and excavation</w:t>
            </w:r>
          </w:p>
        </w:tc>
        <w:tc>
          <w:tcPr>
            <w:tcW w:w="2299" w:type="dxa"/>
            <w:tcBorders>
              <w:bottom w:val="single" w:sz="4" w:space="0" w:color="auto"/>
            </w:tcBorders>
          </w:tcPr>
          <w:p w14:paraId="73B25911" w14:textId="77777777" w:rsidR="00E776E1" w:rsidRPr="00A2415A" w:rsidRDefault="00E776E1" w:rsidP="00066388">
            <w:pPr>
              <w:keepLines/>
              <w:jc w:val="right"/>
            </w:pPr>
          </w:p>
          <w:p w14:paraId="4A29CE9C" w14:textId="336D3B8A" w:rsidR="00E776E1" w:rsidRPr="00A2415A" w:rsidRDefault="00E776E1" w:rsidP="00066388">
            <w:pPr>
              <w:keepLines/>
              <w:jc w:val="right"/>
            </w:pPr>
            <w:r w:rsidRPr="00A2415A">
              <w:t>CZK</w:t>
            </w:r>
          </w:p>
        </w:tc>
      </w:tr>
      <w:tr w:rsidR="00E776E1" w:rsidRPr="00A2415A" w14:paraId="02E600E8" w14:textId="77777777" w:rsidTr="00832934">
        <w:tc>
          <w:tcPr>
            <w:tcW w:w="933" w:type="dxa"/>
          </w:tcPr>
          <w:p w14:paraId="2C942300" w14:textId="77777777" w:rsidR="00E776E1" w:rsidRPr="00A2415A" w:rsidRDefault="00E776E1" w:rsidP="00E776E1">
            <w:pPr>
              <w:keepLines/>
            </w:pPr>
          </w:p>
          <w:p w14:paraId="1CE2A607" w14:textId="4A0F7E8E" w:rsidR="00E776E1" w:rsidRPr="00A2415A" w:rsidRDefault="00E776E1" w:rsidP="00E776E1">
            <w:pPr>
              <w:keepLines/>
            </w:pPr>
            <w:r w:rsidRPr="00A2415A">
              <w:t>192</w:t>
            </w:r>
          </w:p>
        </w:tc>
        <w:tc>
          <w:tcPr>
            <w:tcW w:w="5695" w:type="dxa"/>
          </w:tcPr>
          <w:p w14:paraId="7996C926" w14:textId="77777777" w:rsidR="00E776E1" w:rsidRPr="00A2415A" w:rsidRDefault="00E776E1" w:rsidP="00E776E1">
            <w:pPr>
              <w:keepLines/>
            </w:pPr>
          </w:p>
          <w:p w14:paraId="3E082074" w14:textId="5DE8F0DB" w:rsidR="00E776E1" w:rsidRPr="00A2415A" w:rsidRDefault="00E776E1" w:rsidP="00E776E1">
            <w:pPr>
              <w:keepLines/>
            </w:pPr>
            <w:r w:rsidRPr="00A2415A">
              <w:t>External utilities</w:t>
            </w:r>
          </w:p>
        </w:tc>
        <w:tc>
          <w:tcPr>
            <w:tcW w:w="2299" w:type="dxa"/>
            <w:tcBorders>
              <w:bottom w:val="single" w:sz="4" w:space="0" w:color="auto"/>
            </w:tcBorders>
          </w:tcPr>
          <w:p w14:paraId="461B18EF" w14:textId="77777777" w:rsidR="00E776E1" w:rsidRPr="00A2415A" w:rsidRDefault="00E776E1" w:rsidP="00066388">
            <w:pPr>
              <w:keepLines/>
              <w:jc w:val="right"/>
            </w:pPr>
          </w:p>
          <w:p w14:paraId="58D1C7AC" w14:textId="51DBEA0F" w:rsidR="00E776E1" w:rsidRPr="00A2415A" w:rsidRDefault="00E776E1" w:rsidP="00066388">
            <w:pPr>
              <w:keepLines/>
              <w:jc w:val="right"/>
            </w:pPr>
            <w:r w:rsidRPr="00A2415A">
              <w:t>CZK</w:t>
            </w:r>
          </w:p>
        </w:tc>
      </w:tr>
      <w:tr w:rsidR="00E776E1" w:rsidRPr="00A2415A" w14:paraId="0907F2A4" w14:textId="77777777" w:rsidTr="00593550">
        <w:tc>
          <w:tcPr>
            <w:tcW w:w="933" w:type="dxa"/>
          </w:tcPr>
          <w:p w14:paraId="2248135D" w14:textId="77777777" w:rsidR="00E776E1" w:rsidRPr="00A2415A" w:rsidRDefault="00E776E1" w:rsidP="00E776E1">
            <w:pPr>
              <w:keepLines/>
            </w:pPr>
          </w:p>
          <w:p w14:paraId="31D37C23" w14:textId="421B9653" w:rsidR="00E776E1" w:rsidRPr="00A2415A" w:rsidRDefault="00E776E1" w:rsidP="00E776E1">
            <w:pPr>
              <w:keepLines/>
            </w:pPr>
            <w:r w:rsidRPr="00A2415A">
              <w:t>193</w:t>
            </w:r>
          </w:p>
        </w:tc>
        <w:tc>
          <w:tcPr>
            <w:tcW w:w="5695" w:type="dxa"/>
          </w:tcPr>
          <w:p w14:paraId="194E17F8" w14:textId="77777777" w:rsidR="00E776E1" w:rsidRPr="00A2415A" w:rsidRDefault="00E776E1" w:rsidP="00E776E1">
            <w:pPr>
              <w:keepLines/>
            </w:pPr>
          </w:p>
          <w:p w14:paraId="63FA42FC" w14:textId="681DA010" w:rsidR="00E776E1" w:rsidRPr="00A2415A" w:rsidRDefault="00E776E1" w:rsidP="00E776E1">
            <w:pPr>
              <w:keepLines/>
            </w:pPr>
            <w:r w:rsidRPr="00A2415A">
              <w:t xml:space="preserve">Concrete </w:t>
            </w:r>
            <w:r w:rsidR="003B1332" w:rsidRPr="00A2415A">
              <w:t>w</w:t>
            </w:r>
            <w:r w:rsidRPr="00A2415A">
              <w:t>orks</w:t>
            </w:r>
          </w:p>
        </w:tc>
        <w:tc>
          <w:tcPr>
            <w:tcW w:w="2299" w:type="dxa"/>
            <w:tcBorders>
              <w:bottom w:val="single" w:sz="4" w:space="0" w:color="auto"/>
            </w:tcBorders>
          </w:tcPr>
          <w:p w14:paraId="12E898BD" w14:textId="77777777" w:rsidR="00E776E1" w:rsidRPr="00A2415A" w:rsidRDefault="00E776E1" w:rsidP="00066388">
            <w:pPr>
              <w:keepLines/>
              <w:jc w:val="right"/>
            </w:pPr>
          </w:p>
          <w:p w14:paraId="00384050" w14:textId="6A5DC025" w:rsidR="00E776E1" w:rsidRPr="00A2415A" w:rsidRDefault="00E776E1" w:rsidP="00066388">
            <w:pPr>
              <w:keepLines/>
              <w:jc w:val="right"/>
            </w:pPr>
            <w:r w:rsidRPr="00A2415A">
              <w:t>CZK</w:t>
            </w:r>
          </w:p>
        </w:tc>
      </w:tr>
      <w:tr w:rsidR="00E776E1" w:rsidRPr="00A2415A" w14:paraId="2B4FB0A8" w14:textId="77777777" w:rsidTr="00593550">
        <w:tc>
          <w:tcPr>
            <w:tcW w:w="933" w:type="dxa"/>
          </w:tcPr>
          <w:p w14:paraId="63CD2AE0" w14:textId="77777777" w:rsidR="00E776E1" w:rsidRPr="00A2415A" w:rsidRDefault="00E776E1" w:rsidP="00E776E1">
            <w:pPr>
              <w:keepLines/>
            </w:pPr>
          </w:p>
          <w:p w14:paraId="024FEE8B" w14:textId="50F2B78E" w:rsidR="00E776E1" w:rsidRPr="00A2415A" w:rsidRDefault="00E776E1" w:rsidP="00E776E1">
            <w:pPr>
              <w:keepLines/>
            </w:pPr>
            <w:r w:rsidRPr="00A2415A">
              <w:t>194</w:t>
            </w:r>
          </w:p>
        </w:tc>
        <w:tc>
          <w:tcPr>
            <w:tcW w:w="5695" w:type="dxa"/>
          </w:tcPr>
          <w:p w14:paraId="4F7F0F2B" w14:textId="77777777" w:rsidR="00E776E1" w:rsidRPr="00A2415A" w:rsidRDefault="00E776E1" w:rsidP="00E776E1">
            <w:pPr>
              <w:keepLines/>
            </w:pPr>
          </w:p>
          <w:p w14:paraId="5875BD73" w14:textId="13799171" w:rsidR="00E776E1" w:rsidRPr="00A2415A" w:rsidRDefault="00E776E1" w:rsidP="00E776E1">
            <w:pPr>
              <w:keepLines/>
            </w:pPr>
            <w:r w:rsidRPr="00A2415A">
              <w:t xml:space="preserve">Steel </w:t>
            </w:r>
            <w:r w:rsidR="003B1332" w:rsidRPr="00A2415A">
              <w:t>w</w:t>
            </w:r>
            <w:r w:rsidRPr="00A2415A">
              <w:t>orks</w:t>
            </w:r>
          </w:p>
        </w:tc>
        <w:tc>
          <w:tcPr>
            <w:tcW w:w="2299" w:type="dxa"/>
            <w:tcBorders>
              <w:top w:val="single" w:sz="4" w:space="0" w:color="auto"/>
              <w:bottom w:val="single" w:sz="4" w:space="0" w:color="auto"/>
            </w:tcBorders>
          </w:tcPr>
          <w:p w14:paraId="37F1CF40" w14:textId="77777777" w:rsidR="00E776E1" w:rsidRPr="00A2415A" w:rsidRDefault="00E776E1" w:rsidP="00066388">
            <w:pPr>
              <w:keepLines/>
              <w:jc w:val="right"/>
            </w:pPr>
          </w:p>
          <w:p w14:paraId="52A8A85C" w14:textId="29A13AB6" w:rsidR="00E776E1" w:rsidRPr="00A2415A" w:rsidRDefault="00E776E1" w:rsidP="00066388">
            <w:pPr>
              <w:keepLines/>
              <w:jc w:val="right"/>
            </w:pPr>
            <w:r w:rsidRPr="00A2415A">
              <w:t>CZK</w:t>
            </w:r>
          </w:p>
        </w:tc>
      </w:tr>
      <w:tr w:rsidR="00E776E1" w:rsidRPr="00A2415A" w14:paraId="763B895D" w14:textId="77777777" w:rsidTr="00593550">
        <w:tc>
          <w:tcPr>
            <w:tcW w:w="933" w:type="dxa"/>
          </w:tcPr>
          <w:p w14:paraId="4F3E3CF8" w14:textId="77777777" w:rsidR="00E776E1" w:rsidRPr="00A2415A" w:rsidRDefault="00E776E1" w:rsidP="00E776E1">
            <w:pPr>
              <w:keepLines/>
            </w:pPr>
          </w:p>
          <w:p w14:paraId="429D439B" w14:textId="21B5D1A9" w:rsidR="00E776E1" w:rsidRPr="00A2415A" w:rsidRDefault="00E776E1" w:rsidP="00E776E1">
            <w:pPr>
              <w:keepLines/>
            </w:pPr>
            <w:r w:rsidRPr="00A2415A">
              <w:t>195</w:t>
            </w:r>
          </w:p>
        </w:tc>
        <w:tc>
          <w:tcPr>
            <w:tcW w:w="5695" w:type="dxa"/>
          </w:tcPr>
          <w:p w14:paraId="26377A83" w14:textId="77777777" w:rsidR="00E776E1" w:rsidRPr="00A2415A" w:rsidRDefault="00E776E1" w:rsidP="00E776E1">
            <w:pPr>
              <w:keepLines/>
            </w:pPr>
          </w:p>
          <w:p w14:paraId="3963A7F7" w14:textId="400BB045" w:rsidR="00E776E1" w:rsidRPr="00A2415A" w:rsidRDefault="00E776E1" w:rsidP="00E776E1">
            <w:pPr>
              <w:keepLines/>
            </w:pPr>
            <w:r w:rsidRPr="00A2415A">
              <w:t>Facades and cladding including architecture</w:t>
            </w:r>
          </w:p>
        </w:tc>
        <w:tc>
          <w:tcPr>
            <w:tcW w:w="2299" w:type="dxa"/>
            <w:tcBorders>
              <w:top w:val="single" w:sz="4" w:space="0" w:color="auto"/>
              <w:bottom w:val="single" w:sz="4" w:space="0" w:color="auto"/>
            </w:tcBorders>
          </w:tcPr>
          <w:p w14:paraId="3F2F874C" w14:textId="77777777" w:rsidR="00E776E1" w:rsidRPr="00A2415A" w:rsidRDefault="00E776E1" w:rsidP="00066388">
            <w:pPr>
              <w:keepLines/>
              <w:jc w:val="right"/>
            </w:pPr>
          </w:p>
          <w:p w14:paraId="1D663CE9" w14:textId="295627D8" w:rsidR="00E776E1" w:rsidRPr="00A2415A" w:rsidRDefault="00E776E1" w:rsidP="00066388">
            <w:pPr>
              <w:keepLines/>
              <w:jc w:val="right"/>
            </w:pPr>
            <w:r w:rsidRPr="00A2415A">
              <w:t>CZK</w:t>
            </w:r>
          </w:p>
        </w:tc>
      </w:tr>
      <w:tr w:rsidR="00E776E1" w:rsidRPr="00A2415A" w14:paraId="7C970331" w14:textId="77777777" w:rsidTr="00593550">
        <w:tc>
          <w:tcPr>
            <w:tcW w:w="933" w:type="dxa"/>
          </w:tcPr>
          <w:p w14:paraId="3EBCC603" w14:textId="77777777" w:rsidR="00E776E1" w:rsidRPr="00A2415A" w:rsidRDefault="00E776E1" w:rsidP="00E776E1">
            <w:pPr>
              <w:keepLines/>
            </w:pPr>
          </w:p>
          <w:p w14:paraId="70A73EB1" w14:textId="6B0537EE" w:rsidR="00E776E1" w:rsidRPr="00A2415A" w:rsidRDefault="00E776E1" w:rsidP="00E776E1">
            <w:pPr>
              <w:keepLines/>
            </w:pPr>
            <w:r w:rsidRPr="00A2415A">
              <w:t>196</w:t>
            </w:r>
          </w:p>
        </w:tc>
        <w:tc>
          <w:tcPr>
            <w:tcW w:w="5695" w:type="dxa"/>
          </w:tcPr>
          <w:p w14:paraId="5B1D0AA1" w14:textId="77777777" w:rsidR="00E776E1" w:rsidRPr="00A2415A" w:rsidRDefault="00E776E1" w:rsidP="00E776E1">
            <w:pPr>
              <w:keepLines/>
            </w:pPr>
          </w:p>
          <w:p w14:paraId="042DA5EC" w14:textId="77777777" w:rsidR="00E776E1" w:rsidRPr="00A2415A" w:rsidRDefault="00E776E1" w:rsidP="00E776E1">
            <w:pPr>
              <w:keepLines/>
            </w:pPr>
            <w:r w:rsidRPr="00A2415A">
              <w:t>Internal finishes</w:t>
            </w:r>
          </w:p>
        </w:tc>
        <w:tc>
          <w:tcPr>
            <w:tcW w:w="2299" w:type="dxa"/>
            <w:tcBorders>
              <w:top w:val="single" w:sz="4" w:space="0" w:color="auto"/>
              <w:bottom w:val="single" w:sz="4" w:space="0" w:color="auto"/>
            </w:tcBorders>
          </w:tcPr>
          <w:p w14:paraId="664303A2" w14:textId="77777777" w:rsidR="00E776E1" w:rsidRPr="00A2415A" w:rsidRDefault="00E776E1" w:rsidP="00066388">
            <w:pPr>
              <w:keepLines/>
              <w:jc w:val="right"/>
            </w:pPr>
          </w:p>
          <w:p w14:paraId="33EF40D5" w14:textId="69434722" w:rsidR="00E776E1" w:rsidRPr="00A2415A" w:rsidRDefault="00E776E1" w:rsidP="00066388">
            <w:pPr>
              <w:keepLines/>
              <w:jc w:val="right"/>
            </w:pPr>
            <w:r w:rsidRPr="00A2415A">
              <w:t>CZK</w:t>
            </w:r>
          </w:p>
        </w:tc>
      </w:tr>
      <w:tr w:rsidR="00E776E1" w:rsidRPr="00A2415A" w14:paraId="5D1FE56A" w14:textId="77777777" w:rsidTr="00593550">
        <w:tc>
          <w:tcPr>
            <w:tcW w:w="933" w:type="dxa"/>
          </w:tcPr>
          <w:p w14:paraId="1C02FC44" w14:textId="77777777" w:rsidR="00E776E1" w:rsidRPr="00A2415A" w:rsidRDefault="00E776E1" w:rsidP="00E776E1">
            <w:pPr>
              <w:keepLines/>
            </w:pPr>
          </w:p>
          <w:p w14:paraId="029CD2E0" w14:textId="399489E1" w:rsidR="00E776E1" w:rsidRPr="00A2415A" w:rsidRDefault="00E776E1" w:rsidP="00E776E1">
            <w:pPr>
              <w:keepLines/>
            </w:pPr>
            <w:r w:rsidRPr="00A2415A">
              <w:t>197</w:t>
            </w:r>
          </w:p>
        </w:tc>
        <w:tc>
          <w:tcPr>
            <w:tcW w:w="5695" w:type="dxa"/>
          </w:tcPr>
          <w:p w14:paraId="55528017" w14:textId="77777777" w:rsidR="00E776E1" w:rsidRPr="00A2415A" w:rsidRDefault="00E776E1" w:rsidP="00E776E1">
            <w:pPr>
              <w:keepLines/>
            </w:pPr>
          </w:p>
          <w:p w14:paraId="5908CC58" w14:textId="77777777" w:rsidR="00E776E1" w:rsidRPr="00A2415A" w:rsidRDefault="00E776E1" w:rsidP="00E776E1">
            <w:pPr>
              <w:keepLines/>
            </w:pPr>
            <w:r w:rsidRPr="00A2415A">
              <w:t>HVAC/plumbing</w:t>
            </w:r>
          </w:p>
        </w:tc>
        <w:tc>
          <w:tcPr>
            <w:tcW w:w="2299" w:type="dxa"/>
            <w:tcBorders>
              <w:top w:val="single" w:sz="4" w:space="0" w:color="auto"/>
              <w:bottom w:val="single" w:sz="4" w:space="0" w:color="auto"/>
            </w:tcBorders>
          </w:tcPr>
          <w:p w14:paraId="41944295" w14:textId="77777777" w:rsidR="00E776E1" w:rsidRPr="00A2415A" w:rsidRDefault="00E776E1" w:rsidP="00066388">
            <w:pPr>
              <w:keepLines/>
              <w:jc w:val="right"/>
            </w:pPr>
          </w:p>
          <w:p w14:paraId="6FCB1635" w14:textId="550CCFFF" w:rsidR="00E776E1" w:rsidRPr="00A2415A" w:rsidRDefault="00E776E1" w:rsidP="00066388">
            <w:pPr>
              <w:keepLines/>
              <w:jc w:val="right"/>
            </w:pPr>
            <w:r w:rsidRPr="00A2415A">
              <w:t>CZK</w:t>
            </w:r>
          </w:p>
        </w:tc>
      </w:tr>
      <w:tr w:rsidR="00E776E1" w:rsidRPr="00A2415A" w14:paraId="00D42977" w14:textId="77777777" w:rsidTr="00593550">
        <w:tc>
          <w:tcPr>
            <w:tcW w:w="933" w:type="dxa"/>
          </w:tcPr>
          <w:p w14:paraId="7ADC777C" w14:textId="77777777" w:rsidR="00E776E1" w:rsidRPr="00A2415A" w:rsidRDefault="00E776E1" w:rsidP="00E776E1">
            <w:pPr>
              <w:keepLines/>
            </w:pPr>
          </w:p>
          <w:p w14:paraId="40236342" w14:textId="76E0D20B" w:rsidR="00E776E1" w:rsidRPr="00A2415A" w:rsidRDefault="00E776E1" w:rsidP="00E776E1">
            <w:pPr>
              <w:keepLines/>
            </w:pPr>
            <w:r w:rsidRPr="00A2415A">
              <w:t>198</w:t>
            </w:r>
          </w:p>
        </w:tc>
        <w:tc>
          <w:tcPr>
            <w:tcW w:w="5695" w:type="dxa"/>
          </w:tcPr>
          <w:p w14:paraId="28A3BF9B" w14:textId="77777777" w:rsidR="00E776E1" w:rsidRPr="00A2415A" w:rsidRDefault="00E776E1" w:rsidP="00E776E1">
            <w:pPr>
              <w:keepLines/>
            </w:pPr>
          </w:p>
          <w:p w14:paraId="2CFA74FA" w14:textId="77777777" w:rsidR="00E776E1" w:rsidRPr="00A2415A" w:rsidRDefault="00E776E1" w:rsidP="00E776E1">
            <w:pPr>
              <w:keepLines/>
            </w:pPr>
            <w:r w:rsidRPr="00A2415A">
              <w:t>Electrical installations, building</w:t>
            </w:r>
          </w:p>
        </w:tc>
        <w:tc>
          <w:tcPr>
            <w:tcW w:w="2299" w:type="dxa"/>
            <w:tcBorders>
              <w:top w:val="single" w:sz="4" w:space="0" w:color="auto"/>
              <w:bottom w:val="single" w:sz="4" w:space="0" w:color="auto"/>
            </w:tcBorders>
          </w:tcPr>
          <w:p w14:paraId="1F66623B" w14:textId="77777777" w:rsidR="00E776E1" w:rsidRPr="00A2415A" w:rsidRDefault="00E776E1" w:rsidP="00066388">
            <w:pPr>
              <w:keepLines/>
              <w:jc w:val="right"/>
            </w:pPr>
          </w:p>
          <w:p w14:paraId="35D328E2" w14:textId="67945202" w:rsidR="00E776E1" w:rsidRPr="00A2415A" w:rsidRDefault="00E776E1" w:rsidP="00066388">
            <w:pPr>
              <w:keepLines/>
              <w:jc w:val="right"/>
            </w:pPr>
            <w:r w:rsidRPr="00A2415A">
              <w:t>CZK</w:t>
            </w:r>
          </w:p>
        </w:tc>
      </w:tr>
      <w:tr w:rsidR="00E776E1" w:rsidRPr="00A2415A" w14:paraId="747A4C82" w14:textId="77777777" w:rsidTr="00593550">
        <w:tc>
          <w:tcPr>
            <w:tcW w:w="933" w:type="dxa"/>
          </w:tcPr>
          <w:p w14:paraId="1C741C73" w14:textId="77777777" w:rsidR="00E776E1" w:rsidRPr="00A2415A" w:rsidRDefault="00E776E1" w:rsidP="00E776E1">
            <w:pPr>
              <w:keepLines/>
              <w:rPr>
                <w:b/>
                <w:sz w:val="20"/>
                <w:szCs w:val="20"/>
              </w:rPr>
            </w:pPr>
          </w:p>
          <w:p w14:paraId="4FF5FA07" w14:textId="2D741B7B" w:rsidR="00E776E1" w:rsidRPr="00A2415A" w:rsidRDefault="00E776E1" w:rsidP="00E776E1">
            <w:pPr>
              <w:keepLines/>
              <w:rPr>
                <w:b/>
              </w:rPr>
            </w:pPr>
            <w:r w:rsidRPr="00A2415A">
              <w:rPr>
                <w:b/>
                <w:sz w:val="20"/>
                <w:szCs w:val="20"/>
              </w:rPr>
              <w:t>199</w:t>
            </w:r>
          </w:p>
        </w:tc>
        <w:tc>
          <w:tcPr>
            <w:tcW w:w="5695" w:type="dxa"/>
          </w:tcPr>
          <w:p w14:paraId="2A85B0D1" w14:textId="77777777" w:rsidR="00E776E1" w:rsidRPr="00A2415A" w:rsidRDefault="00E776E1" w:rsidP="00E776E1">
            <w:pPr>
              <w:keepLines/>
              <w:rPr>
                <w:b/>
                <w:sz w:val="16"/>
                <w:szCs w:val="16"/>
              </w:rPr>
            </w:pPr>
          </w:p>
          <w:p w14:paraId="65DD0655" w14:textId="5687E7CE" w:rsidR="00E776E1" w:rsidRPr="00A2415A" w:rsidRDefault="00E776E1" w:rsidP="00E776E1">
            <w:pPr>
              <w:keepLines/>
              <w:rPr>
                <w:b/>
                <w:spacing w:val="-3"/>
              </w:rPr>
            </w:pPr>
            <w:r w:rsidRPr="00A2415A">
              <w:rPr>
                <w:b/>
              </w:rPr>
              <w:t xml:space="preserve">Subtotal, Civil construction - Existing SO 101 waste bunker </w:t>
            </w:r>
            <w:r w:rsidRPr="00A2415A">
              <w:rPr>
                <w:b/>
                <w:sz w:val="20"/>
                <w:szCs w:val="20"/>
              </w:rPr>
              <w:t>(sum 190-198)</w:t>
            </w:r>
          </w:p>
        </w:tc>
        <w:tc>
          <w:tcPr>
            <w:tcW w:w="2299" w:type="dxa"/>
            <w:tcBorders>
              <w:top w:val="single" w:sz="4" w:space="0" w:color="auto"/>
              <w:bottom w:val="single" w:sz="4" w:space="0" w:color="auto"/>
            </w:tcBorders>
          </w:tcPr>
          <w:p w14:paraId="6B48E4DC" w14:textId="77777777" w:rsidR="00E776E1" w:rsidRPr="00A2415A" w:rsidRDefault="00E776E1" w:rsidP="00066388">
            <w:pPr>
              <w:keepLines/>
              <w:jc w:val="right"/>
              <w:rPr>
                <w:b/>
              </w:rPr>
            </w:pPr>
          </w:p>
          <w:p w14:paraId="7D0BD4BB" w14:textId="77777777" w:rsidR="00E776E1" w:rsidRPr="00A2415A" w:rsidRDefault="00E776E1" w:rsidP="00066388">
            <w:pPr>
              <w:keepLines/>
              <w:jc w:val="right"/>
              <w:rPr>
                <w:b/>
              </w:rPr>
            </w:pPr>
          </w:p>
          <w:p w14:paraId="6680C108" w14:textId="6D6955C2" w:rsidR="00E776E1" w:rsidRPr="00A2415A" w:rsidRDefault="00E776E1" w:rsidP="00066388">
            <w:pPr>
              <w:keepLines/>
              <w:jc w:val="right"/>
              <w:rPr>
                <w:b/>
              </w:rPr>
            </w:pPr>
            <w:r w:rsidRPr="00A2415A">
              <w:rPr>
                <w:b/>
              </w:rPr>
              <w:t>CZK</w:t>
            </w:r>
          </w:p>
        </w:tc>
      </w:tr>
    </w:tbl>
    <w:p w14:paraId="12D61A0E" w14:textId="77777777" w:rsidR="00F22B73" w:rsidRPr="00A2415A" w:rsidRDefault="00F22B73" w:rsidP="00F22B73"/>
    <w:p w14:paraId="3AB24442" w14:textId="7F79F912" w:rsidR="00F22B73" w:rsidRPr="00A2415A" w:rsidRDefault="00F22B73"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E776E1" w:rsidRPr="00A2415A" w14:paraId="6EA2363A" w14:textId="77777777" w:rsidTr="00E776E1">
        <w:tc>
          <w:tcPr>
            <w:tcW w:w="933" w:type="dxa"/>
          </w:tcPr>
          <w:p w14:paraId="18F13D3E" w14:textId="77777777" w:rsidR="00E776E1" w:rsidRPr="00A2415A" w:rsidRDefault="00E776E1" w:rsidP="00A167F5">
            <w:pPr>
              <w:keepLines/>
            </w:pPr>
          </w:p>
        </w:tc>
        <w:tc>
          <w:tcPr>
            <w:tcW w:w="5695" w:type="dxa"/>
            <w:tcBorders>
              <w:bottom w:val="single" w:sz="4" w:space="0" w:color="auto"/>
            </w:tcBorders>
          </w:tcPr>
          <w:p w14:paraId="79C72400" w14:textId="77777777" w:rsidR="00E776E1" w:rsidRPr="00A2415A" w:rsidRDefault="00E776E1" w:rsidP="00A167F5">
            <w:pPr>
              <w:keepLines/>
              <w:rPr>
                <w:b/>
              </w:rPr>
            </w:pPr>
          </w:p>
          <w:p w14:paraId="67BD01D8" w14:textId="60580A6A" w:rsidR="00E776E1" w:rsidRPr="00A2415A" w:rsidRDefault="00E776E1" w:rsidP="00A167F5">
            <w:pPr>
              <w:keepLines/>
              <w:rPr>
                <w:b/>
              </w:rPr>
            </w:pPr>
            <w:r w:rsidRPr="00A2415A">
              <w:rPr>
                <w:b/>
                <w:sz w:val="20"/>
                <w:szCs w:val="20"/>
              </w:rPr>
              <w:t xml:space="preserve">Civil construction cost – Existing SO 102 boiler </w:t>
            </w:r>
            <w:proofErr w:type="gramStart"/>
            <w:r w:rsidRPr="00A2415A">
              <w:rPr>
                <w:b/>
                <w:sz w:val="20"/>
                <w:szCs w:val="20"/>
              </w:rPr>
              <w:t>hall</w:t>
            </w:r>
            <w:proofErr w:type="gramEnd"/>
          </w:p>
        </w:tc>
        <w:tc>
          <w:tcPr>
            <w:tcW w:w="2299" w:type="dxa"/>
          </w:tcPr>
          <w:p w14:paraId="58FCA065" w14:textId="77777777" w:rsidR="00E776E1" w:rsidRPr="00A2415A" w:rsidRDefault="00E776E1" w:rsidP="00A167F5">
            <w:pPr>
              <w:keepLines/>
            </w:pPr>
          </w:p>
        </w:tc>
      </w:tr>
      <w:tr w:rsidR="00E776E1" w:rsidRPr="00A2415A" w14:paraId="48B7D9FC" w14:textId="77777777" w:rsidTr="00E776E1">
        <w:tc>
          <w:tcPr>
            <w:tcW w:w="933" w:type="dxa"/>
          </w:tcPr>
          <w:p w14:paraId="1D0BCCFD" w14:textId="77777777" w:rsidR="00E776E1" w:rsidRPr="00A2415A" w:rsidRDefault="00E776E1" w:rsidP="00E776E1">
            <w:pPr>
              <w:keepLines/>
            </w:pPr>
          </w:p>
          <w:p w14:paraId="13FD3C3B" w14:textId="68C3B869" w:rsidR="00E776E1" w:rsidRPr="00A2415A" w:rsidRDefault="00E776E1" w:rsidP="00E776E1">
            <w:pPr>
              <w:keepLines/>
            </w:pPr>
            <w:r w:rsidRPr="00A2415A">
              <w:t>200</w:t>
            </w:r>
          </w:p>
        </w:tc>
        <w:tc>
          <w:tcPr>
            <w:tcW w:w="5695" w:type="dxa"/>
            <w:tcBorders>
              <w:top w:val="single" w:sz="4" w:space="0" w:color="auto"/>
            </w:tcBorders>
          </w:tcPr>
          <w:p w14:paraId="74FC5FAC" w14:textId="77777777" w:rsidR="00E776E1" w:rsidRPr="00A2415A" w:rsidRDefault="00E776E1" w:rsidP="00E776E1">
            <w:pPr>
              <w:keepLines/>
            </w:pPr>
          </w:p>
          <w:p w14:paraId="10EF4B30" w14:textId="77777777" w:rsidR="00E776E1" w:rsidRPr="00A2415A" w:rsidRDefault="00E776E1" w:rsidP="00E776E1">
            <w:pPr>
              <w:keepLines/>
            </w:pPr>
            <w:r w:rsidRPr="00A2415A">
              <w:t>Site preparation and demolition works</w:t>
            </w:r>
          </w:p>
        </w:tc>
        <w:tc>
          <w:tcPr>
            <w:tcW w:w="2299" w:type="dxa"/>
            <w:tcBorders>
              <w:bottom w:val="single" w:sz="4" w:space="0" w:color="auto"/>
            </w:tcBorders>
          </w:tcPr>
          <w:p w14:paraId="47243419" w14:textId="77777777" w:rsidR="00E776E1" w:rsidRPr="00A2415A" w:rsidRDefault="00E776E1" w:rsidP="00066388">
            <w:pPr>
              <w:keepLines/>
              <w:jc w:val="right"/>
            </w:pPr>
          </w:p>
          <w:p w14:paraId="52EF7DBF" w14:textId="77777777" w:rsidR="00E776E1" w:rsidRPr="00A2415A" w:rsidRDefault="00E776E1" w:rsidP="00066388">
            <w:pPr>
              <w:keepLines/>
              <w:jc w:val="right"/>
            </w:pPr>
            <w:r w:rsidRPr="00A2415A">
              <w:t>CZK</w:t>
            </w:r>
          </w:p>
        </w:tc>
      </w:tr>
      <w:tr w:rsidR="00E776E1" w:rsidRPr="00A2415A" w14:paraId="361954A0" w14:textId="77777777" w:rsidTr="00A167F5">
        <w:tc>
          <w:tcPr>
            <w:tcW w:w="933" w:type="dxa"/>
          </w:tcPr>
          <w:p w14:paraId="3DA8D207" w14:textId="77777777" w:rsidR="00E776E1" w:rsidRPr="00A2415A" w:rsidRDefault="00E776E1" w:rsidP="00E776E1">
            <w:pPr>
              <w:keepLines/>
            </w:pPr>
          </w:p>
          <w:p w14:paraId="393E7E71" w14:textId="108E1FE7" w:rsidR="00E776E1" w:rsidRPr="00A2415A" w:rsidRDefault="00E776E1" w:rsidP="00E776E1">
            <w:pPr>
              <w:keepLines/>
            </w:pPr>
            <w:r w:rsidRPr="00A2415A">
              <w:t>201</w:t>
            </w:r>
          </w:p>
        </w:tc>
        <w:tc>
          <w:tcPr>
            <w:tcW w:w="5695" w:type="dxa"/>
          </w:tcPr>
          <w:p w14:paraId="2D85806E" w14:textId="77777777" w:rsidR="00E776E1" w:rsidRPr="00A2415A" w:rsidRDefault="00E776E1" w:rsidP="00E776E1">
            <w:pPr>
              <w:keepLines/>
            </w:pPr>
          </w:p>
          <w:p w14:paraId="759CCB75" w14:textId="09B2DCAC" w:rsidR="00E776E1" w:rsidRPr="00A2415A" w:rsidRDefault="00E776E1" w:rsidP="00E776E1">
            <w:pPr>
              <w:keepLines/>
            </w:pPr>
            <w:r w:rsidRPr="00A2415A">
              <w:t xml:space="preserve">Site </w:t>
            </w:r>
            <w:r w:rsidR="003B1332" w:rsidRPr="00A2415A">
              <w:t>w</w:t>
            </w:r>
            <w:r w:rsidRPr="00A2415A">
              <w:t>orks and excavation</w:t>
            </w:r>
          </w:p>
        </w:tc>
        <w:tc>
          <w:tcPr>
            <w:tcW w:w="2299" w:type="dxa"/>
            <w:tcBorders>
              <w:bottom w:val="single" w:sz="4" w:space="0" w:color="auto"/>
            </w:tcBorders>
          </w:tcPr>
          <w:p w14:paraId="1B363CFE" w14:textId="77777777" w:rsidR="00E776E1" w:rsidRPr="00A2415A" w:rsidRDefault="00E776E1" w:rsidP="00066388">
            <w:pPr>
              <w:keepLines/>
              <w:jc w:val="right"/>
            </w:pPr>
          </w:p>
          <w:p w14:paraId="0ACEAEEC" w14:textId="77777777" w:rsidR="00E776E1" w:rsidRPr="00A2415A" w:rsidRDefault="00E776E1" w:rsidP="00066388">
            <w:pPr>
              <w:keepLines/>
              <w:jc w:val="right"/>
            </w:pPr>
            <w:r w:rsidRPr="00A2415A">
              <w:t>CZK</w:t>
            </w:r>
          </w:p>
        </w:tc>
      </w:tr>
      <w:tr w:rsidR="00E776E1" w:rsidRPr="00A2415A" w14:paraId="53F29812" w14:textId="77777777" w:rsidTr="00A167F5">
        <w:tc>
          <w:tcPr>
            <w:tcW w:w="933" w:type="dxa"/>
          </w:tcPr>
          <w:p w14:paraId="0DCBE3E0" w14:textId="77777777" w:rsidR="00E776E1" w:rsidRPr="00A2415A" w:rsidRDefault="00E776E1" w:rsidP="00E776E1">
            <w:pPr>
              <w:keepLines/>
            </w:pPr>
          </w:p>
          <w:p w14:paraId="43C65EB3" w14:textId="61F1D0E7" w:rsidR="00E776E1" w:rsidRPr="00A2415A" w:rsidRDefault="00E776E1" w:rsidP="00E776E1">
            <w:pPr>
              <w:keepLines/>
            </w:pPr>
            <w:r w:rsidRPr="00A2415A">
              <w:t>202</w:t>
            </w:r>
          </w:p>
        </w:tc>
        <w:tc>
          <w:tcPr>
            <w:tcW w:w="5695" w:type="dxa"/>
          </w:tcPr>
          <w:p w14:paraId="2C2BE3F4" w14:textId="77777777" w:rsidR="00E776E1" w:rsidRPr="00A2415A" w:rsidRDefault="00E776E1" w:rsidP="00E776E1">
            <w:pPr>
              <w:keepLines/>
            </w:pPr>
          </w:p>
          <w:p w14:paraId="2AD4C2D6" w14:textId="77777777" w:rsidR="00E776E1" w:rsidRPr="00A2415A" w:rsidRDefault="00E776E1" w:rsidP="00E776E1">
            <w:pPr>
              <w:keepLines/>
            </w:pPr>
            <w:r w:rsidRPr="00A2415A">
              <w:t>External utilities</w:t>
            </w:r>
          </w:p>
        </w:tc>
        <w:tc>
          <w:tcPr>
            <w:tcW w:w="2299" w:type="dxa"/>
            <w:tcBorders>
              <w:bottom w:val="single" w:sz="4" w:space="0" w:color="auto"/>
            </w:tcBorders>
          </w:tcPr>
          <w:p w14:paraId="3F435240" w14:textId="77777777" w:rsidR="00E776E1" w:rsidRPr="00A2415A" w:rsidRDefault="00E776E1" w:rsidP="00066388">
            <w:pPr>
              <w:keepLines/>
              <w:jc w:val="right"/>
            </w:pPr>
          </w:p>
          <w:p w14:paraId="14B7382B" w14:textId="77777777" w:rsidR="00E776E1" w:rsidRPr="00A2415A" w:rsidRDefault="00E776E1" w:rsidP="00066388">
            <w:pPr>
              <w:keepLines/>
              <w:jc w:val="right"/>
            </w:pPr>
            <w:r w:rsidRPr="00A2415A">
              <w:t>CZK</w:t>
            </w:r>
          </w:p>
        </w:tc>
      </w:tr>
      <w:tr w:rsidR="00E776E1" w:rsidRPr="00A2415A" w14:paraId="2CFA53C6" w14:textId="77777777" w:rsidTr="00A167F5">
        <w:tc>
          <w:tcPr>
            <w:tcW w:w="933" w:type="dxa"/>
          </w:tcPr>
          <w:p w14:paraId="29413851" w14:textId="77777777" w:rsidR="00E776E1" w:rsidRPr="00A2415A" w:rsidRDefault="00E776E1" w:rsidP="00E776E1">
            <w:pPr>
              <w:keepLines/>
            </w:pPr>
          </w:p>
          <w:p w14:paraId="2B402325" w14:textId="461A3FD6" w:rsidR="00E776E1" w:rsidRPr="00A2415A" w:rsidRDefault="00E776E1" w:rsidP="00E776E1">
            <w:pPr>
              <w:keepLines/>
            </w:pPr>
            <w:r w:rsidRPr="00A2415A">
              <w:t>203</w:t>
            </w:r>
          </w:p>
        </w:tc>
        <w:tc>
          <w:tcPr>
            <w:tcW w:w="5695" w:type="dxa"/>
          </w:tcPr>
          <w:p w14:paraId="5690FE15" w14:textId="77777777" w:rsidR="00E776E1" w:rsidRPr="00A2415A" w:rsidRDefault="00E776E1" w:rsidP="00E776E1">
            <w:pPr>
              <w:keepLines/>
            </w:pPr>
          </w:p>
          <w:p w14:paraId="13705BF3" w14:textId="1ED0501A" w:rsidR="00E776E1" w:rsidRPr="00A2415A" w:rsidRDefault="00E776E1" w:rsidP="00E776E1">
            <w:pPr>
              <w:keepLines/>
            </w:pPr>
            <w:r w:rsidRPr="00A2415A">
              <w:t xml:space="preserve">Concrete </w:t>
            </w:r>
            <w:r w:rsidR="003B1332" w:rsidRPr="00A2415A">
              <w:t>w</w:t>
            </w:r>
            <w:r w:rsidRPr="00A2415A">
              <w:t>orks</w:t>
            </w:r>
          </w:p>
        </w:tc>
        <w:tc>
          <w:tcPr>
            <w:tcW w:w="2299" w:type="dxa"/>
            <w:tcBorders>
              <w:bottom w:val="single" w:sz="4" w:space="0" w:color="auto"/>
            </w:tcBorders>
          </w:tcPr>
          <w:p w14:paraId="58843777" w14:textId="77777777" w:rsidR="00E776E1" w:rsidRPr="00A2415A" w:rsidRDefault="00E776E1" w:rsidP="00066388">
            <w:pPr>
              <w:keepLines/>
              <w:jc w:val="right"/>
            </w:pPr>
          </w:p>
          <w:p w14:paraId="6350C74A" w14:textId="77777777" w:rsidR="00E776E1" w:rsidRPr="00A2415A" w:rsidRDefault="00E776E1" w:rsidP="00066388">
            <w:pPr>
              <w:keepLines/>
              <w:jc w:val="right"/>
            </w:pPr>
            <w:r w:rsidRPr="00A2415A">
              <w:t>CZK</w:t>
            </w:r>
          </w:p>
        </w:tc>
      </w:tr>
      <w:tr w:rsidR="00E776E1" w:rsidRPr="00A2415A" w14:paraId="5F0D15E6" w14:textId="77777777" w:rsidTr="00A167F5">
        <w:tc>
          <w:tcPr>
            <w:tcW w:w="933" w:type="dxa"/>
          </w:tcPr>
          <w:p w14:paraId="1086668A" w14:textId="77777777" w:rsidR="00E776E1" w:rsidRPr="00A2415A" w:rsidRDefault="00E776E1" w:rsidP="00E776E1">
            <w:pPr>
              <w:keepLines/>
            </w:pPr>
          </w:p>
          <w:p w14:paraId="56B6CD08" w14:textId="0F186C04" w:rsidR="00E776E1" w:rsidRPr="00A2415A" w:rsidRDefault="00E776E1" w:rsidP="00E776E1">
            <w:pPr>
              <w:keepLines/>
            </w:pPr>
            <w:r w:rsidRPr="00A2415A">
              <w:t>204</w:t>
            </w:r>
          </w:p>
        </w:tc>
        <w:tc>
          <w:tcPr>
            <w:tcW w:w="5695" w:type="dxa"/>
          </w:tcPr>
          <w:p w14:paraId="3DE47F4D" w14:textId="77777777" w:rsidR="00E776E1" w:rsidRPr="00A2415A" w:rsidRDefault="00E776E1" w:rsidP="00E776E1">
            <w:pPr>
              <w:keepLines/>
            </w:pPr>
          </w:p>
          <w:p w14:paraId="01F48D2F" w14:textId="15EAE624" w:rsidR="00E776E1" w:rsidRPr="00A2415A" w:rsidRDefault="00E776E1" w:rsidP="00E776E1">
            <w:pPr>
              <w:keepLines/>
            </w:pPr>
            <w:r w:rsidRPr="00A2415A">
              <w:t xml:space="preserve">Steel </w:t>
            </w:r>
            <w:r w:rsidR="003B1332" w:rsidRPr="00A2415A">
              <w:t>w</w:t>
            </w:r>
            <w:r w:rsidRPr="00A2415A">
              <w:t>orks</w:t>
            </w:r>
          </w:p>
        </w:tc>
        <w:tc>
          <w:tcPr>
            <w:tcW w:w="2299" w:type="dxa"/>
            <w:tcBorders>
              <w:top w:val="single" w:sz="4" w:space="0" w:color="auto"/>
              <w:bottom w:val="single" w:sz="4" w:space="0" w:color="auto"/>
            </w:tcBorders>
          </w:tcPr>
          <w:p w14:paraId="1DD9003E" w14:textId="77777777" w:rsidR="00E776E1" w:rsidRPr="00A2415A" w:rsidRDefault="00E776E1" w:rsidP="00066388">
            <w:pPr>
              <w:keepLines/>
              <w:jc w:val="right"/>
            </w:pPr>
          </w:p>
          <w:p w14:paraId="28EB1EE6" w14:textId="77777777" w:rsidR="00E776E1" w:rsidRPr="00A2415A" w:rsidRDefault="00E776E1" w:rsidP="00066388">
            <w:pPr>
              <w:keepLines/>
              <w:jc w:val="right"/>
            </w:pPr>
            <w:r w:rsidRPr="00A2415A">
              <w:t>CZK</w:t>
            </w:r>
          </w:p>
        </w:tc>
      </w:tr>
      <w:tr w:rsidR="00E776E1" w:rsidRPr="00A2415A" w14:paraId="0C8B4358" w14:textId="77777777" w:rsidTr="00A167F5">
        <w:tc>
          <w:tcPr>
            <w:tcW w:w="933" w:type="dxa"/>
          </w:tcPr>
          <w:p w14:paraId="5E9A7F9B" w14:textId="77777777" w:rsidR="00E776E1" w:rsidRPr="00A2415A" w:rsidRDefault="00E776E1" w:rsidP="00E776E1">
            <w:pPr>
              <w:keepLines/>
            </w:pPr>
          </w:p>
          <w:p w14:paraId="7982B70C" w14:textId="681E3FE9" w:rsidR="00E776E1" w:rsidRPr="00A2415A" w:rsidRDefault="00E776E1" w:rsidP="00E776E1">
            <w:pPr>
              <w:keepLines/>
            </w:pPr>
            <w:r w:rsidRPr="00A2415A">
              <w:t>205</w:t>
            </w:r>
          </w:p>
        </w:tc>
        <w:tc>
          <w:tcPr>
            <w:tcW w:w="5695" w:type="dxa"/>
          </w:tcPr>
          <w:p w14:paraId="26B52DF0" w14:textId="77777777" w:rsidR="00E776E1" w:rsidRPr="00A2415A" w:rsidRDefault="00E776E1" w:rsidP="00E776E1">
            <w:pPr>
              <w:keepLines/>
            </w:pPr>
          </w:p>
          <w:p w14:paraId="0FB01D4B" w14:textId="77777777" w:rsidR="00E776E1" w:rsidRPr="00A2415A" w:rsidRDefault="00E776E1" w:rsidP="00E776E1">
            <w:pPr>
              <w:keepLines/>
            </w:pPr>
            <w:r w:rsidRPr="00A2415A">
              <w:t>Facades and cladding including architecture</w:t>
            </w:r>
          </w:p>
        </w:tc>
        <w:tc>
          <w:tcPr>
            <w:tcW w:w="2299" w:type="dxa"/>
            <w:tcBorders>
              <w:top w:val="single" w:sz="4" w:space="0" w:color="auto"/>
              <w:bottom w:val="single" w:sz="4" w:space="0" w:color="auto"/>
            </w:tcBorders>
          </w:tcPr>
          <w:p w14:paraId="72607633" w14:textId="77777777" w:rsidR="00E776E1" w:rsidRPr="00A2415A" w:rsidRDefault="00E776E1" w:rsidP="00066388">
            <w:pPr>
              <w:keepLines/>
              <w:jc w:val="right"/>
            </w:pPr>
          </w:p>
          <w:p w14:paraId="79A365F4" w14:textId="77777777" w:rsidR="00E776E1" w:rsidRPr="00A2415A" w:rsidRDefault="00E776E1" w:rsidP="00066388">
            <w:pPr>
              <w:keepLines/>
              <w:jc w:val="right"/>
            </w:pPr>
            <w:r w:rsidRPr="00A2415A">
              <w:t>CZK</w:t>
            </w:r>
          </w:p>
        </w:tc>
      </w:tr>
      <w:tr w:rsidR="00E776E1" w:rsidRPr="00A2415A" w14:paraId="288F38D6" w14:textId="77777777" w:rsidTr="00A167F5">
        <w:tc>
          <w:tcPr>
            <w:tcW w:w="933" w:type="dxa"/>
          </w:tcPr>
          <w:p w14:paraId="2DCD4CEB" w14:textId="77777777" w:rsidR="00E776E1" w:rsidRPr="00A2415A" w:rsidRDefault="00E776E1" w:rsidP="00E776E1">
            <w:pPr>
              <w:keepLines/>
            </w:pPr>
          </w:p>
          <w:p w14:paraId="7472DD26" w14:textId="380CA737" w:rsidR="00E776E1" w:rsidRPr="00A2415A" w:rsidRDefault="00E776E1" w:rsidP="00E776E1">
            <w:pPr>
              <w:keepLines/>
            </w:pPr>
            <w:r w:rsidRPr="00A2415A">
              <w:t>206</w:t>
            </w:r>
          </w:p>
        </w:tc>
        <w:tc>
          <w:tcPr>
            <w:tcW w:w="5695" w:type="dxa"/>
          </w:tcPr>
          <w:p w14:paraId="759AF2C3" w14:textId="77777777" w:rsidR="00E776E1" w:rsidRPr="00A2415A" w:rsidRDefault="00E776E1" w:rsidP="00E776E1">
            <w:pPr>
              <w:keepLines/>
            </w:pPr>
          </w:p>
          <w:p w14:paraId="54601BB3" w14:textId="77777777" w:rsidR="00E776E1" w:rsidRPr="00A2415A" w:rsidRDefault="00E776E1" w:rsidP="00E776E1">
            <w:pPr>
              <w:keepLines/>
            </w:pPr>
            <w:r w:rsidRPr="00A2415A">
              <w:t>Internal finishes</w:t>
            </w:r>
          </w:p>
        </w:tc>
        <w:tc>
          <w:tcPr>
            <w:tcW w:w="2299" w:type="dxa"/>
            <w:tcBorders>
              <w:top w:val="single" w:sz="4" w:space="0" w:color="auto"/>
              <w:bottom w:val="single" w:sz="4" w:space="0" w:color="auto"/>
            </w:tcBorders>
          </w:tcPr>
          <w:p w14:paraId="06137B6C" w14:textId="77777777" w:rsidR="00E776E1" w:rsidRPr="00A2415A" w:rsidRDefault="00E776E1" w:rsidP="00066388">
            <w:pPr>
              <w:keepLines/>
              <w:jc w:val="right"/>
            </w:pPr>
          </w:p>
          <w:p w14:paraId="34728619" w14:textId="77777777" w:rsidR="00E776E1" w:rsidRPr="00A2415A" w:rsidRDefault="00E776E1" w:rsidP="00066388">
            <w:pPr>
              <w:keepLines/>
              <w:jc w:val="right"/>
            </w:pPr>
            <w:r w:rsidRPr="00A2415A">
              <w:t>CZK</w:t>
            </w:r>
          </w:p>
        </w:tc>
      </w:tr>
      <w:tr w:rsidR="00E776E1" w:rsidRPr="00A2415A" w14:paraId="6D201D52" w14:textId="77777777" w:rsidTr="00A167F5">
        <w:tc>
          <w:tcPr>
            <w:tcW w:w="933" w:type="dxa"/>
          </w:tcPr>
          <w:p w14:paraId="06F25306" w14:textId="77777777" w:rsidR="00E776E1" w:rsidRPr="00A2415A" w:rsidRDefault="00E776E1" w:rsidP="00E776E1">
            <w:pPr>
              <w:keepLines/>
            </w:pPr>
          </w:p>
          <w:p w14:paraId="000DB4BB" w14:textId="1967BD70" w:rsidR="00E776E1" w:rsidRPr="00A2415A" w:rsidRDefault="00E776E1" w:rsidP="00E776E1">
            <w:pPr>
              <w:keepLines/>
            </w:pPr>
            <w:r w:rsidRPr="00A2415A">
              <w:t>207</w:t>
            </w:r>
          </w:p>
        </w:tc>
        <w:tc>
          <w:tcPr>
            <w:tcW w:w="5695" w:type="dxa"/>
          </w:tcPr>
          <w:p w14:paraId="28DB1817" w14:textId="77777777" w:rsidR="00E776E1" w:rsidRPr="00A2415A" w:rsidRDefault="00E776E1" w:rsidP="00E776E1">
            <w:pPr>
              <w:keepLines/>
            </w:pPr>
          </w:p>
          <w:p w14:paraId="7837FFFF" w14:textId="77777777" w:rsidR="00E776E1" w:rsidRPr="00A2415A" w:rsidRDefault="00E776E1" w:rsidP="00E776E1">
            <w:pPr>
              <w:keepLines/>
            </w:pPr>
            <w:r w:rsidRPr="00A2415A">
              <w:t>HVAC/plumbing</w:t>
            </w:r>
          </w:p>
        </w:tc>
        <w:tc>
          <w:tcPr>
            <w:tcW w:w="2299" w:type="dxa"/>
            <w:tcBorders>
              <w:top w:val="single" w:sz="4" w:space="0" w:color="auto"/>
              <w:bottom w:val="single" w:sz="4" w:space="0" w:color="auto"/>
            </w:tcBorders>
          </w:tcPr>
          <w:p w14:paraId="1764D8B8" w14:textId="77777777" w:rsidR="00E776E1" w:rsidRPr="00A2415A" w:rsidRDefault="00E776E1" w:rsidP="00066388">
            <w:pPr>
              <w:keepLines/>
              <w:jc w:val="right"/>
            </w:pPr>
          </w:p>
          <w:p w14:paraId="12DAC0B8" w14:textId="77777777" w:rsidR="00E776E1" w:rsidRPr="00A2415A" w:rsidRDefault="00E776E1" w:rsidP="00066388">
            <w:pPr>
              <w:keepLines/>
              <w:jc w:val="right"/>
            </w:pPr>
            <w:r w:rsidRPr="00A2415A">
              <w:t>CZK</w:t>
            </w:r>
          </w:p>
        </w:tc>
      </w:tr>
      <w:tr w:rsidR="00E776E1" w:rsidRPr="00A2415A" w14:paraId="34FD0C53" w14:textId="77777777" w:rsidTr="00A167F5">
        <w:tc>
          <w:tcPr>
            <w:tcW w:w="933" w:type="dxa"/>
          </w:tcPr>
          <w:p w14:paraId="610B0F7B" w14:textId="77777777" w:rsidR="00E776E1" w:rsidRPr="00A2415A" w:rsidRDefault="00E776E1" w:rsidP="00E776E1">
            <w:pPr>
              <w:keepLines/>
            </w:pPr>
          </w:p>
          <w:p w14:paraId="384309C4" w14:textId="005DC62B" w:rsidR="00E776E1" w:rsidRPr="00A2415A" w:rsidRDefault="00E776E1" w:rsidP="00E776E1">
            <w:pPr>
              <w:keepLines/>
            </w:pPr>
            <w:r w:rsidRPr="00A2415A">
              <w:t>208</w:t>
            </w:r>
          </w:p>
        </w:tc>
        <w:tc>
          <w:tcPr>
            <w:tcW w:w="5695" w:type="dxa"/>
          </w:tcPr>
          <w:p w14:paraId="7EDA7951" w14:textId="77777777" w:rsidR="00E776E1" w:rsidRPr="00A2415A" w:rsidRDefault="00E776E1" w:rsidP="00E776E1">
            <w:pPr>
              <w:keepLines/>
            </w:pPr>
          </w:p>
          <w:p w14:paraId="1E6D25D1" w14:textId="77777777" w:rsidR="00E776E1" w:rsidRPr="00A2415A" w:rsidRDefault="00E776E1" w:rsidP="00E776E1">
            <w:pPr>
              <w:keepLines/>
            </w:pPr>
            <w:r w:rsidRPr="00A2415A">
              <w:t>Electrical installations, building</w:t>
            </w:r>
          </w:p>
        </w:tc>
        <w:tc>
          <w:tcPr>
            <w:tcW w:w="2299" w:type="dxa"/>
            <w:tcBorders>
              <w:top w:val="single" w:sz="4" w:space="0" w:color="auto"/>
              <w:bottom w:val="single" w:sz="4" w:space="0" w:color="auto"/>
            </w:tcBorders>
          </w:tcPr>
          <w:p w14:paraId="5C509379" w14:textId="77777777" w:rsidR="00E776E1" w:rsidRPr="00A2415A" w:rsidRDefault="00E776E1" w:rsidP="00066388">
            <w:pPr>
              <w:keepLines/>
              <w:jc w:val="right"/>
            </w:pPr>
          </w:p>
          <w:p w14:paraId="1A366CEA" w14:textId="77777777" w:rsidR="00E776E1" w:rsidRPr="00A2415A" w:rsidRDefault="00E776E1" w:rsidP="00066388">
            <w:pPr>
              <w:keepLines/>
              <w:jc w:val="right"/>
            </w:pPr>
            <w:r w:rsidRPr="00A2415A">
              <w:t>CZK</w:t>
            </w:r>
          </w:p>
        </w:tc>
      </w:tr>
      <w:tr w:rsidR="00E776E1" w:rsidRPr="00A2415A" w14:paraId="3A250CCC" w14:textId="77777777" w:rsidTr="00A167F5">
        <w:tc>
          <w:tcPr>
            <w:tcW w:w="933" w:type="dxa"/>
          </w:tcPr>
          <w:p w14:paraId="04E77390" w14:textId="77777777" w:rsidR="00E776E1" w:rsidRPr="00A2415A" w:rsidRDefault="00E776E1" w:rsidP="00E776E1">
            <w:pPr>
              <w:keepLines/>
              <w:rPr>
                <w:b/>
              </w:rPr>
            </w:pPr>
          </w:p>
          <w:p w14:paraId="11CED4F6" w14:textId="3E492066" w:rsidR="00E776E1" w:rsidRPr="00A2415A" w:rsidRDefault="00E776E1" w:rsidP="00E776E1">
            <w:pPr>
              <w:keepLines/>
              <w:rPr>
                <w:b/>
              </w:rPr>
            </w:pPr>
            <w:r w:rsidRPr="00A2415A">
              <w:rPr>
                <w:b/>
              </w:rPr>
              <w:t>209</w:t>
            </w:r>
          </w:p>
        </w:tc>
        <w:tc>
          <w:tcPr>
            <w:tcW w:w="5695" w:type="dxa"/>
          </w:tcPr>
          <w:p w14:paraId="46CC9E22" w14:textId="77777777" w:rsidR="00E776E1" w:rsidRPr="00A2415A" w:rsidRDefault="00E776E1" w:rsidP="00E776E1">
            <w:pPr>
              <w:keepLines/>
              <w:rPr>
                <w:b/>
                <w:sz w:val="16"/>
                <w:szCs w:val="16"/>
              </w:rPr>
            </w:pPr>
          </w:p>
          <w:p w14:paraId="32DB641B" w14:textId="52C4FDF9" w:rsidR="00E776E1" w:rsidRPr="00A2415A" w:rsidRDefault="00E776E1" w:rsidP="00E776E1">
            <w:pPr>
              <w:keepLines/>
              <w:rPr>
                <w:b/>
                <w:spacing w:val="-3"/>
              </w:rPr>
            </w:pPr>
            <w:r w:rsidRPr="00A2415A">
              <w:rPr>
                <w:b/>
              </w:rPr>
              <w:t>Subtotal, Civil construction - Existing SO 102 boiler hall (sum 200-208)</w:t>
            </w:r>
          </w:p>
        </w:tc>
        <w:tc>
          <w:tcPr>
            <w:tcW w:w="2299" w:type="dxa"/>
            <w:tcBorders>
              <w:top w:val="single" w:sz="4" w:space="0" w:color="auto"/>
              <w:bottom w:val="single" w:sz="4" w:space="0" w:color="auto"/>
            </w:tcBorders>
          </w:tcPr>
          <w:p w14:paraId="259C2CE9" w14:textId="77777777" w:rsidR="00E776E1" w:rsidRPr="00A2415A" w:rsidRDefault="00E776E1" w:rsidP="00066388">
            <w:pPr>
              <w:keepLines/>
              <w:jc w:val="right"/>
              <w:rPr>
                <w:b/>
              </w:rPr>
            </w:pPr>
          </w:p>
          <w:p w14:paraId="782EB92E" w14:textId="77777777" w:rsidR="00E776E1" w:rsidRPr="00A2415A" w:rsidRDefault="00E776E1" w:rsidP="00066388">
            <w:pPr>
              <w:keepLines/>
              <w:jc w:val="right"/>
              <w:rPr>
                <w:b/>
              </w:rPr>
            </w:pPr>
          </w:p>
          <w:p w14:paraId="7373BCF6" w14:textId="244B4F52" w:rsidR="00E776E1" w:rsidRPr="00A2415A" w:rsidRDefault="00E776E1" w:rsidP="00066388">
            <w:pPr>
              <w:keepLines/>
              <w:jc w:val="right"/>
              <w:rPr>
                <w:b/>
              </w:rPr>
            </w:pPr>
            <w:r w:rsidRPr="00A2415A">
              <w:rPr>
                <w:b/>
              </w:rPr>
              <w:t>CZK</w:t>
            </w:r>
          </w:p>
        </w:tc>
      </w:tr>
      <w:tr w:rsidR="00E776E1" w:rsidRPr="00A2415A" w14:paraId="4AB3745F" w14:textId="77777777" w:rsidTr="00A167F5">
        <w:tc>
          <w:tcPr>
            <w:tcW w:w="933" w:type="dxa"/>
          </w:tcPr>
          <w:p w14:paraId="3B98F875" w14:textId="77777777" w:rsidR="00E776E1" w:rsidRPr="00A2415A" w:rsidRDefault="00E776E1" w:rsidP="00A167F5">
            <w:pPr>
              <w:keepLines/>
            </w:pPr>
          </w:p>
        </w:tc>
        <w:tc>
          <w:tcPr>
            <w:tcW w:w="5695" w:type="dxa"/>
            <w:tcBorders>
              <w:bottom w:val="single" w:sz="4" w:space="0" w:color="auto"/>
            </w:tcBorders>
          </w:tcPr>
          <w:p w14:paraId="7680764B" w14:textId="77777777" w:rsidR="00E776E1" w:rsidRPr="00A2415A" w:rsidRDefault="00E776E1" w:rsidP="00A167F5">
            <w:pPr>
              <w:keepLines/>
              <w:rPr>
                <w:b/>
              </w:rPr>
            </w:pPr>
          </w:p>
          <w:p w14:paraId="39471AA0" w14:textId="1D453924" w:rsidR="00E776E1" w:rsidRPr="00A2415A" w:rsidRDefault="00E776E1" w:rsidP="00A167F5">
            <w:pPr>
              <w:keepLines/>
              <w:rPr>
                <w:b/>
              </w:rPr>
            </w:pPr>
            <w:r w:rsidRPr="00A2415A">
              <w:rPr>
                <w:b/>
                <w:sz w:val="20"/>
                <w:szCs w:val="20"/>
              </w:rPr>
              <w:t xml:space="preserve">Civil construction cost – Existing SO 103 </w:t>
            </w:r>
            <w:r w:rsidR="003767F7" w:rsidRPr="00A2415A">
              <w:rPr>
                <w:b/>
                <w:sz w:val="20"/>
                <w:szCs w:val="20"/>
              </w:rPr>
              <w:t>IBA treatment hall</w:t>
            </w:r>
          </w:p>
        </w:tc>
        <w:tc>
          <w:tcPr>
            <w:tcW w:w="2299" w:type="dxa"/>
          </w:tcPr>
          <w:p w14:paraId="77D53DDE" w14:textId="77777777" w:rsidR="00E776E1" w:rsidRPr="00A2415A" w:rsidRDefault="00E776E1" w:rsidP="00A167F5">
            <w:pPr>
              <w:keepLines/>
            </w:pPr>
          </w:p>
        </w:tc>
      </w:tr>
      <w:tr w:rsidR="003767F7" w:rsidRPr="00A2415A" w14:paraId="290BBB0F" w14:textId="77777777" w:rsidTr="00A167F5">
        <w:tc>
          <w:tcPr>
            <w:tcW w:w="933" w:type="dxa"/>
          </w:tcPr>
          <w:p w14:paraId="16D3514F" w14:textId="77777777" w:rsidR="003767F7" w:rsidRPr="00A2415A" w:rsidRDefault="003767F7" w:rsidP="003767F7">
            <w:pPr>
              <w:keepLines/>
            </w:pPr>
          </w:p>
          <w:p w14:paraId="26697B45" w14:textId="43E30723" w:rsidR="003767F7" w:rsidRPr="00A2415A" w:rsidRDefault="003767F7" w:rsidP="003767F7">
            <w:pPr>
              <w:keepLines/>
            </w:pPr>
            <w:r w:rsidRPr="00A2415A">
              <w:t>210</w:t>
            </w:r>
          </w:p>
        </w:tc>
        <w:tc>
          <w:tcPr>
            <w:tcW w:w="5695" w:type="dxa"/>
            <w:tcBorders>
              <w:top w:val="single" w:sz="4" w:space="0" w:color="auto"/>
            </w:tcBorders>
          </w:tcPr>
          <w:p w14:paraId="37AAC648" w14:textId="77777777" w:rsidR="003767F7" w:rsidRPr="00A2415A" w:rsidRDefault="003767F7" w:rsidP="003767F7">
            <w:pPr>
              <w:keepLines/>
            </w:pPr>
          </w:p>
          <w:p w14:paraId="2D85852F" w14:textId="77777777" w:rsidR="003767F7" w:rsidRPr="00A2415A" w:rsidRDefault="003767F7" w:rsidP="003767F7">
            <w:pPr>
              <w:keepLines/>
            </w:pPr>
            <w:r w:rsidRPr="00A2415A">
              <w:t>Site preparation and demolition works</w:t>
            </w:r>
          </w:p>
        </w:tc>
        <w:tc>
          <w:tcPr>
            <w:tcW w:w="2299" w:type="dxa"/>
            <w:tcBorders>
              <w:bottom w:val="single" w:sz="4" w:space="0" w:color="auto"/>
            </w:tcBorders>
          </w:tcPr>
          <w:p w14:paraId="76532B6C" w14:textId="77777777" w:rsidR="003767F7" w:rsidRPr="00A2415A" w:rsidRDefault="003767F7" w:rsidP="00066388">
            <w:pPr>
              <w:keepLines/>
              <w:jc w:val="right"/>
            </w:pPr>
          </w:p>
          <w:p w14:paraId="6FB5B5C8" w14:textId="77777777" w:rsidR="003767F7" w:rsidRPr="00A2415A" w:rsidRDefault="003767F7" w:rsidP="00066388">
            <w:pPr>
              <w:keepLines/>
              <w:jc w:val="right"/>
            </w:pPr>
            <w:r w:rsidRPr="00A2415A">
              <w:t>CZK</w:t>
            </w:r>
          </w:p>
        </w:tc>
      </w:tr>
      <w:tr w:rsidR="003767F7" w:rsidRPr="00A2415A" w14:paraId="2C50DF61" w14:textId="77777777" w:rsidTr="00A167F5">
        <w:tc>
          <w:tcPr>
            <w:tcW w:w="933" w:type="dxa"/>
          </w:tcPr>
          <w:p w14:paraId="3FADF2EB" w14:textId="77777777" w:rsidR="003767F7" w:rsidRPr="00A2415A" w:rsidRDefault="003767F7" w:rsidP="003767F7">
            <w:pPr>
              <w:keepLines/>
            </w:pPr>
          </w:p>
          <w:p w14:paraId="13CE64BC" w14:textId="0F4CF2D2" w:rsidR="003767F7" w:rsidRPr="00A2415A" w:rsidRDefault="003767F7" w:rsidP="003767F7">
            <w:pPr>
              <w:keepLines/>
            </w:pPr>
            <w:r w:rsidRPr="00A2415A">
              <w:t>211</w:t>
            </w:r>
          </w:p>
        </w:tc>
        <w:tc>
          <w:tcPr>
            <w:tcW w:w="5695" w:type="dxa"/>
          </w:tcPr>
          <w:p w14:paraId="6FFB2A08" w14:textId="77777777" w:rsidR="003767F7" w:rsidRPr="00A2415A" w:rsidRDefault="003767F7" w:rsidP="003767F7">
            <w:pPr>
              <w:keepLines/>
            </w:pPr>
          </w:p>
          <w:p w14:paraId="1188556B" w14:textId="771987F3" w:rsidR="003767F7" w:rsidRPr="00A2415A" w:rsidRDefault="003767F7" w:rsidP="003767F7">
            <w:pPr>
              <w:keepLines/>
            </w:pPr>
            <w:r w:rsidRPr="00A2415A">
              <w:t xml:space="preserve">Site </w:t>
            </w:r>
            <w:r w:rsidR="003B1332" w:rsidRPr="00A2415A">
              <w:t>w</w:t>
            </w:r>
            <w:r w:rsidRPr="00A2415A">
              <w:t>orks and excavation</w:t>
            </w:r>
          </w:p>
        </w:tc>
        <w:tc>
          <w:tcPr>
            <w:tcW w:w="2299" w:type="dxa"/>
            <w:tcBorders>
              <w:bottom w:val="single" w:sz="4" w:space="0" w:color="auto"/>
            </w:tcBorders>
          </w:tcPr>
          <w:p w14:paraId="36419B8D" w14:textId="77777777" w:rsidR="003767F7" w:rsidRPr="00A2415A" w:rsidRDefault="003767F7" w:rsidP="00066388">
            <w:pPr>
              <w:keepLines/>
              <w:jc w:val="right"/>
            </w:pPr>
          </w:p>
          <w:p w14:paraId="0DF9341C" w14:textId="77777777" w:rsidR="003767F7" w:rsidRPr="00A2415A" w:rsidRDefault="003767F7" w:rsidP="00066388">
            <w:pPr>
              <w:keepLines/>
              <w:jc w:val="right"/>
            </w:pPr>
            <w:r w:rsidRPr="00A2415A">
              <w:t>CZK</w:t>
            </w:r>
          </w:p>
        </w:tc>
      </w:tr>
      <w:tr w:rsidR="003767F7" w:rsidRPr="00A2415A" w14:paraId="5B8CD5CC" w14:textId="77777777" w:rsidTr="00A167F5">
        <w:tc>
          <w:tcPr>
            <w:tcW w:w="933" w:type="dxa"/>
          </w:tcPr>
          <w:p w14:paraId="6B385484" w14:textId="77777777" w:rsidR="003767F7" w:rsidRPr="00A2415A" w:rsidRDefault="003767F7" w:rsidP="003767F7">
            <w:pPr>
              <w:keepLines/>
            </w:pPr>
          </w:p>
          <w:p w14:paraId="62C06280" w14:textId="6B0F3CF1" w:rsidR="003767F7" w:rsidRPr="00A2415A" w:rsidRDefault="003767F7" w:rsidP="003767F7">
            <w:pPr>
              <w:keepLines/>
            </w:pPr>
            <w:r w:rsidRPr="00A2415A">
              <w:t>212</w:t>
            </w:r>
          </w:p>
        </w:tc>
        <w:tc>
          <w:tcPr>
            <w:tcW w:w="5695" w:type="dxa"/>
          </w:tcPr>
          <w:p w14:paraId="098FB6A6" w14:textId="77777777" w:rsidR="003767F7" w:rsidRPr="00A2415A" w:rsidRDefault="003767F7" w:rsidP="003767F7">
            <w:pPr>
              <w:keepLines/>
            </w:pPr>
          </w:p>
          <w:p w14:paraId="695EB23A" w14:textId="77777777" w:rsidR="003767F7" w:rsidRPr="00A2415A" w:rsidRDefault="003767F7" w:rsidP="003767F7">
            <w:pPr>
              <w:keepLines/>
            </w:pPr>
            <w:r w:rsidRPr="00A2415A">
              <w:t>External utilities</w:t>
            </w:r>
          </w:p>
        </w:tc>
        <w:tc>
          <w:tcPr>
            <w:tcW w:w="2299" w:type="dxa"/>
            <w:tcBorders>
              <w:bottom w:val="single" w:sz="4" w:space="0" w:color="auto"/>
            </w:tcBorders>
          </w:tcPr>
          <w:p w14:paraId="70E8568D" w14:textId="77777777" w:rsidR="003767F7" w:rsidRPr="00A2415A" w:rsidRDefault="003767F7" w:rsidP="00066388">
            <w:pPr>
              <w:keepLines/>
              <w:jc w:val="right"/>
            </w:pPr>
          </w:p>
          <w:p w14:paraId="1C4D4640" w14:textId="77777777" w:rsidR="003767F7" w:rsidRPr="00A2415A" w:rsidRDefault="003767F7" w:rsidP="00066388">
            <w:pPr>
              <w:keepLines/>
              <w:jc w:val="right"/>
            </w:pPr>
            <w:r w:rsidRPr="00A2415A">
              <w:t>CZK</w:t>
            </w:r>
          </w:p>
        </w:tc>
      </w:tr>
      <w:tr w:rsidR="003767F7" w:rsidRPr="00A2415A" w14:paraId="344490A5" w14:textId="77777777" w:rsidTr="00A167F5">
        <w:tc>
          <w:tcPr>
            <w:tcW w:w="933" w:type="dxa"/>
          </w:tcPr>
          <w:p w14:paraId="5812E88D" w14:textId="77777777" w:rsidR="003767F7" w:rsidRPr="00A2415A" w:rsidRDefault="003767F7" w:rsidP="003767F7">
            <w:pPr>
              <w:keepLines/>
            </w:pPr>
          </w:p>
          <w:p w14:paraId="3331667E" w14:textId="68703F17" w:rsidR="003767F7" w:rsidRPr="00A2415A" w:rsidRDefault="003767F7" w:rsidP="003767F7">
            <w:pPr>
              <w:keepLines/>
            </w:pPr>
            <w:r w:rsidRPr="00A2415A">
              <w:t>213</w:t>
            </w:r>
          </w:p>
        </w:tc>
        <w:tc>
          <w:tcPr>
            <w:tcW w:w="5695" w:type="dxa"/>
          </w:tcPr>
          <w:p w14:paraId="0935B5E9" w14:textId="77777777" w:rsidR="003767F7" w:rsidRPr="00A2415A" w:rsidRDefault="003767F7" w:rsidP="003767F7">
            <w:pPr>
              <w:keepLines/>
            </w:pPr>
          </w:p>
          <w:p w14:paraId="6C905FB8" w14:textId="3C0AA00A" w:rsidR="003767F7" w:rsidRPr="00A2415A" w:rsidRDefault="003767F7" w:rsidP="003767F7">
            <w:pPr>
              <w:keepLines/>
            </w:pPr>
            <w:r w:rsidRPr="00A2415A">
              <w:t xml:space="preserve">Concrete </w:t>
            </w:r>
            <w:r w:rsidR="003B1332" w:rsidRPr="00A2415A">
              <w:t>w</w:t>
            </w:r>
            <w:r w:rsidRPr="00A2415A">
              <w:t>orks</w:t>
            </w:r>
          </w:p>
        </w:tc>
        <w:tc>
          <w:tcPr>
            <w:tcW w:w="2299" w:type="dxa"/>
            <w:tcBorders>
              <w:bottom w:val="single" w:sz="4" w:space="0" w:color="auto"/>
            </w:tcBorders>
          </w:tcPr>
          <w:p w14:paraId="79B4F8E5" w14:textId="77777777" w:rsidR="003767F7" w:rsidRPr="00A2415A" w:rsidRDefault="003767F7" w:rsidP="00066388">
            <w:pPr>
              <w:keepLines/>
              <w:jc w:val="right"/>
            </w:pPr>
          </w:p>
          <w:p w14:paraId="2EBD6E7D" w14:textId="77777777" w:rsidR="003767F7" w:rsidRPr="00A2415A" w:rsidRDefault="003767F7" w:rsidP="00066388">
            <w:pPr>
              <w:keepLines/>
              <w:jc w:val="right"/>
            </w:pPr>
            <w:r w:rsidRPr="00A2415A">
              <w:t>CZK</w:t>
            </w:r>
          </w:p>
        </w:tc>
      </w:tr>
      <w:tr w:rsidR="003767F7" w:rsidRPr="00A2415A" w14:paraId="46F0FC1F" w14:textId="77777777" w:rsidTr="00A167F5">
        <w:tc>
          <w:tcPr>
            <w:tcW w:w="933" w:type="dxa"/>
          </w:tcPr>
          <w:p w14:paraId="3BD8183B" w14:textId="77777777" w:rsidR="003767F7" w:rsidRPr="00A2415A" w:rsidRDefault="003767F7" w:rsidP="003767F7">
            <w:pPr>
              <w:keepLines/>
            </w:pPr>
          </w:p>
          <w:p w14:paraId="2301EA41" w14:textId="6C26702A" w:rsidR="003767F7" w:rsidRPr="00A2415A" w:rsidRDefault="003767F7" w:rsidP="003767F7">
            <w:pPr>
              <w:keepLines/>
            </w:pPr>
            <w:r w:rsidRPr="00A2415A">
              <w:t>214</w:t>
            </w:r>
          </w:p>
        </w:tc>
        <w:tc>
          <w:tcPr>
            <w:tcW w:w="5695" w:type="dxa"/>
          </w:tcPr>
          <w:p w14:paraId="1B848274" w14:textId="77777777" w:rsidR="003767F7" w:rsidRPr="00A2415A" w:rsidRDefault="003767F7" w:rsidP="003767F7">
            <w:pPr>
              <w:keepLines/>
            </w:pPr>
          </w:p>
          <w:p w14:paraId="458D5084" w14:textId="25F7FCFD" w:rsidR="003767F7" w:rsidRPr="00A2415A" w:rsidRDefault="003767F7" w:rsidP="003767F7">
            <w:pPr>
              <w:keepLines/>
            </w:pPr>
            <w:r w:rsidRPr="00A2415A">
              <w:t xml:space="preserve">Steel </w:t>
            </w:r>
            <w:r w:rsidR="003B1332" w:rsidRPr="00A2415A">
              <w:t>w</w:t>
            </w:r>
            <w:r w:rsidRPr="00A2415A">
              <w:t>orks</w:t>
            </w:r>
          </w:p>
        </w:tc>
        <w:tc>
          <w:tcPr>
            <w:tcW w:w="2299" w:type="dxa"/>
            <w:tcBorders>
              <w:top w:val="single" w:sz="4" w:space="0" w:color="auto"/>
              <w:bottom w:val="single" w:sz="4" w:space="0" w:color="auto"/>
            </w:tcBorders>
          </w:tcPr>
          <w:p w14:paraId="5956B084" w14:textId="77777777" w:rsidR="003767F7" w:rsidRPr="00A2415A" w:rsidRDefault="003767F7" w:rsidP="00066388">
            <w:pPr>
              <w:keepLines/>
              <w:jc w:val="right"/>
            </w:pPr>
          </w:p>
          <w:p w14:paraId="6DBEAC9D" w14:textId="77777777" w:rsidR="003767F7" w:rsidRPr="00A2415A" w:rsidRDefault="003767F7" w:rsidP="00066388">
            <w:pPr>
              <w:keepLines/>
              <w:jc w:val="right"/>
            </w:pPr>
            <w:r w:rsidRPr="00A2415A">
              <w:t>CZK</w:t>
            </w:r>
          </w:p>
        </w:tc>
      </w:tr>
      <w:tr w:rsidR="003767F7" w:rsidRPr="00A2415A" w14:paraId="146418B8" w14:textId="77777777" w:rsidTr="00A167F5">
        <w:tc>
          <w:tcPr>
            <w:tcW w:w="933" w:type="dxa"/>
          </w:tcPr>
          <w:p w14:paraId="263DF0ED" w14:textId="77777777" w:rsidR="003767F7" w:rsidRPr="00A2415A" w:rsidRDefault="003767F7" w:rsidP="003767F7">
            <w:pPr>
              <w:keepLines/>
            </w:pPr>
          </w:p>
          <w:p w14:paraId="27D5D528" w14:textId="31508C5D" w:rsidR="003767F7" w:rsidRPr="00A2415A" w:rsidRDefault="003767F7" w:rsidP="003767F7">
            <w:pPr>
              <w:keepLines/>
            </w:pPr>
            <w:r w:rsidRPr="00A2415A">
              <w:t>215</w:t>
            </w:r>
          </w:p>
        </w:tc>
        <w:tc>
          <w:tcPr>
            <w:tcW w:w="5695" w:type="dxa"/>
          </w:tcPr>
          <w:p w14:paraId="515F3087" w14:textId="77777777" w:rsidR="003767F7" w:rsidRPr="00A2415A" w:rsidRDefault="003767F7" w:rsidP="003767F7">
            <w:pPr>
              <w:keepLines/>
            </w:pPr>
          </w:p>
          <w:p w14:paraId="4BD59272" w14:textId="77777777" w:rsidR="003767F7" w:rsidRPr="00A2415A" w:rsidRDefault="003767F7" w:rsidP="003767F7">
            <w:pPr>
              <w:keepLines/>
            </w:pPr>
            <w:r w:rsidRPr="00A2415A">
              <w:t>Facades and cladding including architecture</w:t>
            </w:r>
          </w:p>
        </w:tc>
        <w:tc>
          <w:tcPr>
            <w:tcW w:w="2299" w:type="dxa"/>
            <w:tcBorders>
              <w:top w:val="single" w:sz="4" w:space="0" w:color="auto"/>
              <w:bottom w:val="single" w:sz="4" w:space="0" w:color="auto"/>
            </w:tcBorders>
          </w:tcPr>
          <w:p w14:paraId="5B5FEC5D" w14:textId="77777777" w:rsidR="003767F7" w:rsidRPr="00A2415A" w:rsidRDefault="003767F7" w:rsidP="00066388">
            <w:pPr>
              <w:keepLines/>
              <w:jc w:val="right"/>
            </w:pPr>
          </w:p>
          <w:p w14:paraId="09FB9A88" w14:textId="77777777" w:rsidR="003767F7" w:rsidRPr="00A2415A" w:rsidRDefault="003767F7" w:rsidP="00066388">
            <w:pPr>
              <w:keepLines/>
              <w:jc w:val="right"/>
            </w:pPr>
            <w:r w:rsidRPr="00A2415A">
              <w:t>CZK</w:t>
            </w:r>
          </w:p>
        </w:tc>
      </w:tr>
      <w:tr w:rsidR="003767F7" w:rsidRPr="00A2415A" w14:paraId="4FD73FA5" w14:textId="77777777" w:rsidTr="00A167F5">
        <w:tc>
          <w:tcPr>
            <w:tcW w:w="933" w:type="dxa"/>
          </w:tcPr>
          <w:p w14:paraId="11277E9C" w14:textId="77777777" w:rsidR="003767F7" w:rsidRPr="00A2415A" w:rsidRDefault="003767F7" w:rsidP="003767F7">
            <w:pPr>
              <w:keepLines/>
            </w:pPr>
          </w:p>
          <w:p w14:paraId="4387404C" w14:textId="3330ED08" w:rsidR="003767F7" w:rsidRPr="00A2415A" w:rsidRDefault="003767F7" w:rsidP="003767F7">
            <w:pPr>
              <w:keepLines/>
            </w:pPr>
            <w:r w:rsidRPr="00A2415A">
              <w:t>216</w:t>
            </w:r>
          </w:p>
        </w:tc>
        <w:tc>
          <w:tcPr>
            <w:tcW w:w="5695" w:type="dxa"/>
          </w:tcPr>
          <w:p w14:paraId="36BA7E46" w14:textId="77777777" w:rsidR="003767F7" w:rsidRPr="00A2415A" w:rsidRDefault="003767F7" w:rsidP="003767F7">
            <w:pPr>
              <w:keepLines/>
            </w:pPr>
          </w:p>
          <w:p w14:paraId="2B8B1507" w14:textId="77777777" w:rsidR="003767F7" w:rsidRPr="00A2415A" w:rsidRDefault="003767F7" w:rsidP="003767F7">
            <w:pPr>
              <w:keepLines/>
            </w:pPr>
            <w:r w:rsidRPr="00A2415A">
              <w:t>Internal finishes</w:t>
            </w:r>
          </w:p>
        </w:tc>
        <w:tc>
          <w:tcPr>
            <w:tcW w:w="2299" w:type="dxa"/>
            <w:tcBorders>
              <w:top w:val="single" w:sz="4" w:space="0" w:color="auto"/>
              <w:bottom w:val="single" w:sz="4" w:space="0" w:color="auto"/>
            </w:tcBorders>
          </w:tcPr>
          <w:p w14:paraId="11B27FF8" w14:textId="77777777" w:rsidR="003767F7" w:rsidRPr="00A2415A" w:rsidRDefault="003767F7" w:rsidP="00066388">
            <w:pPr>
              <w:keepLines/>
              <w:jc w:val="right"/>
            </w:pPr>
          </w:p>
          <w:p w14:paraId="07E3F915" w14:textId="77777777" w:rsidR="003767F7" w:rsidRPr="00A2415A" w:rsidRDefault="003767F7" w:rsidP="00066388">
            <w:pPr>
              <w:keepLines/>
              <w:jc w:val="right"/>
            </w:pPr>
            <w:r w:rsidRPr="00A2415A">
              <w:t>CZK</w:t>
            </w:r>
          </w:p>
        </w:tc>
      </w:tr>
      <w:tr w:rsidR="003767F7" w:rsidRPr="00A2415A" w14:paraId="21628C77" w14:textId="77777777" w:rsidTr="00A167F5">
        <w:tc>
          <w:tcPr>
            <w:tcW w:w="933" w:type="dxa"/>
          </w:tcPr>
          <w:p w14:paraId="25E81F29" w14:textId="77777777" w:rsidR="003767F7" w:rsidRPr="00A2415A" w:rsidRDefault="003767F7" w:rsidP="003767F7">
            <w:pPr>
              <w:keepLines/>
            </w:pPr>
          </w:p>
          <w:p w14:paraId="2499FA2D" w14:textId="55002183" w:rsidR="003767F7" w:rsidRPr="00A2415A" w:rsidRDefault="003767F7" w:rsidP="003767F7">
            <w:pPr>
              <w:keepLines/>
            </w:pPr>
            <w:r w:rsidRPr="00A2415A">
              <w:t>217</w:t>
            </w:r>
          </w:p>
        </w:tc>
        <w:tc>
          <w:tcPr>
            <w:tcW w:w="5695" w:type="dxa"/>
          </w:tcPr>
          <w:p w14:paraId="421F62FE" w14:textId="77777777" w:rsidR="003767F7" w:rsidRPr="00A2415A" w:rsidRDefault="003767F7" w:rsidP="003767F7">
            <w:pPr>
              <w:keepLines/>
            </w:pPr>
          </w:p>
          <w:p w14:paraId="49259186" w14:textId="77777777" w:rsidR="003767F7" w:rsidRPr="00A2415A" w:rsidRDefault="003767F7" w:rsidP="003767F7">
            <w:pPr>
              <w:keepLines/>
            </w:pPr>
            <w:r w:rsidRPr="00A2415A">
              <w:t>HVAC/plumbing</w:t>
            </w:r>
          </w:p>
        </w:tc>
        <w:tc>
          <w:tcPr>
            <w:tcW w:w="2299" w:type="dxa"/>
            <w:tcBorders>
              <w:top w:val="single" w:sz="4" w:space="0" w:color="auto"/>
              <w:bottom w:val="single" w:sz="4" w:space="0" w:color="auto"/>
            </w:tcBorders>
          </w:tcPr>
          <w:p w14:paraId="414CA70F" w14:textId="77777777" w:rsidR="003767F7" w:rsidRPr="00A2415A" w:rsidRDefault="003767F7" w:rsidP="00066388">
            <w:pPr>
              <w:keepLines/>
              <w:jc w:val="right"/>
            </w:pPr>
          </w:p>
          <w:p w14:paraId="34B1BB13" w14:textId="77777777" w:rsidR="003767F7" w:rsidRPr="00A2415A" w:rsidRDefault="003767F7" w:rsidP="00066388">
            <w:pPr>
              <w:keepLines/>
              <w:jc w:val="right"/>
            </w:pPr>
            <w:r w:rsidRPr="00A2415A">
              <w:t>CZK</w:t>
            </w:r>
          </w:p>
        </w:tc>
      </w:tr>
      <w:tr w:rsidR="003767F7" w:rsidRPr="00A2415A" w14:paraId="0E8D3DD5" w14:textId="77777777" w:rsidTr="00A167F5">
        <w:tc>
          <w:tcPr>
            <w:tcW w:w="933" w:type="dxa"/>
          </w:tcPr>
          <w:p w14:paraId="408E1880" w14:textId="77777777" w:rsidR="003767F7" w:rsidRPr="00A2415A" w:rsidRDefault="003767F7" w:rsidP="003767F7">
            <w:pPr>
              <w:keepLines/>
            </w:pPr>
          </w:p>
          <w:p w14:paraId="6A53581A" w14:textId="264EAD16" w:rsidR="003767F7" w:rsidRPr="00A2415A" w:rsidRDefault="003767F7" w:rsidP="003767F7">
            <w:pPr>
              <w:keepLines/>
            </w:pPr>
            <w:r w:rsidRPr="00A2415A">
              <w:t>218</w:t>
            </w:r>
          </w:p>
        </w:tc>
        <w:tc>
          <w:tcPr>
            <w:tcW w:w="5695" w:type="dxa"/>
          </w:tcPr>
          <w:p w14:paraId="1A67DABA" w14:textId="77777777" w:rsidR="003767F7" w:rsidRPr="00A2415A" w:rsidRDefault="003767F7" w:rsidP="003767F7">
            <w:pPr>
              <w:keepLines/>
            </w:pPr>
          </w:p>
          <w:p w14:paraId="1D3EE006" w14:textId="77777777" w:rsidR="003767F7" w:rsidRPr="00A2415A" w:rsidRDefault="003767F7" w:rsidP="003767F7">
            <w:pPr>
              <w:keepLines/>
            </w:pPr>
            <w:r w:rsidRPr="00A2415A">
              <w:t>Electrical installations, building</w:t>
            </w:r>
          </w:p>
        </w:tc>
        <w:tc>
          <w:tcPr>
            <w:tcW w:w="2299" w:type="dxa"/>
            <w:tcBorders>
              <w:top w:val="single" w:sz="4" w:space="0" w:color="auto"/>
              <w:bottom w:val="single" w:sz="4" w:space="0" w:color="auto"/>
            </w:tcBorders>
          </w:tcPr>
          <w:p w14:paraId="1025007A" w14:textId="77777777" w:rsidR="003767F7" w:rsidRPr="00A2415A" w:rsidRDefault="003767F7" w:rsidP="00066388">
            <w:pPr>
              <w:keepLines/>
              <w:jc w:val="right"/>
            </w:pPr>
          </w:p>
          <w:p w14:paraId="769007EE" w14:textId="77777777" w:rsidR="003767F7" w:rsidRPr="00A2415A" w:rsidRDefault="003767F7" w:rsidP="00066388">
            <w:pPr>
              <w:keepLines/>
              <w:jc w:val="right"/>
            </w:pPr>
            <w:r w:rsidRPr="00A2415A">
              <w:t>CZK</w:t>
            </w:r>
          </w:p>
        </w:tc>
      </w:tr>
      <w:tr w:rsidR="003767F7" w:rsidRPr="00A2415A" w14:paraId="57C8D7CD" w14:textId="77777777" w:rsidTr="00A167F5">
        <w:tc>
          <w:tcPr>
            <w:tcW w:w="933" w:type="dxa"/>
          </w:tcPr>
          <w:p w14:paraId="0E9A4A80" w14:textId="77777777" w:rsidR="003767F7" w:rsidRPr="00A2415A" w:rsidRDefault="003767F7" w:rsidP="003767F7">
            <w:pPr>
              <w:keepLines/>
              <w:rPr>
                <w:b/>
              </w:rPr>
            </w:pPr>
          </w:p>
          <w:p w14:paraId="5323476F" w14:textId="5028BA76" w:rsidR="003767F7" w:rsidRPr="00A2415A" w:rsidRDefault="003767F7" w:rsidP="003767F7">
            <w:pPr>
              <w:keepLines/>
              <w:rPr>
                <w:b/>
              </w:rPr>
            </w:pPr>
            <w:r w:rsidRPr="00A2415A">
              <w:rPr>
                <w:b/>
              </w:rPr>
              <w:t>219</w:t>
            </w:r>
          </w:p>
        </w:tc>
        <w:tc>
          <w:tcPr>
            <w:tcW w:w="5695" w:type="dxa"/>
          </w:tcPr>
          <w:p w14:paraId="0B783E07" w14:textId="77777777" w:rsidR="003767F7" w:rsidRPr="00A2415A" w:rsidRDefault="003767F7" w:rsidP="003767F7">
            <w:pPr>
              <w:keepLines/>
              <w:rPr>
                <w:b/>
                <w:sz w:val="16"/>
                <w:szCs w:val="16"/>
              </w:rPr>
            </w:pPr>
          </w:p>
          <w:p w14:paraId="1EF037B6" w14:textId="2E380F40" w:rsidR="003767F7" w:rsidRPr="00A2415A" w:rsidRDefault="003767F7" w:rsidP="003767F7">
            <w:pPr>
              <w:keepLines/>
              <w:rPr>
                <w:b/>
                <w:spacing w:val="-3"/>
              </w:rPr>
            </w:pPr>
            <w:r w:rsidRPr="00A2415A">
              <w:rPr>
                <w:b/>
              </w:rPr>
              <w:t>Subtotal, Civil construction - Existing SO 103 IBA treatment hall (sum 210-218)</w:t>
            </w:r>
          </w:p>
        </w:tc>
        <w:tc>
          <w:tcPr>
            <w:tcW w:w="2299" w:type="dxa"/>
            <w:tcBorders>
              <w:top w:val="single" w:sz="4" w:space="0" w:color="auto"/>
              <w:bottom w:val="single" w:sz="4" w:space="0" w:color="auto"/>
            </w:tcBorders>
          </w:tcPr>
          <w:p w14:paraId="0095F832" w14:textId="77777777" w:rsidR="003767F7" w:rsidRPr="00A2415A" w:rsidRDefault="003767F7" w:rsidP="00066388">
            <w:pPr>
              <w:keepLines/>
              <w:jc w:val="right"/>
              <w:rPr>
                <w:b/>
              </w:rPr>
            </w:pPr>
          </w:p>
          <w:p w14:paraId="145F36B0" w14:textId="77777777" w:rsidR="003767F7" w:rsidRPr="00A2415A" w:rsidRDefault="003767F7" w:rsidP="00066388">
            <w:pPr>
              <w:keepLines/>
              <w:jc w:val="right"/>
              <w:rPr>
                <w:b/>
              </w:rPr>
            </w:pPr>
          </w:p>
          <w:p w14:paraId="23C1AAF9" w14:textId="77777777" w:rsidR="003767F7" w:rsidRPr="00A2415A" w:rsidRDefault="003767F7" w:rsidP="00066388">
            <w:pPr>
              <w:keepLines/>
              <w:jc w:val="right"/>
              <w:rPr>
                <w:b/>
              </w:rPr>
            </w:pPr>
            <w:r w:rsidRPr="00A2415A">
              <w:rPr>
                <w:b/>
              </w:rPr>
              <w:t>CZK</w:t>
            </w:r>
          </w:p>
        </w:tc>
      </w:tr>
    </w:tbl>
    <w:p w14:paraId="4640A6F2" w14:textId="77777777" w:rsidR="00E776E1" w:rsidRPr="00A2415A" w:rsidRDefault="00E776E1"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3767F7" w:rsidRPr="00A2415A" w14:paraId="07930D20" w14:textId="77777777" w:rsidTr="00A167F5">
        <w:tc>
          <w:tcPr>
            <w:tcW w:w="933" w:type="dxa"/>
          </w:tcPr>
          <w:p w14:paraId="096D92FC" w14:textId="77777777" w:rsidR="003767F7" w:rsidRPr="00A2415A" w:rsidRDefault="003767F7" w:rsidP="00A167F5">
            <w:pPr>
              <w:keepLines/>
            </w:pPr>
          </w:p>
        </w:tc>
        <w:tc>
          <w:tcPr>
            <w:tcW w:w="5695" w:type="dxa"/>
            <w:tcBorders>
              <w:bottom w:val="single" w:sz="4" w:space="0" w:color="auto"/>
            </w:tcBorders>
          </w:tcPr>
          <w:p w14:paraId="4BAC916E" w14:textId="77777777" w:rsidR="003767F7" w:rsidRPr="00A2415A" w:rsidRDefault="003767F7" w:rsidP="00A167F5">
            <w:pPr>
              <w:keepLines/>
              <w:rPr>
                <w:b/>
              </w:rPr>
            </w:pPr>
          </w:p>
          <w:p w14:paraId="36541888" w14:textId="2E6919EC" w:rsidR="003767F7" w:rsidRPr="00A2415A" w:rsidRDefault="003767F7" w:rsidP="00A167F5">
            <w:pPr>
              <w:keepLines/>
              <w:rPr>
                <w:b/>
              </w:rPr>
            </w:pPr>
            <w:r w:rsidRPr="00A2415A">
              <w:rPr>
                <w:b/>
                <w:sz w:val="20"/>
                <w:szCs w:val="20"/>
              </w:rPr>
              <w:t>Civil construction cost – Existing SO 106 Tra</w:t>
            </w:r>
            <w:r w:rsidR="003B1332" w:rsidRPr="00A2415A">
              <w:rPr>
                <w:b/>
                <w:sz w:val="20"/>
                <w:szCs w:val="20"/>
              </w:rPr>
              <w:t>nsformers</w:t>
            </w:r>
          </w:p>
        </w:tc>
        <w:tc>
          <w:tcPr>
            <w:tcW w:w="2299" w:type="dxa"/>
          </w:tcPr>
          <w:p w14:paraId="533DDEA4" w14:textId="77777777" w:rsidR="003767F7" w:rsidRPr="00A2415A" w:rsidRDefault="003767F7" w:rsidP="00A167F5">
            <w:pPr>
              <w:keepLines/>
            </w:pPr>
          </w:p>
        </w:tc>
      </w:tr>
      <w:tr w:rsidR="003767F7" w:rsidRPr="00A2415A" w14:paraId="135FCC76" w14:textId="77777777" w:rsidTr="00A167F5">
        <w:tc>
          <w:tcPr>
            <w:tcW w:w="933" w:type="dxa"/>
          </w:tcPr>
          <w:p w14:paraId="45125677" w14:textId="77777777" w:rsidR="003767F7" w:rsidRPr="00A2415A" w:rsidRDefault="003767F7" w:rsidP="003767F7">
            <w:pPr>
              <w:keepLines/>
            </w:pPr>
          </w:p>
          <w:p w14:paraId="425F0C12" w14:textId="6B8BFD8D" w:rsidR="003767F7" w:rsidRPr="00A2415A" w:rsidRDefault="003767F7" w:rsidP="003767F7">
            <w:pPr>
              <w:keepLines/>
            </w:pPr>
            <w:r w:rsidRPr="00A2415A">
              <w:t>220</w:t>
            </w:r>
          </w:p>
        </w:tc>
        <w:tc>
          <w:tcPr>
            <w:tcW w:w="5695" w:type="dxa"/>
            <w:tcBorders>
              <w:top w:val="single" w:sz="4" w:space="0" w:color="auto"/>
            </w:tcBorders>
          </w:tcPr>
          <w:p w14:paraId="535EE3A8" w14:textId="77777777" w:rsidR="003767F7" w:rsidRPr="00A2415A" w:rsidRDefault="003767F7" w:rsidP="003767F7">
            <w:pPr>
              <w:keepLines/>
            </w:pPr>
          </w:p>
          <w:p w14:paraId="7A508B0E" w14:textId="77777777" w:rsidR="003767F7" w:rsidRPr="00A2415A" w:rsidRDefault="003767F7" w:rsidP="003767F7">
            <w:pPr>
              <w:keepLines/>
            </w:pPr>
            <w:r w:rsidRPr="00A2415A">
              <w:t>Site preparation and demolition works</w:t>
            </w:r>
          </w:p>
        </w:tc>
        <w:tc>
          <w:tcPr>
            <w:tcW w:w="2299" w:type="dxa"/>
            <w:tcBorders>
              <w:bottom w:val="single" w:sz="4" w:space="0" w:color="auto"/>
            </w:tcBorders>
          </w:tcPr>
          <w:p w14:paraId="7EF38EEB" w14:textId="77777777" w:rsidR="003767F7" w:rsidRPr="00A2415A" w:rsidRDefault="003767F7" w:rsidP="00066388">
            <w:pPr>
              <w:keepLines/>
              <w:jc w:val="right"/>
            </w:pPr>
          </w:p>
          <w:p w14:paraId="60BED0DE" w14:textId="77777777" w:rsidR="003767F7" w:rsidRPr="00A2415A" w:rsidRDefault="003767F7" w:rsidP="00066388">
            <w:pPr>
              <w:keepLines/>
              <w:jc w:val="right"/>
            </w:pPr>
            <w:r w:rsidRPr="00A2415A">
              <w:t>CZK</w:t>
            </w:r>
          </w:p>
        </w:tc>
      </w:tr>
      <w:tr w:rsidR="003767F7" w:rsidRPr="00A2415A" w14:paraId="03A041E8" w14:textId="77777777" w:rsidTr="00A167F5">
        <w:tc>
          <w:tcPr>
            <w:tcW w:w="933" w:type="dxa"/>
          </w:tcPr>
          <w:p w14:paraId="13A8FA1B" w14:textId="77777777" w:rsidR="003767F7" w:rsidRPr="00A2415A" w:rsidRDefault="003767F7" w:rsidP="003767F7">
            <w:pPr>
              <w:keepLines/>
            </w:pPr>
          </w:p>
          <w:p w14:paraId="1E0F4A49" w14:textId="548F9960" w:rsidR="003767F7" w:rsidRPr="00A2415A" w:rsidRDefault="003767F7" w:rsidP="003767F7">
            <w:pPr>
              <w:keepLines/>
            </w:pPr>
            <w:r w:rsidRPr="00A2415A">
              <w:t>221</w:t>
            </w:r>
          </w:p>
        </w:tc>
        <w:tc>
          <w:tcPr>
            <w:tcW w:w="5695" w:type="dxa"/>
          </w:tcPr>
          <w:p w14:paraId="4BA19D26" w14:textId="77777777" w:rsidR="003767F7" w:rsidRPr="00A2415A" w:rsidRDefault="003767F7" w:rsidP="003767F7">
            <w:pPr>
              <w:keepLines/>
            </w:pPr>
          </w:p>
          <w:p w14:paraId="1216915A" w14:textId="50D2D12B" w:rsidR="003767F7" w:rsidRPr="00A2415A" w:rsidRDefault="003767F7" w:rsidP="003767F7">
            <w:pPr>
              <w:keepLines/>
            </w:pPr>
            <w:r w:rsidRPr="00A2415A">
              <w:t xml:space="preserve">Site </w:t>
            </w:r>
            <w:r w:rsidR="003B1332" w:rsidRPr="00A2415A">
              <w:t>w</w:t>
            </w:r>
            <w:r w:rsidRPr="00A2415A">
              <w:t>orks and excavation</w:t>
            </w:r>
          </w:p>
        </w:tc>
        <w:tc>
          <w:tcPr>
            <w:tcW w:w="2299" w:type="dxa"/>
            <w:tcBorders>
              <w:bottom w:val="single" w:sz="4" w:space="0" w:color="auto"/>
            </w:tcBorders>
          </w:tcPr>
          <w:p w14:paraId="06D2D54F" w14:textId="77777777" w:rsidR="003767F7" w:rsidRPr="00A2415A" w:rsidRDefault="003767F7" w:rsidP="00066388">
            <w:pPr>
              <w:keepLines/>
              <w:jc w:val="right"/>
            </w:pPr>
          </w:p>
          <w:p w14:paraId="614DE03C" w14:textId="77777777" w:rsidR="003767F7" w:rsidRPr="00A2415A" w:rsidRDefault="003767F7" w:rsidP="00066388">
            <w:pPr>
              <w:keepLines/>
              <w:jc w:val="right"/>
            </w:pPr>
            <w:r w:rsidRPr="00A2415A">
              <w:t>CZK</w:t>
            </w:r>
          </w:p>
        </w:tc>
      </w:tr>
      <w:tr w:rsidR="003767F7" w:rsidRPr="00A2415A" w14:paraId="2F23953E" w14:textId="77777777" w:rsidTr="00A167F5">
        <w:tc>
          <w:tcPr>
            <w:tcW w:w="933" w:type="dxa"/>
          </w:tcPr>
          <w:p w14:paraId="10FC3063" w14:textId="77777777" w:rsidR="003767F7" w:rsidRPr="00A2415A" w:rsidRDefault="003767F7" w:rsidP="003767F7">
            <w:pPr>
              <w:keepLines/>
            </w:pPr>
          </w:p>
          <w:p w14:paraId="2CFF3DE0" w14:textId="35D8EFED" w:rsidR="003767F7" w:rsidRPr="00A2415A" w:rsidRDefault="003767F7" w:rsidP="003767F7">
            <w:pPr>
              <w:keepLines/>
            </w:pPr>
            <w:r w:rsidRPr="00A2415A">
              <w:t>222</w:t>
            </w:r>
          </w:p>
        </w:tc>
        <w:tc>
          <w:tcPr>
            <w:tcW w:w="5695" w:type="dxa"/>
          </w:tcPr>
          <w:p w14:paraId="56F59590" w14:textId="77777777" w:rsidR="003767F7" w:rsidRPr="00A2415A" w:rsidRDefault="003767F7" w:rsidP="003767F7">
            <w:pPr>
              <w:keepLines/>
            </w:pPr>
          </w:p>
          <w:p w14:paraId="26779154" w14:textId="77777777" w:rsidR="003767F7" w:rsidRPr="00A2415A" w:rsidRDefault="003767F7" w:rsidP="003767F7">
            <w:pPr>
              <w:keepLines/>
            </w:pPr>
            <w:r w:rsidRPr="00A2415A">
              <w:t>External utilities</w:t>
            </w:r>
          </w:p>
        </w:tc>
        <w:tc>
          <w:tcPr>
            <w:tcW w:w="2299" w:type="dxa"/>
            <w:tcBorders>
              <w:bottom w:val="single" w:sz="4" w:space="0" w:color="auto"/>
            </w:tcBorders>
          </w:tcPr>
          <w:p w14:paraId="540EF917" w14:textId="77777777" w:rsidR="003767F7" w:rsidRPr="00A2415A" w:rsidRDefault="003767F7" w:rsidP="00066388">
            <w:pPr>
              <w:keepLines/>
              <w:jc w:val="right"/>
            </w:pPr>
          </w:p>
          <w:p w14:paraId="5D76BC53" w14:textId="77777777" w:rsidR="003767F7" w:rsidRPr="00A2415A" w:rsidRDefault="003767F7" w:rsidP="00066388">
            <w:pPr>
              <w:keepLines/>
              <w:jc w:val="right"/>
            </w:pPr>
            <w:r w:rsidRPr="00A2415A">
              <w:t>CZK</w:t>
            </w:r>
          </w:p>
        </w:tc>
      </w:tr>
      <w:tr w:rsidR="003767F7" w:rsidRPr="00A2415A" w14:paraId="660C4A42" w14:textId="77777777" w:rsidTr="00A167F5">
        <w:tc>
          <w:tcPr>
            <w:tcW w:w="933" w:type="dxa"/>
          </w:tcPr>
          <w:p w14:paraId="68B94B7B" w14:textId="77777777" w:rsidR="003767F7" w:rsidRPr="00A2415A" w:rsidRDefault="003767F7" w:rsidP="003767F7">
            <w:pPr>
              <w:keepLines/>
            </w:pPr>
          </w:p>
          <w:p w14:paraId="2E43B466" w14:textId="2791990F" w:rsidR="003767F7" w:rsidRPr="00A2415A" w:rsidRDefault="003767F7" w:rsidP="003767F7">
            <w:pPr>
              <w:keepLines/>
            </w:pPr>
            <w:r w:rsidRPr="00A2415A">
              <w:t>223</w:t>
            </w:r>
          </w:p>
        </w:tc>
        <w:tc>
          <w:tcPr>
            <w:tcW w:w="5695" w:type="dxa"/>
          </w:tcPr>
          <w:p w14:paraId="766C7788" w14:textId="77777777" w:rsidR="003767F7" w:rsidRPr="00A2415A" w:rsidRDefault="003767F7" w:rsidP="003767F7">
            <w:pPr>
              <w:keepLines/>
            </w:pPr>
          </w:p>
          <w:p w14:paraId="3A32A261" w14:textId="4183D99C" w:rsidR="003767F7" w:rsidRPr="00A2415A" w:rsidRDefault="003767F7" w:rsidP="003767F7">
            <w:pPr>
              <w:keepLines/>
            </w:pPr>
            <w:r w:rsidRPr="00A2415A">
              <w:t xml:space="preserve">Concrete </w:t>
            </w:r>
            <w:r w:rsidR="003B1332" w:rsidRPr="00A2415A">
              <w:t>w</w:t>
            </w:r>
            <w:r w:rsidRPr="00A2415A">
              <w:t>orks</w:t>
            </w:r>
          </w:p>
        </w:tc>
        <w:tc>
          <w:tcPr>
            <w:tcW w:w="2299" w:type="dxa"/>
            <w:tcBorders>
              <w:bottom w:val="single" w:sz="4" w:space="0" w:color="auto"/>
            </w:tcBorders>
          </w:tcPr>
          <w:p w14:paraId="438C3463" w14:textId="77777777" w:rsidR="003767F7" w:rsidRPr="00A2415A" w:rsidRDefault="003767F7" w:rsidP="00066388">
            <w:pPr>
              <w:keepLines/>
              <w:jc w:val="right"/>
            </w:pPr>
          </w:p>
          <w:p w14:paraId="74C288F0" w14:textId="77777777" w:rsidR="003767F7" w:rsidRPr="00A2415A" w:rsidRDefault="003767F7" w:rsidP="00066388">
            <w:pPr>
              <w:keepLines/>
              <w:jc w:val="right"/>
            </w:pPr>
            <w:r w:rsidRPr="00A2415A">
              <w:t>CZK</w:t>
            </w:r>
          </w:p>
        </w:tc>
      </w:tr>
      <w:tr w:rsidR="003767F7" w:rsidRPr="00A2415A" w14:paraId="04D00F8D" w14:textId="77777777" w:rsidTr="00A167F5">
        <w:tc>
          <w:tcPr>
            <w:tcW w:w="933" w:type="dxa"/>
          </w:tcPr>
          <w:p w14:paraId="5F7CAD80" w14:textId="77777777" w:rsidR="003767F7" w:rsidRPr="00A2415A" w:rsidRDefault="003767F7" w:rsidP="003767F7">
            <w:pPr>
              <w:keepLines/>
            </w:pPr>
          </w:p>
          <w:p w14:paraId="3E068118" w14:textId="4D18E0AA" w:rsidR="003767F7" w:rsidRPr="00A2415A" w:rsidRDefault="003767F7" w:rsidP="003767F7">
            <w:pPr>
              <w:keepLines/>
            </w:pPr>
            <w:r w:rsidRPr="00A2415A">
              <w:t>224</w:t>
            </w:r>
          </w:p>
        </w:tc>
        <w:tc>
          <w:tcPr>
            <w:tcW w:w="5695" w:type="dxa"/>
          </w:tcPr>
          <w:p w14:paraId="1A934944" w14:textId="77777777" w:rsidR="003767F7" w:rsidRPr="00A2415A" w:rsidRDefault="003767F7" w:rsidP="003767F7">
            <w:pPr>
              <w:keepLines/>
            </w:pPr>
          </w:p>
          <w:p w14:paraId="1F6E88F3" w14:textId="4F91B53D" w:rsidR="003767F7" w:rsidRPr="00A2415A" w:rsidRDefault="003767F7" w:rsidP="003767F7">
            <w:pPr>
              <w:keepLines/>
            </w:pPr>
            <w:r w:rsidRPr="00A2415A">
              <w:t xml:space="preserve">Steel </w:t>
            </w:r>
            <w:r w:rsidR="003B1332" w:rsidRPr="00A2415A">
              <w:t>w</w:t>
            </w:r>
            <w:r w:rsidRPr="00A2415A">
              <w:t>orks</w:t>
            </w:r>
          </w:p>
        </w:tc>
        <w:tc>
          <w:tcPr>
            <w:tcW w:w="2299" w:type="dxa"/>
            <w:tcBorders>
              <w:top w:val="single" w:sz="4" w:space="0" w:color="auto"/>
              <w:bottom w:val="single" w:sz="4" w:space="0" w:color="auto"/>
            </w:tcBorders>
          </w:tcPr>
          <w:p w14:paraId="6E88A48C" w14:textId="77777777" w:rsidR="003767F7" w:rsidRPr="00A2415A" w:rsidRDefault="003767F7" w:rsidP="00066388">
            <w:pPr>
              <w:keepLines/>
              <w:jc w:val="right"/>
            </w:pPr>
          </w:p>
          <w:p w14:paraId="0B1D79A3" w14:textId="77777777" w:rsidR="003767F7" w:rsidRPr="00A2415A" w:rsidRDefault="003767F7" w:rsidP="00066388">
            <w:pPr>
              <w:keepLines/>
              <w:jc w:val="right"/>
            </w:pPr>
            <w:r w:rsidRPr="00A2415A">
              <w:t>CZK</w:t>
            </w:r>
          </w:p>
        </w:tc>
      </w:tr>
      <w:tr w:rsidR="003767F7" w:rsidRPr="00A2415A" w14:paraId="1C2E303C" w14:textId="77777777" w:rsidTr="00A167F5">
        <w:tc>
          <w:tcPr>
            <w:tcW w:w="933" w:type="dxa"/>
          </w:tcPr>
          <w:p w14:paraId="2F29FC2B" w14:textId="77777777" w:rsidR="003767F7" w:rsidRPr="00A2415A" w:rsidRDefault="003767F7" w:rsidP="003767F7">
            <w:pPr>
              <w:keepLines/>
            </w:pPr>
          </w:p>
          <w:p w14:paraId="0EBA56D1" w14:textId="78BBC879" w:rsidR="003767F7" w:rsidRPr="00A2415A" w:rsidRDefault="003767F7" w:rsidP="003767F7">
            <w:pPr>
              <w:keepLines/>
            </w:pPr>
            <w:r w:rsidRPr="00A2415A">
              <w:t>225</w:t>
            </w:r>
          </w:p>
        </w:tc>
        <w:tc>
          <w:tcPr>
            <w:tcW w:w="5695" w:type="dxa"/>
          </w:tcPr>
          <w:p w14:paraId="1DA13F6F" w14:textId="77777777" w:rsidR="003767F7" w:rsidRPr="00A2415A" w:rsidRDefault="003767F7" w:rsidP="003767F7">
            <w:pPr>
              <w:keepLines/>
            </w:pPr>
          </w:p>
          <w:p w14:paraId="4E0B3EF2" w14:textId="77777777" w:rsidR="003767F7" w:rsidRPr="00A2415A" w:rsidRDefault="003767F7" w:rsidP="003767F7">
            <w:pPr>
              <w:keepLines/>
            </w:pPr>
            <w:r w:rsidRPr="00A2415A">
              <w:t>Facades and cladding including architecture</w:t>
            </w:r>
          </w:p>
        </w:tc>
        <w:tc>
          <w:tcPr>
            <w:tcW w:w="2299" w:type="dxa"/>
            <w:tcBorders>
              <w:top w:val="single" w:sz="4" w:space="0" w:color="auto"/>
              <w:bottom w:val="single" w:sz="4" w:space="0" w:color="auto"/>
            </w:tcBorders>
          </w:tcPr>
          <w:p w14:paraId="207A978B" w14:textId="77777777" w:rsidR="003767F7" w:rsidRPr="00A2415A" w:rsidRDefault="003767F7" w:rsidP="00066388">
            <w:pPr>
              <w:keepLines/>
              <w:jc w:val="right"/>
            </w:pPr>
          </w:p>
          <w:p w14:paraId="1A1469DE" w14:textId="77777777" w:rsidR="003767F7" w:rsidRPr="00A2415A" w:rsidRDefault="003767F7" w:rsidP="00066388">
            <w:pPr>
              <w:keepLines/>
              <w:jc w:val="right"/>
            </w:pPr>
            <w:r w:rsidRPr="00A2415A">
              <w:t>CZK</w:t>
            </w:r>
          </w:p>
        </w:tc>
      </w:tr>
      <w:tr w:rsidR="003767F7" w:rsidRPr="00A2415A" w14:paraId="5955904B" w14:textId="77777777" w:rsidTr="00A167F5">
        <w:tc>
          <w:tcPr>
            <w:tcW w:w="933" w:type="dxa"/>
          </w:tcPr>
          <w:p w14:paraId="376A1C8A" w14:textId="77777777" w:rsidR="003767F7" w:rsidRPr="00A2415A" w:rsidRDefault="003767F7" w:rsidP="003767F7">
            <w:pPr>
              <w:keepLines/>
            </w:pPr>
          </w:p>
          <w:p w14:paraId="348D851E" w14:textId="7CD5B817" w:rsidR="003767F7" w:rsidRPr="00A2415A" w:rsidRDefault="003767F7" w:rsidP="003767F7">
            <w:pPr>
              <w:keepLines/>
            </w:pPr>
            <w:r w:rsidRPr="00A2415A">
              <w:t>226</w:t>
            </w:r>
          </w:p>
        </w:tc>
        <w:tc>
          <w:tcPr>
            <w:tcW w:w="5695" w:type="dxa"/>
          </w:tcPr>
          <w:p w14:paraId="3438B0EE" w14:textId="77777777" w:rsidR="003767F7" w:rsidRPr="00A2415A" w:rsidRDefault="003767F7" w:rsidP="003767F7">
            <w:pPr>
              <w:keepLines/>
            </w:pPr>
          </w:p>
          <w:p w14:paraId="7DE87CEA" w14:textId="77777777" w:rsidR="003767F7" w:rsidRPr="00A2415A" w:rsidRDefault="003767F7" w:rsidP="003767F7">
            <w:pPr>
              <w:keepLines/>
            </w:pPr>
            <w:r w:rsidRPr="00A2415A">
              <w:t>Internal finishes</w:t>
            </w:r>
          </w:p>
        </w:tc>
        <w:tc>
          <w:tcPr>
            <w:tcW w:w="2299" w:type="dxa"/>
            <w:tcBorders>
              <w:top w:val="single" w:sz="4" w:space="0" w:color="auto"/>
              <w:bottom w:val="single" w:sz="4" w:space="0" w:color="auto"/>
            </w:tcBorders>
          </w:tcPr>
          <w:p w14:paraId="5B0D10C5" w14:textId="77777777" w:rsidR="003767F7" w:rsidRPr="00A2415A" w:rsidRDefault="003767F7" w:rsidP="00066388">
            <w:pPr>
              <w:keepLines/>
              <w:jc w:val="right"/>
            </w:pPr>
          </w:p>
          <w:p w14:paraId="1F4947D6" w14:textId="77777777" w:rsidR="003767F7" w:rsidRPr="00A2415A" w:rsidRDefault="003767F7" w:rsidP="00066388">
            <w:pPr>
              <w:keepLines/>
              <w:jc w:val="right"/>
            </w:pPr>
            <w:r w:rsidRPr="00A2415A">
              <w:t>CZK</w:t>
            </w:r>
          </w:p>
        </w:tc>
      </w:tr>
      <w:tr w:rsidR="003767F7" w:rsidRPr="00A2415A" w14:paraId="7485F712" w14:textId="77777777" w:rsidTr="00A167F5">
        <w:tc>
          <w:tcPr>
            <w:tcW w:w="933" w:type="dxa"/>
          </w:tcPr>
          <w:p w14:paraId="74657070" w14:textId="77777777" w:rsidR="003767F7" w:rsidRPr="00A2415A" w:rsidRDefault="003767F7" w:rsidP="003767F7">
            <w:pPr>
              <w:keepLines/>
            </w:pPr>
          </w:p>
          <w:p w14:paraId="458A8ABC" w14:textId="7297627C" w:rsidR="003767F7" w:rsidRPr="00A2415A" w:rsidRDefault="003767F7" w:rsidP="003767F7">
            <w:pPr>
              <w:keepLines/>
            </w:pPr>
            <w:r w:rsidRPr="00A2415A">
              <w:t>227</w:t>
            </w:r>
          </w:p>
        </w:tc>
        <w:tc>
          <w:tcPr>
            <w:tcW w:w="5695" w:type="dxa"/>
          </w:tcPr>
          <w:p w14:paraId="6EF91CE5" w14:textId="77777777" w:rsidR="003767F7" w:rsidRPr="00A2415A" w:rsidRDefault="003767F7" w:rsidP="003767F7">
            <w:pPr>
              <w:keepLines/>
            </w:pPr>
          </w:p>
          <w:p w14:paraId="65D66BC9" w14:textId="77777777" w:rsidR="003767F7" w:rsidRPr="00A2415A" w:rsidRDefault="003767F7" w:rsidP="003767F7">
            <w:pPr>
              <w:keepLines/>
            </w:pPr>
            <w:r w:rsidRPr="00A2415A">
              <w:t>HVAC/plumbing</w:t>
            </w:r>
          </w:p>
        </w:tc>
        <w:tc>
          <w:tcPr>
            <w:tcW w:w="2299" w:type="dxa"/>
            <w:tcBorders>
              <w:top w:val="single" w:sz="4" w:space="0" w:color="auto"/>
              <w:bottom w:val="single" w:sz="4" w:space="0" w:color="auto"/>
            </w:tcBorders>
          </w:tcPr>
          <w:p w14:paraId="6DF1DBC1" w14:textId="77777777" w:rsidR="003767F7" w:rsidRPr="00A2415A" w:rsidRDefault="003767F7" w:rsidP="00066388">
            <w:pPr>
              <w:keepLines/>
              <w:jc w:val="right"/>
            </w:pPr>
          </w:p>
          <w:p w14:paraId="72885DDE" w14:textId="77777777" w:rsidR="003767F7" w:rsidRPr="00A2415A" w:rsidRDefault="003767F7" w:rsidP="00066388">
            <w:pPr>
              <w:keepLines/>
              <w:jc w:val="right"/>
            </w:pPr>
            <w:r w:rsidRPr="00A2415A">
              <w:t>CZK</w:t>
            </w:r>
          </w:p>
        </w:tc>
      </w:tr>
      <w:tr w:rsidR="003767F7" w:rsidRPr="00A2415A" w14:paraId="33F24B06" w14:textId="77777777" w:rsidTr="00A167F5">
        <w:tc>
          <w:tcPr>
            <w:tcW w:w="933" w:type="dxa"/>
          </w:tcPr>
          <w:p w14:paraId="7CE11EA7" w14:textId="77777777" w:rsidR="003767F7" w:rsidRPr="00A2415A" w:rsidRDefault="003767F7" w:rsidP="003767F7">
            <w:pPr>
              <w:keepLines/>
            </w:pPr>
          </w:p>
          <w:p w14:paraId="6F5A8038" w14:textId="6361EB4C" w:rsidR="003767F7" w:rsidRPr="00A2415A" w:rsidRDefault="003767F7" w:rsidP="003767F7">
            <w:pPr>
              <w:keepLines/>
            </w:pPr>
            <w:r w:rsidRPr="00A2415A">
              <w:t>228</w:t>
            </w:r>
          </w:p>
        </w:tc>
        <w:tc>
          <w:tcPr>
            <w:tcW w:w="5695" w:type="dxa"/>
          </w:tcPr>
          <w:p w14:paraId="7DF5DCFA" w14:textId="77777777" w:rsidR="003767F7" w:rsidRPr="00A2415A" w:rsidRDefault="003767F7" w:rsidP="003767F7">
            <w:pPr>
              <w:keepLines/>
            </w:pPr>
          </w:p>
          <w:p w14:paraId="5C2B4DBE" w14:textId="77777777" w:rsidR="003767F7" w:rsidRPr="00A2415A" w:rsidRDefault="003767F7" w:rsidP="003767F7">
            <w:pPr>
              <w:keepLines/>
            </w:pPr>
            <w:r w:rsidRPr="00A2415A">
              <w:t>Electrical installations, building</w:t>
            </w:r>
          </w:p>
        </w:tc>
        <w:tc>
          <w:tcPr>
            <w:tcW w:w="2299" w:type="dxa"/>
            <w:tcBorders>
              <w:top w:val="single" w:sz="4" w:space="0" w:color="auto"/>
              <w:bottom w:val="single" w:sz="4" w:space="0" w:color="auto"/>
            </w:tcBorders>
          </w:tcPr>
          <w:p w14:paraId="045253A9" w14:textId="77777777" w:rsidR="003767F7" w:rsidRPr="00A2415A" w:rsidRDefault="003767F7" w:rsidP="00066388">
            <w:pPr>
              <w:keepLines/>
              <w:jc w:val="right"/>
            </w:pPr>
          </w:p>
          <w:p w14:paraId="65602181" w14:textId="77777777" w:rsidR="003767F7" w:rsidRPr="00A2415A" w:rsidRDefault="003767F7" w:rsidP="00066388">
            <w:pPr>
              <w:keepLines/>
              <w:jc w:val="right"/>
            </w:pPr>
            <w:r w:rsidRPr="00A2415A">
              <w:t>CZK</w:t>
            </w:r>
          </w:p>
        </w:tc>
      </w:tr>
      <w:tr w:rsidR="003767F7" w:rsidRPr="00A2415A" w14:paraId="6A2804EA" w14:textId="77777777" w:rsidTr="00A167F5">
        <w:tc>
          <w:tcPr>
            <w:tcW w:w="933" w:type="dxa"/>
          </w:tcPr>
          <w:p w14:paraId="33383B01" w14:textId="77777777" w:rsidR="003767F7" w:rsidRPr="00A2415A" w:rsidRDefault="003767F7" w:rsidP="003767F7">
            <w:pPr>
              <w:keepLines/>
              <w:rPr>
                <w:b/>
              </w:rPr>
            </w:pPr>
          </w:p>
          <w:p w14:paraId="1781A780" w14:textId="0F3C537B" w:rsidR="003767F7" w:rsidRPr="00A2415A" w:rsidRDefault="003767F7" w:rsidP="003767F7">
            <w:pPr>
              <w:keepLines/>
              <w:rPr>
                <w:b/>
              </w:rPr>
            </w:pPr>
            <w:r w:rsidRPr="00A2415A">
              <w:rPr>
                <w:b/>
              </w:rPr>
              <w:t>229</w:t>
            </w:r>
          </w:p>
        </w:tc>
        <w:tc>
          <w:tcPr>
            <w:tcW w:w="5695" w:type="dxa"/>
          </w:tcPr>
          <w:p w14:paraId="6403AAF2" w14:textId="77777777" w:rsidR="003767F7" w:rsidRPr="00A2415A" w:rsidRDefault="003767F7" w:rsidP="003767F7">
            <w:pPr>
              <w:keepLines/>
              <w:rPr>
                <w:b/>
                <w:sz w:val="16"/>
                <w:szCs w:val="16"/>
              </w:rPr>
            </w:pPr>
          </w:p>
          <w:p w14:paraId="7BC1F0C2" w14:textId="470ADDBD" w:rsidR="003767F7" w:rsidRPr="00A2415A" w:rsidRDefault="003767F7" w:rsidP="003767F7">
            <w:pPr>
              <w:keepLines/>
              <w:rPr>
                <w:b/>
                <w:spacing w:val="-3"/>
              </w:rPr>
            </w:pPr>
            <w:r w:rsidRPr="00A2415A">
              <w:rPr>
                <w:b/>
              </w:rPr>
              <w:t xml:space="preserve">Subtotal, Civil construction - Existing SO 106 </w:t>
            </w:r>
            <w:proofErr w:type="spellStart"/>
            <w:r w:rsidRPr="00A2415A">
              <w:rPr>
                <w:b/>
              </w:rPr>
              <w:t>Trafoes</w:t>
            </w:r>
            <w:proofErr w:type="spellEnd"/>
            <w:r w:rsidRPr="00A2415A">
              <w:rPr>
                <w:b/>
              </w:rPr>
              <w:t xml:space="preserve"> (sum 220-228)</w:t>
            </w:r>
            <w:r w:rsidR="00C148EB">
              <w:rPr>
                <w:b/>
              </w:rPr>
              <w:t xml:space="preserve"> + SO 412 HVS</w:t>
            </w:r>
          </w:p>
        </w:tc>
        <w:tc>
          <w:tcPr>
            <w:tcW w:w="2299" w:type="dxa"/>
            <w:tcBorders>
              <w:top w:val="single" w:sz="4" w:space="0" w:color="auto"/>
              <w:bottom w:val="single" w:sz="4" w:space="0" w:color="auto"/>
            </w:tcBorders>
          </w:tcPr>
          <w:p w14:paraId="5A3E436D" w14:textId="77777777" w:rsidR="003767F7" w:rsidRPr="00A2415A" w:rsidRDefault="003767F7" w:rsidP="00066388">
            <w:pPr>
              <w:keepLines/>
              <w:jc w:val="right"/>
              <w:rPr>
                <w:b/>
              </w:rPr>
            </w:pPr>
          </w:p>
          <w:p w14:paraId="21AD9DAB" w14:textId="77777777" w:rsidR="003767F7" w:rsidRPr="00A2415A" w:rsidRDefault="003767F7" w:rsidP="00066388">
            <w:pPr>
              <w:keepLines/>
              <w:jc w:val="right"/>
              <w:rPr>
                <w:b/>
              </w:rPr>
            </w:pPr>
          </w:p>
          <w:p w14:paraId="1C866045" w14:textId="77777777" w:rsidR="003767F7" w:rsidRPr="00A2415A" w:rsidRDefault="003767F7" w:rsidP="00066388">
            <w:pPr>
              <w:keepLines/>
              <w:jc w:val="right"/>
              <w:rPr>
                <w:b/>
              </w:rPr>
            </w:pPr>
            <w:r w:rsidRPr="00A2415A">
              <w:rPr>
                <w:b/>
              </w:rPr>
              <w:t>CZK</w:t>
            </w:r>
          </w:p>
        </w:tc>
      </w:tr>
    </w:tbl>
    <w:p w14:paraId="3E1627DF" w14:textId="76B7A426" w:rsidR="00E776E1" w:rsidRPr="00A2415A" w:rsidRDefault="00E776E1"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3767F7" w:rsidRPr="00A2415A" w14:paraId="46747BE6" w14:textId="77777777" w:rsidTr="00A167F5">
        <w:tc>
          <w:tcPr>
            <w:tcW w:w="933" w:type="dxa"/>
          </w:tcPr>
          <w:p w14:paraId="1515C1E5" w14:textId="77777777" w:rsidR="003767F7" w:rsidRPr="00A2415A" w:rsidRDefault="003767F7" w:rsidP="00A167F5">
            <w:pPr>
              <w:keepLines/>
            </w:pPr>
          </w:p>
        </w:tc>
        <w:tc>
          <w:tcPr>
            <w:tcW w:w="5695" w:type="dxa"/>
            <w:tcBorders>
              <w:bottom w:val="single" w:sz="4" w:space="0" w:color="auto"/>
            </w:tcBorders>
          </w:tcPr>
          <w:p w14:paraId="7EBC1C6B" w14:textId="77777777" w:rsidR="003767F7" w:rsidRPr="00A2415A" w:rsidRDefault="003767F7" w:rsidP="00A167F5">
            <w:pPr>
              <w:keepLines/>
              <w:rPr>
                <w:b/>
              </w:rPr>
            </w:pPr>
          </w:p>
          <w:p w14:paraId="119B435A" w14:textId="77777777" w:rsidR="003767F7" w:rsidRPr="00A2415A" w:rsidRDefault="003767F7" w:rsidP="00A167F5">
            <w:pPr>
              <w:keepLines/>
              <w:rPr>
                <w:b/>
              </w:rPr>
            </w:pPr>
            <w:r w:rsidRPr="00A2415A">
              <w:rPr>
                <w:b/>
                <w:sz w:val="20"/>
                <w:szCs w:val="20"/>
              </w:rPr>
              <w:t>Civil construction cost – Existing SO 411 Sorting and turbine hall</w:t>
            </w:r>
          </w:p>
        </w:tc>
        <w:tc>
          <w:tcPr>
            <w:tcW w:w="2299" w:type="dxa"/>
          </w:tcPr>
          <w:p w14:paraId="0C7382FB" w14:textId="77777777" w:rsidR="003767F7" w:rsidRPr="00A2415A" w:rsidRDefault="003767F7" w:rsidP="00A167F5">
            <w:pPr>
              <w:keepLines/>
            </w:pPr>
          </w:p>
        </w:tc>
      </w:tr>
      <w:tr w:rsidR="003767F7" w:rsidRPr="00A2415A" w14:paraId="17495613" w14:textId="77777777" w:rsidTr="00A167F5">
        <w:tc>
          <w:tcPr>
            <w:tcW w:w="933" w:type="dxa"/>
          </w:tcPr>
          <w:p w14:paraId="23191554" w14:textId="77777777" w:rsidR="003767F7" w:rsidRPr="00A2415A" w:rsidRDefault="003767F7" w:rsidP="003767F7">
            <w:pPr>
              <w:keepLines/>
            </w:pPr>
          </w:p>
          <w:p w14:paraId="169BB41C" w14:textId="145409CA" w:rsidR="003767F7" w:rsidRPr="00A2415A" w:rsidRDefault="003767F7" w:rsidP="003767F7">
            <w:pPr>
              <w:keepLines/>
            </w:pPr>
            <w:r w:rsidRPr="00A2415A">
              <w:t>230</w:t>
            </w:r>
          </w:p>
        </w:tc>
        <w:tc>
          <w:tcPr>
            <w:tcW w:w="5695" w:type="dxa"/>
            <w:tcBorders>
              <w:top w:val="single" w:sz="4" w:space="0" w:color="auto"/>
            </w:tcBorders>
          </w:tcPr>
          <w:p w14:paraId="6E5940F4" w14:textId="77777777" w:rsidR="003767F7" w:rsidRPr="00A2415A" w:rsidRDefault="003767F7" w:rsidP="003767F7">
            <w:pPr>
              <w:keepLines/>
            </w:pPr>
          </w:p>
          <w:p w14:paraId="711DC5FA" w14:textId="77777777" w:rsidR="003767F7" w:rsidRPr="00A2415A" w:rsidRDefault="003767F7" w:rsidP="003767F7">
            <w:pPr>
              <w:keepLines/>
            </w:pPr>
            <w:r w:rsidRPr="00A2415A">
              <w:t>Site preparation and demolition works</w:t>
            </w:r>
          </w:p>
        </w:tc>
        <w:tc>
          <w:tcPr>
            <w:tcW w:w="2299" w:type="dxa"/>
            <w:tcBorders>
              <w:bottom w:val="single" w:sz="4" w:space="0" w:color="auto"/>
            </w:tcBorders>
          </w:tcPr>
          <w:p w14:paraId="1E40F30C" w14:textId="77777777" w:rsidR="003767F7" w:rsidRPr="00A2415A" w:rsidRDefault="003767F7" w:rsidP="00066388">
            <w:pPr>
              <w:keepLines/>
              <w:jc w:val="right"/>
            </w:pPr>
          </w:p>
          <w:p w14:paraId="3CB8C423" w14:textId="77777777" w:rsidR="003767F7" w:rsidRPr="00A2415A" w:rsidRDefault="003767F7" w:rsidP="00066388">
            <w:pPr>
              <w:keepLines/>
              <w:jc w:val="right"/>
            </w:pPr>
            <w:r w:rsidRPr="00A2415A">
              <w:t>CZK</w:t>
            </w:r>
          </w:p>
        </w:tc>
      </w:tr>
      <w:tr w:rsidR="003767F7" w:rsidRPr="00A2415A" w14:paraId="7FE6E411" w14:textId="77777777" w:rsidTr="00A167F5">
        <w:tc>
          <w:tcPr>
            <w:tcW w:w="933" w:type="dxa"/>
          </w:tcPr>
          <w:p w14:paraId="14C3955E" w14:textId="77777777" w:rsidR="003767F7" w:rsidRPr="00A2415A" w:rsidRDefault="003767F7" w:rsidP="003767F7">
            <w:pPr>
              <w:keepLines/>
            </w:pPr>
          </w:p>
          <w:p w14:paraId="54C7067B" w14:textId="2E4605E6" w:rsidR="003767F7" w:rsidRPr="00A2415A" w:rsidRDefault="003767F7" w:rsidP="003767F7">
            <w:pPr>
              <w:keepLines/>
            </w:pPr>
            <w:r w:rsidRPr="00A2415A">
              <w:t>231</w:t>
            </w:r>
          </w:p>
        </w:tc>
        <w:tc>
          <w:tcPr>
            <w:tcW w:w="5695" w:type="dxa"/>
          </w:tcPr>
          <w:p w14:paraId="7250741F" w14:textId="77777777" w:rsidR="003767F7" w:rsidRPr="00A2415A" w:rsidRDefault="003767F7" w:rsidP="003767F7">
            <w:pPr>
              <w:keepLines/>
            </w:pPr>
          </w:p>
          <w:p w14:paraId="1383C87E" w14:textId="57DD2AE8" w:rsidR="003767F7" w:rsidRPr="00A2415A" w:rsidRDefault="003767F7" w:rsidP="003767F7">
            <w:pPr>
              <w:keepLines/>
            </w:pPr>
            <w:r w:rsidRPr="00A2415A">
              <w:t xml:space="preserve">Site </w:t>
            </w:r>
            <w:r w:rsidR="003B1332" w:rsidRPr="00A2415A">
              <w:t>w</w:t>
            </w:r>
            <w:r w:rsidRPr="00A2415A">
              <w:t>orks and excavation</w:t>
            </w:r>
          </w:p>
        </w:tc>
        <w:tc>
          <w:tcPr>
            <w:tcW w:w="2299" w:type="dxa"/>
            <w:tcBorders>
              <w:bottom w:val="single" w:sz="4" w:space="0" w:color="auto"/>
            </w:tcBorders>
          </w:tcPr>
          <w:p w14:paraId="41AF4DBC" w14:textId="77777777" w:rsidR="003767F7" w:rsidRPr="00A2415A" w:rsidRDefault="003767F7" w:rsidP="00066388">
            <w:pPr>
              <w:keepLines/>
              <w:jc w:val="right"/>
            </w:pPr>
          </w:p>
          <w:p w14:paraId="7D45F577" w14:textId="77777777" w:rsidR="003767F7" w:rsidRPr="00A2415A" w:rsidRDefault="003767F7" w:rsidP="00066388">
            <w:pPr>
              <w:keepLines/>
              <w:jc w:val="right"/>
            </w:pPr>
            <w:r w:rsidRPr="00A2415A">
              <w:t>CZK</w:t>
            </w:r>
          </w:p>
        </w:tc>
      </w:tr>
      <w:tr w:rsidR="003767F7" w:rsidRPr="00A2415A" w14:paraId="332C040B" w14:textId="77777777" w:rsidTr="00A167F5">
        <w:tc>
          <w:tcPr>
            <w:tcW w:w="933" w:type="dxa"/>
          </w:tcPr>
          <w:p w14:paraId="427074B3" w14:textId="77777777" w:rsidR="003767F7" w:rsidRPr="00A2415A" w:rsidRDefault="003767F7" w:rsidP="003767F7">
            <w:pPr>
              <w:keepLines/>
            </w:pPr>
          </w:p>
          <w:p w14:paraId="3C460513" w14:textId="6F39DA88" w:rsidR="003767F7" w:rsidRPr="00A2415A" w:rsidRDefault="003767F7" w:rsidP="003767F7">
            <w:pPr>
              <w:keepLines/>
            </w:pPr>
            <w:r w:rsidRPr="00A2415A">
              <w:t>232</w:t>
            </w:r>
          </w:p>
        </w:tc>
        <w:tc>
          <w:tcPr>
            <w:tcW w:w="5695" w:type="dxa"/>
          </w:tcPr>
          <w:p w14:paraId="653D726E" w14:textId="77777777" w:rsidR="003767F7" w:rsidRPr="00A2415A" w:rsidRDefault="003767F7" w:rsidP="003767F7">
            <w:pPr>
              <w:keepLines/>
            </w:pPr>
          </w:p>
          <w:p w14:paraId="015BDF93" w14:textId="77777777" w:rsidR="003767F7" w:rsidRPr="00A2415A" w:rsidRDefault="003767F7" w:rsidP="003767F7">
            <w:pPr>
              <w:keepLines/>
            </w:pPr>
            <w:r w:rsidRPr="00A2415A">
              <w:t>External utilities</w:t>
            </w:r>
          </w:p>
        </w:tc>
        <w:tc>
          <w:tcPr>
            <w:tcW w:w="2299" w:type="dxa"/>
            <w:tcBorders>
              <w:bottom w:val="single" w:sz="4" w:space="0" w:color="auto"/>
            </w:tcBorders>
          </w:tcPr>
          <w:p w14:paraId="3C9CB650" w14:textId="77777777" w:rsidR="003767F7" w:rsidRPr="00A2415A" w:rsidRDefault="003767F7" w:rsidP="00066388">
            <w:pPr>
              <w:keepLines/>
              <w:jc w:val="right"/>
            </w:pPr>
          </w:p>
          <w:p w14:paraId="630ADF79" w14:textId="77777777" w:rsidR="003767F7" w:rsidRPr="00A2415A" w:rsidRDefault="003767F7" w:rsidP="00066388">
            <w:pPr>
              <w:keepLines/>
              <w:jc w:val="right"/>
            </w:pPr>
            <w:r w:rsidRPr="00A2415A">
              <w:t>CZK</w:t>
            </w:r>
          </w:p>
        </w:tc>
      </w:tr>
      <w:tr w:rsidR="003767F7" w:rsidRPr="00A2415A" w14:paraId="387650C2" w14:textId="77777777" w:rsidTr="00A167F5">
        <w:tc>
          <w:tcPr>
            <w:tcW w:w="933" w:type="dxa"/>
          </w:tcPr>
          <w:p w14:paraId="168ACD27" w14:textId="77777777" w:rsidR="003767F7" w:rsidRPr="00A2415A" w:rsidRDefault="003767F7" w:rsidP="003767F7">
            <w:pPr>
              <w:keepLines/>
            </w:pPr>
          </w:p>
          <w:p w14:paraId="3BF12B65" w14:textId="65ED09F6" w:rsidR="003767F7" w:rsidRPr="00A2415A" w:rsidRDefault="003767F7" w:rsidP="003767F7">
            <w:pPr>
              <w:keepLines/>
            </w:pPr>
            <w:r w:rsidRPr="00A2415A">
              <w:t>233</w:t>
            </w:r>
          </w:p>
        </w:tc>
        <w:tc>
          <w:tcPr>
            <w:tcW w:w="5695" w:type="dxa"/>
          </w:tcPr>
          <w:p w14:paraId="2E1A83C8" w14:textId="77777777" w:rsidR="003767F7" w:rsidRPr="00A2415A" w:rsidRDefault="003767F7" w:rsidP="003767F7">
            <w:pPr>
              <w:keepLines/>
            </w:pPr>
          </w:p>
          <w:p w14:paraId="4A3E4B13" w14:textId="46B47CF9" w:rsidR="003767F7" w:rsidRPr="00A2415A" w:rsidRDefault="003767F7" w:rsidP="003767F7">
            <w:pPr>
              <w:keepLines/>
            </w:pPr>
            <w:r w:rsidRPr="00A2415A">
              <w:t xml:space="preserve">Concrete </w:t>
            </w:r>
            <w:r w:rsidR="003B1332" w:rsidRPr="00A2415A">
              <w:t>w</w:t>
            </w:r>
            <w:r w:rsidRPr="00A2415A">
              <w:t>orks</w:t>
            </w:r>
          </w:p>
        </w:tc>
        <w:tc>
          <w:tcPr>
            <w:tcW w:w="2299" w:type="dxa"/>
            <w:tcBorders>
              <w:bottom w:val="single" w:sz="4" w:space="0" w:color="auto"/>
            </w:tcBorders>
          </w:tcPr>
          <w:p w14:paraId="52D2F350" w14:textId="77777777" w:rsidR="003767F7" w:rsidRPr="00A2415A" w:rsidRDefault="003767F7" w:rsidP="00066388">
            <w:pPr>
              <w:keepLines/>
              <w:jc w:val="right"/>
            </w:pPr>
          </w:p>
          <w:p w14:paraId="01CD34FC" w14:textId="77777777" w:rsidR="003767F7" w:rsidRPr="00A2415A" w:rsidRDefault="003767F7" w:rsidP="00066388">
            <w:pPr>
              <w:keepLines/>
              <w:jc w:val="right"/>
            </w:pPr>
            <w:r w:rsidRPr="00A2415A">
              <w:t>CZK</w:t>
            </w:r>
          </w:p>
        </w:tc>
      </w:tr>
      <w:tr w:rsidR="003767F7" w:rsidRPr="00A2415A" w14:paraId="10447A7A" w14:textId="77777777" w:rsidTr="00A167F5">
        <w:tc>
          <w:tcPr>
            <w:tcW w:w="933" w:type="dxa"/>
          </w:tcPr>
          <w:p w14:paraId="1EFD61AA" w14:textId="77777777" w:rsidR="003767F7" w:rsidRPr="00A2415A" w:rsidRDefault="003767F7" w:rsidP="003767F7">
            <w:pPr>
              <w:keepLines/>
            </w:pPr>
          </w:p>
          <w:p w14:paraId="0FC0DE92" w14:textId="79987937" w:rsidR="003767F7" w:rsidRPr="00A2415A" w:rsidRDefault="003767F7" w:rsidP="003767F7">
            <w:pPr>
              <w:keepLines/>
            </w:pPr>
            <w:r w:rsidRPr="00A2415A">
              <w:t>234</w:t>
            </w:r>
          </w:p>
        </w:tc>
        <w:tc>
          <w:tcPr>
            <w:tcW w:w="5695" w:type="dxa"/>
          </w:tcPr>
          <w:p w14:paraId="75273F3B" w14:textId="77777777" w:rsidR="003767F7" w:rsidRPr="00A2415A" w:rsidRDefault="003767F7" w:rsidP="003767F7">
            <w:pPr>
              <w:keepLines/>
            </w:pPr>
          </w:p>
          <w:p w14:paraId="7DB1C379" w14:textId="681C6E13" w:rsidR="003767F7" w:rsidRPr="00A2415A" w:rsidRDefault="003767F7" w:rsidP="003767F7">
            <w:pPr>
              <w:keepLines/>
            </w:pPr>
            <w:r w:rsidRPr="00A2415A">
              <w:t xml:space="preserve">Steel </w:t>
            </w:r>
            <w:r w:rsidR="003B1332" w:rsidRPr="00A2415A">
              <w:t>w</w:t>
            </w:r>
            <w:r w:rsidRPr="00A2415A">
              <w:t>orks</w:t>
            </w:r>
          </w:p>
        </w:tc>
        <w:tc>
          <w:tcPr>
            <w:tcW w:w="2299" w:type="dxa"/>
            <w:tcBorders>
              <w:top w:val="single" w:sz="4" w:space="0" w:color="auto"/>
              <w:bottom w:val="single" w:sz="4" w:space="0" w:color="auto"/>
            </w:tcBorders>
          </w:tcPr>
          <w:p w14:paraId="27A501B4" w14:textId="77777777" w:rsidR="003767F7" w:rsidRPr="00A2415A" w:rsidRDefault="003767F7" w:rsidP="00066388">
            <w:pPr>
              <w:keepLines/>
              <w:jc w:val="right"/>
            </w:pPr>
          </w:p>
          <w:p w14:paraId="003F1CE7" w14:textId="77777777" w:rsidR="003767F7" w:rsidRPr="00A2415A" w:rsidRDefault="003767F7" w:rsidP="00066388">
            <w:pPr>
              <w:keepLines/>
              <w:jc w:val="right"/>
            </w:pPr>
            <w:r w:rsidRPr="00A2415A">
              <w:t>CZK</w:t>
            </w:r>
          </w:p>
        </w:tc>
      </w:tr>
      <w:tr w:rsidR="003767F7" w:rsidRPr="00A2415A" w14:paraId="7E9E1CD7" w14:textId="77777777" w:rsidTr="00A167F5">
        <w:tc>
          <w:tcPr>
            <w:tcW w:w="933" w:type="dxa"/>
          </w:tcPr>
          <w:p w14:paraId="6AB4FC43" w14:textId="77777777" w:rsidR="003767F7" w:rsidRPr="00A2415A" w:rsidRDefault="003767F7" w:rsidP="003767F7">
            <w:pPr>
              <w:keepLines/>
            </w:pPr>
          </w:p>
          <w:p w14:paraId="66CF7ECE" w14:textId="3C3E9711" w:rsidR="003767F7" w:rsidRPr="00A2415A" w:rsidRDefault="003767F7" w:rsidP="003767F7">
            <w:pPr>
              <w:keepLines/>
            </w:pPr>
            <w:r w:rsidRPr="00A2415A">
              <w:t>235</w:t>
            </w:r>
          </w:p>
        </w:tc>
        <w:tc>
          <w:tcPr>
            <w:tcW w:w="5695" w:type="dxa"/>
          </w:tcPr>
          <w:p w14:paraId="41408DE3" w14:textId="77777777" w:rsidR="003767F7" w:rsidRPr="00A2415A" w:rsidRDefault="003767F7" w:rsidP="003767F7">
            <w:pPr>
              <w:keepLines/>
            </w:pPr>
          </w:p>
          <w:p w14:paraId="64900A44" w14:textId="77777777" w:rsidR="003767F7" w:rsidRPr="00A2415A" w:rsidRDefault="003767F7" w:rsidP="003767F7">
            <w:pPr>
              <w:keepLines/>
            </w:pPr>
            <w:r w:rsidRPr="00A2415A">
              <w:t>Facades and cladding including architecture</w:t>
            </w:r>
          </w:p>
        </w:tc>
        <w:tc>
          <w:tcPr>
            <w:tcW w:w="2299" w:type="dxa"/>
            <w:tcBorders>
              <w:top w:val="single" w:sz="4" w:space="0" w:color="auto"/>
              <w:bottom w:val="single" w:sz="4" w:space="0" w:color="auto"/>
            </w:tcBorders>
          </w:tcPr>
          <w:p w14:paraId="04E6B384" w14:textId="77777777" w:rsidR="003767F7" w:rsidRPr="00A2415A" w:rsidRDefault="003767F7" w:rsidP="00066388">
            <w:pPr>
              <w:keepLines/>
              <w:jc w:val="right"/>
            </w:pPr>
          </w:p>
          <w:p w14:paraId="21817625" w14:textId="77777777" w:rsidR="003767F7" w:rsidRPr="00A2415A" w:rsidRDefault="003767F7" w:rsidP="00066388">
            <w:pPr>
              <w:keepLines/>
              <w:jc w:val="right"/>
            </w:pPr>
            <w:r w:rsidRPr="00A2415A">
              <w:t>CZK</w:t>
            </w:r>
          </w:p>
        </w:tc>
      </w:tr>
      <w:tr w:rsidR="003767F7" w:rsidRPr="00A2415A" w14:paraId="1DABA7AB" w14:textId="77777777" w:rsidTr="00A167F5">
        <w:tc>
          <w:tcPr>
            <w:tcW w:w="933" w:type="dxa"/>
          </w:tcPr>
          <w:p w14:paraId="64BF443E" w14:textId="77777777" w:rsidR="003767F7" w:rsidRPr="00A2415A" w:rsidRDefault="003767F7" w:rsidP="003767F7">
            <w:pPr>
              <w:keepLines/>
            </w:pPr>
          </w:p>
          <w:p w14:paraId="37615692" w14:textId="18A9F5BD" w:rsidR="003767F7" w:rsidRPr="00A2415A" w:rsidRDefault="003767F7" w:rsidP="003767F7">
            <w:pPr>
              <w:keepLines/>
            </w:pPr>
            <w:r w:rsidRPr="00A2415A">
              <w:t>236</w:t>
            </w:r>
          </w:p>
        </w:tc>
        <w:tc>
          <w:tcPr>
            <w:tcW w:w="5695" w:type="dxa"/>
          </w:tcPr>
          <w:p w14:paraId="2C42F3DC" w14:textId="77777777" w:rsidR="003767F7" w:rsidRPr="00A2415A" w:rsidRDefault="003767F7" w:rsidP="003767F7">
            <w:pPr>
              <w:keepLines/>
            </w:pPr>
          </w:p>
          <w:p w14:paraId="1F920A14" w14:textId="77777777" w:rsidR="003767F7" w:rsidRPr="00A2415A" w:rsidRDefault="003767F7" w:rsidP="003767F7">
            <w:pPr>
              <w:keepLines/>
            </w:pPr>
            <w:r w:rsidRPr="00A2415A">
              <w:t>Internal finishes</w:t>
            </w:r>
          </w:p>
        </w:tc>
        <w:tc>
          <w:tcPr>
            <w:tcW w:w="2299" w:type="dxa"/>
            <w:tcBorders>
              <w:top w:val="single" w:sz="4" w:space="0" w:color="auto"/>
              <w:bottom w:val="single" w:sz="4" w:space="0" w:color="auto"/>
            </w:tcBorders>
          </w:tcPr>
          <w:p w14:paraId="40995BDC" w14:textId="77777777" w:rsidR="003767F7" w:rsidRPr="00A2415A" w:rsidRDefault="003767F7" w:rsidP="00066388">
            <w:pPr>
              <w:keepLines/>
              <w:jc w:val="right"/>
            </w:pPr>
          </w:p>
          <w:p w14:paraId="5665E269" w14:textId="77777777" w:rsidR="003767F7" w:rsidRPr="00A2415A" w:rsidRDefault="003767F7" w:rsidP="00066388">
            <w:pPr>
              <w:keepLines/>
              <w:jc w:val="right"/>
            </w:pPr>
            <w:r w:rsidRPr="00A2415A">
              <w:t>CZK</w:t>
            </w:r>
          </w:p>
        </w:tc>
      </w:tr>
      <w:tr w:rsidR="003767F7" w:rsidRPr="00A2415A" w14:paraId="1288669E" w14:textId="77777777" w:rsidTr="00A167F5">
        <w:tc>
          <w:tcPr>
            <w:tcW w:w="933" w:type="dxa"/>
          </w:tcPr>
          <w:p w14:paraId="32213C09" w14:textId="77777777" w:rsidR="003767F7" w:rsidRPr="00A2415A" w:rsidRDefault="003767F7" w:rsidP="003767F7">
            <w:pPr>
              <w:keepLines/>
            </w:pPr>
          </w:p>
          <w:p w14:paraId="4B0ADBDF" w14:textId="4008ECE7" w:rsidR="003767F7" w:rsidRPr="00A2415A" w:rsidRDefault="003767F7" w:rsidP="003767F7">
            <w:pPr>
              <w:keepLines/>
            </w:pPr>
            <w:r w:rsidRPr="00A2415A">
              <w:t>237</w:t>
            </w:r>
          </w:p>
        </w:tc>
        <w:tc>
          <w:tcPr>
            <w:tcW w:w="5695" w:type="dxa"/>
          </w:tcPr>
          <w:p w14:paraId="7AA1C503" w14:textId="77777777" w:rsidR="003767F7" w:rsidRPr="00A2415A" w:rsidRDefault="003767F7" w:rsidP="003767F7">
            <w:pPr>
              <w:keepLines/>
            </w:pPr>
          </w:p>
          <w:p w14:paraId="2B0FFD7A" w14:textId="77777777" w:rsidR="003767F7" w:rsidRPr="00A2415A" w:rsidRDefault="003767F7" w:rsidP="003767F7">
            <w:pPr>
              <w:keepLines/>
            </w:pPr>
            <w:r w:rsidRPr="00A2415A">
              <w:t>HVAC/plumbing</w:t>
            </w:r>
          </w:p>
        </w:tc>
        <w:tc>
          <w:tcPr>
            <w:tcW w:w="2299" w:type="dxa"/>
            <w:tcBorders>
              <w:top w:val="single" w:sz="4" w:space="0" w:color="auto"/>
              <w:bottom w:val="single" w:sz="4" w:space="0" w:color="auto"/>
            </w:tcBorders>
          </w:tcPr>
          <w:p w14:paraId="1F7BEEB0" w14:textId="77777777" w:rsidR="003767F7" w:rsidRPr="00A2415A" w:rsidRDefault="003767F7" w:rsidP="00066388">
            <w:pPr>
              <w:keepLines/>
              <w:jc w:val="right"/>
            </w:pPr>
          </w:p>
          <w:p w14:paraId="7080A6B5" w14:textId="77777777" w:rsidR="003767F7" w:rsidRPr="00A2415A" w:rsidRDefault="003767F7" w:rsidP="00066388">
            <w:pPr>
              <w:keepLines/>
              <w:jc w:val="right"/>
            </w:pPr>
            <w:r w:rsidRPr="00A2415A">
              <w:t>CZK</w:t>
            </w:r>
          </w:p>
        </w:tc>
      </w:tr>
      <w:tr w:rsidR="003767F7" w:rsidRPr="00A2415A" w14:paraId="6FA45B31" w14:textId="77777777" w:rsidTr="00A167F5">
        <w:tc>
          <w:tcPr>
            <w:tcW w:w="933" w:type="dxa"/>
          </w:tcPr>
          <w:p w14:paraId="764A026D" w14:textId="77777777" w:rsidR="003767F7" w:rsidRPr="00A2415A" w:rsidRDefault="003767F7" w:rsidP="003767F7">
            <w:pPr>
              <w:keepLines/>
            </w:pPr>
          </w:p>
          <w:p w14:paraId="37FA19D3" w14:textId="104BF5E1" w:rsidR="003767F7" w:rsidRPr="00A2415A" w:rsidRDefault="003767F7" w:rsidP="003767F7">
            <w:pPr>
              <w:keepLines/>
            </w:pPr>
            <w:r w:rsidRPr="00A2415A">
              <w:t>238</w:t>
            </w:r>
          </w:p>
        </w:tc>
        <w:tc>
          <w:tcPr>
            <w:tcW w:w="5695" w:type="dxa"/>
          </w:tcPr>
          <w:p w14:paraId="10BD7F68" w14:textId="77777777" w:rsidR="003767F7" w:rsidRPr="00A2415A" w:rsidRDefault="003767F7" w:rsidP="003767F7">
            <w:pPr>
              <w:keepLines/>
            </w:pPr>
          </w:p>
          <w:p w14:paraId="50CD84C2" w14:textId="77777777" w:rsidR="003767F7" w:rsidRPr="00A2415A" w:rsidRDefault="003767F7" w:rsidP="003767F7">
            <w:pPr>
              <w:keepLines/>
            </w:pPr>
            <w:r w:rsidRPr="00A2415A">
              <w:t>Electrical installations, building</w:t>
            </w:r>
          </w:p>
        </w:tc>
        <w:tc>
          <w:tcPr>
            <w:tcW w:w="2299" w:type="dxa"/>
            <w:tcBorders>
              <w:top w:val="single" w:sz="4" w:space="0" w:color="auto"/>
              <w:bottom w:val="single" w:sz="4" w:space="0" w:color="auto"/>
            </w:tcBorders>
          </w:tcPr>
          <w:p w14:paraId="776AE75B" w14:textId="77777777" w:rsidR="003767F7" w:rsidRPr="00A2415A" w:rsidRDefault="003767F7" w:rsidP="00066388">
            <w:pPr>
              <w:keepLines/>
              <w:jc w:val="right"/>
            </w:pPr>
          </w:p>
          <w:p w14:paraId="5B3A88F1" w14:textId="77777777" w:rsidR="003767F7" w:rsidRPr="00A2415A" w:rsidRDefault="003767F7" w:rsidP="00066388">
            <w:pPr>
              <w:keepLines/>
              <w:jc w:val="right"/>
            </w:pPr>
            <w:r w:rsidRPr="00A2415A">
              <w:t>CZK</w:t>
            </w:r>
          </w:p>
        </w:tc>
      </w:tr>
      <w:tr w:rsidR="003767F7" w:rsidRPr="00A2415A" w14:paraId="3C825DF3" w14:textId="77777777" w:rsidTr="003767F7">
        <w:trPr>
          <w:trHeight w:val="538"/>
        </w:trPr>
        <w:tc>
          <w:tcPr>
            <w:tcW w:w="933" w:type="dxa"/>
          </w:tcPr>
          <w:p w14:paraId="09020F89" w14:textId="77777777" w:rsidR="003767F7" w:rsidRPr="00A2415A" w:rsidRDefault="003767F7" w:rsidP="003767F7">
            <w:pPr>
              <w:keepLines/>
              <w:rPr>
                <w:b/>
              </w:rPr>
            </w:pPr>
          </w:p>
          <w:p w14:paraId="58851CA9" w14:textId="2F1AB657" w:rsidR="003767F7" w:rsidRPr="00A2415A" w:rsidRDefault="003767F7" w:rsidP="003767F7">
            <w:pPr>
              <w:keepLines/>
              <w:rPr>
                <w:b/>
              </w:rPr>
            </w:pPr>
            <w:r w:rsidRPr="00A2415A">
              <w:rPr>
                <w:b/>
              </w:rPr>
              <w:t>239</w:t>
            </w:r>
          </w:p>
        </w:tc>
        <w:tc>
          <w:tcPr>
            <w:tcW w:w="5695" w:type="dxa"/>
          </w:tcPr>
          <w:p w14:paraId="05A96CF2" w14:textId="77777777" w:rsidR="003767F7" w:rsidRPr="00A2415A" w:rsidRDefault="003767F7" w:rsidP="003767F7">
            <w:pPr>
              <w:keepLines/>
              <w:rPr>
                <w:b/>
                <w:sz w:val="16"/>
                <w:szCs w:val="16"/>
              </w:rPr>
            </w:pPr>
          </w:p>
          <w:p w14:paraId="4FC52275" w14:textId="65373EAC" w:rsidR="003767F7" w:rsidRPr="00A2415A" w:rsidRDefault="003767F7" w:rsidP="003767F7">
            <w:pPr>
              <w:keepLines/>
              <w:rPr>
                <w:b/>
                <w:spacing w:val="-3"/>
              </w:rPr>
            </w:pPr>
            <w:r w:rsidRPr="00A2415A">
              <w:rPr>
                <w:b/>
              </w:rPr>
              <w:t xml:space="preserve">Subtotal, Civil construction - Existing SO 411 Sorting </w:t>
            </w:r>
            <w:r w:rsidR="00C148EB">
              <w:rPr>
                <w:b/>
              </w:rPr>
              <w:t xml:space="preserve">line </w:t>
            </w:r>
            <w:r w:rsidRPr="00A2415A">
              <w:rPr>
                <w:b/>
              </w:rPr>
              <w:t>and turbine hall (sum 230-</w:t>
            </w:r>
            <w:proofErr w:type="gramStart"/>
            <w:r w:rsidRPr="00A2415A">
              <w:rPr>
                <w:b/>
              </w:rPr>
              <w:t>238)</w:t>
            </w:r>
            <w:r w:rsidR="00C148EB">
              <w:rPr>
                <w:b/>
              </w:rPr>
              <w:t>+</w:t>
            </w:r>
            <w:proofErr w:type="gramEnd"/>
            <w:r w:rsidR="00C148EB">
              <w:rPr>
                <w:b/>
              </w:rPr>
              <w:t xml:space="preserve"> SO 412 HVS</w:t>
            </w:r>
          </w:p>
        </w:tc>
        <w:tc>
          <w:tcPr>
            <w:tcW w:w="2299" w:type="dxa"/>
            <w:tcBorders>
              <w:top w:val="single" w:sz="4" w:space="0" w:color="auto"/>
              <w:bottom w:val="single" w:sz="4" w:space="0" w:color="auto"/>
            </w:tcBorders>
          </w:tcPr>
          <w:p w14:paraId="58C7B23A" w14:textId="77777777" w:rsidR="003767F7" w:rsidRPr="00A2415A" w:rsidRDefault="003767F7" w:rsidP="00066388">
            <w:pPr>
              <w:keepLines/>
              <w:jc w:val="right"/>
              <w:rPr>
                <w:b/>
              </w:rPr>
            </w:pPr>
          </w:p>
          <w:p w14:paraId="000D3F1B" w14:textId="77777777" w:rsidR="003767F7" w:rsidRPr="00A2415A" w:rsidRDefault="003767F7" w:rsidP="00066388">
            <w:pPr>
              <w:keepLines/>
              <w:jc w:val="right"/>
              <w:rPr>
                <w:b/>
              </w:rPr>
            </w:pPr>
          </w:p>
          <w:p w14:paraId="173A8EBB" w14:textId="77777777" w:rsidR="003767F7" w:rsidRPr="00A2415A" w:rsidRDefault="003767F7" w:rsidP="00066388">
            <w:pPr>
              <w:keepLines/>
              <w:jc w:val="right"/>
              <w:rPr>
                <w:b/>
              </w:rPr>
            </w:pPr>
            <w:r w:rsidRPr="00A2415A">
              <w:rPr>
                <w:b/>
              </w:rPr>
              <w:t>CZK</w:t>
            </w:r>
          </w:p>
        </w:tc>
      </w:tr>
    </w:tbl>
    <w:p w14:paraId="253C4D9D" w14:textId="2A60A7B7" w:rsidR="00E776E1" w:rsidRPr="00A2415A" w:rsidRDefault="00E776E1" w:rsidP="00F22B73"/>
    <w:p w14:paraId="590EE75A" w14:textId="0A0EE6E0" w:rsidR="00E776E1" w:rsidRPr="00A2415A" w:rsidRDefault="00E776E1"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3767F7" w:rsidRPr="00A2415A" w14:paraId="25AD605D" w14:textId="77777777" w:rsidTr="00A167F5">
        <w:tc>
          <w:tcPr>
            <w:tcW w:w="933" w:type="dxa"/>
          </w:tcPr>
          <w:p w14:paraId="31F02E47" w14:textId="77777777" w:rsidR="003767F7" w:rsidRPr="00A2415A" w:rsidRDefault="003767F7" w:rsidP="00A167F5">
            <w:pPr>
              <w:keepLines/>
            </w:pPr>
          </w:p>
        </w:tc>
        <w:tc>
          <w:tcPr>
            <w:tcW w:w="5695" w:type="dxa"/>
            <w:tcBorders>
              <w:bottom w:val="single" w:sz="4" w:space="0" w:color="auto"/>
            </w:tcBorders>
          </w:tcPr>
          <w:p w14:paraId="662C28C4" w14:textId="77777777" w:rsidR="003767F7" w:rsidRPr="00A2415A" w:rsidRDefault="003767F7" w:rsidP="00A167F5">
            <w:pPr>
              <w:keepLines/>
              <w:rPr>
                <w:b/>
              </w:rPr>
            </w:pPr>
          </w:p>
          <w:p w14:paraId="4724D247" w14:textId="3AF18FAC" w:rsidR="003767F7" w:rsidRPr="00A2415A" w:rsidRDefault="003767F7" w:rsidP="00A167F5">
            <w:pPr>
              <w:keepLines/>
              <w:rPr>
                <w:b/>
              </w:rPr>
            </w:pPr>
            <w:r w:rsidRPr="00A2415A">
              <w:rPr>
                <w:b/>
                <w:sz w:val="20"/>
                <w:szCs w:val="20"/>
              </w:rPr>
              <w:t xml:space="preserve">Civil construction cost – New SO 501 waste bunker </w:t>
            </w:r>
            <w:proofErr w:type="gramStart"/>
            <w:r w:rsidRPr="00A2415A">
              <w:rPr>
                <w:b/>
                <w:sz w:val="20"/>
                <w:szCs w:val="20"/>
              </w:rPr>
              <w:t>extension</w:t>
            </w:r>
            <w:r w:rsidR="00C148EB">
              <w:rPr>
                <w:b/>
                <w:sz w:val="20"/>
                <w:szCs w:val="20"/>
              </w:rPr>
              <w:t xml:space="preserve">  </w:t>
            </w:r>
            <w:r w:rsidR="00C148EB">
              <w:rPr>
                <w:sz w:val="16"/>
                <w:szCs w:val="16"/>
              </w:rPr>
              <w:t>(</w:t>
            </w:r>
            <w:proofErr w:type="gramEnd"/>
            <w:r w:rsidR="00C148EB">
              <w:rPr>
                <w:sz w:val="16"/>
                <w:szCs w:val="16"/>
              </w:rPr>
              <w:t>selectable option for negotiation)</w:t>
            </w:r>
          </w:p>
        </w:tc>
        <w:tc>
          <w:tcPr>
            <w:tcW w:w="2299" w:type="dxa"/>
          </w:tcPr>
          <w:p w14:paraId="6AA3B6EC" w14:textId="77777777" w:rsidR="003767F7" w:rsidRPr="00A2415A" w:rsidRDefault="003767F7" w:rsidP="00A167F5">
            <w:pPr>
              <w:keepLines/>
            </w:pPr>
          </w:p>
        </w:tc>
      </w:tr>
      <w:tr w:rsidR="003767F7" w:rsidRPr="00A2415A" w14:paraId="7BE1D463" w14:textId="77777777" w:rsidTr="00A167F5">
        <w:tc>
          <w:tcPr>
            <w:tcW w:w="933" w:type="dxa"/>
          </w:tcPr>
          <w:p w14:paraId="2B656D66" w14:textId="77777777" w:rsidR="003767F7" w:rsidRPr="00A2415A" w:rsidRDefault="003767F7" w:rsidP="003767F7">
            <w:pPr>
              <w:keepLines/>
            </w:pPr>
          </w:p>
          <w:p w14:paraId="2262D48D" w14:textId="6D22B273" w:rsidR="003767F7" w:rsidRPr="00A2415A" w:rsidRDefault="003767F7" w:rsidP="003767F7">
            <w:pPr>
              <w:keepLines/>
            </w:pPr>
            <w:r w:rsidRPr="00A2415A">
              <w:t>240</w:t>
            </w:r>
          </w:p>
        </w:tc>
        <w:tc>
          <w:tcPr>
            <w:tcW w:w="5695" w:type="dxa"/>
            <w:tcBorders>
              <w:top w:val="single" w:sz="4" w:space="0" w:color="auto"/>
            </w:tcBorders>
          </w:tcPr>
          <w:p w14:paraId="4480DCAB" w14:textId="77777777" w:rsidR="003767F7" w:rsidRPr="00A2415A" w:rsidRDefault="003767F7" w:rsidP="003767F7">
            <w:pPr>
              <w:keepLines/>
            </w:pPr>
          </w:p>
          <w:p w14:paraId="1E9E75D9" w14:textId="77777777" w:rsidR="003767F7" w:rsidRPr="00A2415A" w:rsidRDefault="003767F7" w:rsidP="003767F7">
            <w:pPr>
              <w:keepLines/>
            </w:pPr>
            <w:r w:rsidRPr="00A2415A">
              <w:t>Site preparation and demolition works</w:t>
            </w:r>
          </w:p>
        </w:tc>
        <w:tc>
          <w:tcPr>
            <w:tcW w:w="2299" w:type="dxa"/>
            <w:tcBorders>
              <w:bottom w:val="single" w:sz="4" w:space="0" w:color="auto"/>
            </w:tcBorders>
          </w:tcPr>
          <w:p w14:paraId="401BC49F" w14:textId="77777777" w:rsidR="003767F7" w:rsidRPr="00A2415A" w:rsidRDefault="003767F7" w:rsidP="00066388">
            <w:pPr>
              <w:keepLines/>
              <w:jc w:val="right"/>
            </w:pPr>
          </w:p>
          <w:p w14:paraId="0452E9D9" w14:textId="77777777" w:rsidR="003767F7" w:rsidRPr="00A2415A" w:rsidRDefault="003767F7" w:rsidP="00066388">
            <w:pPr>
              <w:keepLines/>
              <w:jc w:val="right"/>
            </w:pPr>
            <w:r w:rsidRPr="00A2415A">
              <w:t>CZK</w:t>
            </w:r>
          </w:p>
        </w:tc>
      </w:tr>
      <w:tr w:rsidR="003767F7" w:rsidRPr="00A2415A" w14:paraId="695F96F1" w14:textId="77777777" w:rsidTr="00A167F5">
        <w:tc>
          <w:tcPr>
            <w:tcW w:w="933" w:type="dxa"/>
          </w:tcPr>
          <w:p w14:paraId="0D050674" w14:textId="77777777" w:rsidR="003767F7" w:rsidRPr="00A2415A" w:rsidRDefault="003767F7" w:rsidP="003767F7">
            <w:pPr>
              <w:keepLines/>
            </w:pPr>
          </w:p>
          <w:p w14:paraId="40C469FD" w14:textId="14D55587" w:rsidR="003767F7" w:rsidRPr="00A2415A" w:rsidRDefault="003767F7" w:rsidP="003767F7">
            <w:pPr>
              <w:keepLines/>
            </w:pPr>
            <w:r w:rsidRPr="00A2415A">
              <w:t>241</w:t>
            </w:r>
          </w:p>
        </w:tc>
        <w:tc>
          <w:tcPr>
            <w:tcW w:w="5695" w:type="dxa"/>
          </w:tcPr>
          <w:p w14:paraId="4A22DDE2" w14:textId="77777777" w:rsidR="003767F7" w:rsidRPr="00A2415A" w:rsidRDefault="003767F7" w:rsidP="003767F7">
            <w:pPr>
              <w:keepLines/>
            </w:pPr>
          </w:p>
          <w:p w14:paraId="36A7122D" w14:textId="25FEBF5A" w:rsidR="003767F7" w:rsidRPr="00A2415A" w:rsidRDefault="003767F7" w:rsidP="003767F7">
            <w:pPr>
              <w:keepLines/>
            </w:pPr>
            <w:r w:rsidRPr="00A2415A">
              <w:t xml:space="preserve">Site </w:t>
            </w:r>
            <w:r w:rsidR="003B1332" w:rsidRPr="00A2415A">
              <w:t>w</w:t>
            </w:r>
            <w:r w:rsidRPr="00A2415A">
              <w:t>orks and excavation</w:t>
            </w:r>
          </w:p>
        </w:tc>
        <w:tc>
          <w:tcPr>
            <w:tcW w:w="2299" w:type="dxa"/>
            <w:tcBorders>
              <w:bottom w:val="single" w:sz="4" w:space="0" w:color="auto"/>
            </w:tcBorders>
          </w:tcPr>
          <w:p w14:paraId="4271117A" w14:textId="77777777" w:rsidR="003767F7" w:rsidRPr="00A2415A" w:rsidRDefault="003767F7" w:rsidP="00066388">
            <w:pPr>
              <w:keepLines/>
              <w:jc w:val="right"/>
            </w:pPr>
          </w:p>
          <w:p w14:paraId="06B859F4" w14:textId="77777777" w:rsidR="003767F7" w:rsidRPr="00A2415A" w:rsidRDefault="003767F7" w:rsidP="00066388">
            <w:pPr>
              <w:keepLines/>
              <w:jc w:val="right"/>
            </w:pPr>
            <w:r w:rsidRPr="00A2415A">
              <w:t>CZK</w:t>
            </w:r>
          </w:p>
        </w:tc>
      </w:tr>
      <w:tr w:rsidR="003767F7" w:rsidRPr="00A2415A" w14:paraId="5E8DB84C" w14:textId="77777777" w:rsidTr="00A167F5">
        <w:tc>
          <w:tcPr>
            <w:tcW w:w="933" w:type="dxa"/>
          </w:tcPr>
          <w:p w14:paraId="20D125CD" w14:textId="77777777" w:rsidR="003767F7" w:rsidRPr="00A2415A" w:rsidRDefault="003767F7" w:rsidP="003767F7">
            <w:pPr>
              <w:keepLines/>
            </w:pPr>
          </w:p>
          <w:p w14:paraId="7B56EC99" w14:textId="12A3DE26" w:rsidR="003767F7" w:rsidRPr="00A2415A" w:rsidRDefault="003767F7" w:rsidP="003767F7">
            <w:pPr>
              <w:keepLines/>
            </w:pPr>
            <w:r w:rsidRPr="00A2415A">
              <w:t>242</w:t>
            </w:r>
          </w:p>
        </w:tc>
        <w:tc>
          <w:tcPr>
            <w:tcW w:w="5695" w:type="dxa"/>
          </w:tcPr>
          <w:p w14:paraId="50BF934E" w14:textId="77777777" w:rsidR="003767F7" w:rsidRPr="00A2415A" w:rsidRDefault="003767F7" w:rsidP="003767F7">
            <w:pPr>
              <w:keepLines/>
            </w:pPr>
          </w:p>
          <w:p w14:paraId="6082FC90" w14:textId="77777777" w:rsidR="003767F7" w:rsidRPr="00A2415A" w:rsidRDefault="003767F7" w:rsidP="003767F7">
            <w:pPr>
              <w:keepLines/>
            </w:pPr>
            <w:r w:rsidRPr="00A2415A">
              <w:t>External utilities</w:t>
            </w:r>
          </w:p>
        </w:tc>
        <w:tc>
          <w:tcPr>
            <w:tcW w:w="2299" w:type="dxa"/>
            <w:tcBorders>
              <w:bottom w:val="single" w:sz="4" w:space="0" w:color="auto"/>
            </w:tcBorders>
          </w:tcPr>
          <w:p w14:paraId="1C20095D" w14:textId="77777777" w:rsidR="003767F7" w:rsidRPr="00A2415A" w:rsidRDefault="003767F7" w:rsidP="00066388">
            <w:pPr>
              <w:keepLines/>
              <w:jc w:val="right"/>
            </w:pPr>
          </w:p>
          <w:p w14:paraId="14140197" w14:textId="77777777" w:rsidR="003767F7" w:rsidRPr="00A2415A" w:rsidRDefault="003767F7" w:rsidP="00066388">
            <w:pPr>
              <w:keepLines/>
              <w:jc w:val="right"/>
            </w:pPr>
            <w:r w:rsidRPr="00A2415A">
              <w:t>CZK</w:t>
            </w:r>
          </w:p>
        </w:tc>
      </w:tr>
      <w:tr w:rsidR="003767F7" w:rsidRPr="00A2415A" w14:paraId="6EBC74F6" w14:textId="77777777" w:rsidTr="00A167F5">
        <w:tc>
          <w:tcPr>
            <w:tcW w:w="933" w:type="dxa"/>
          </w:tcPr>
          <w:p w14:paraId="6F500CEA" w14:textId="77777777" w:rsidR="003767F7" w:rsidRPr="00A2415A" w:rsidRDefault="003767F7" w:rsidP="003767F7">
            <w:pPr>
              <w:keepLines/>
            </w:pPr>
          </w:p>
          <w:p w14:paraId="36000172" w14:textId="6D0C6797" w:rsidR="003767F7" w:rsidRPr="00A2415A" w:rsidRDefault="003767F7" w:rsidP="003767F7">
            <w:pPr>
              <w:keepLines/>
            </w:pPr>
            <w:r w:rsidRPr="00A2415A">
              <w:t>243</w:t>
            </w:r>
          </w:p>
        </w:tc>
        <w:tc>
          <w:tcPr>
            <w:tcW w:w="5695" w:type="dxa"/>
          </w:tcPr>
          <w:p w14:paraId="39443D45" w14:textId="77777777" w:rsidR="003767F7" w:rsidRPr="00A2415A" w:rsidRDefault="003767F7" w:rsidP="003767F7">
            <w:pPr>
              <w:keepLines/>
            </w:pPr>
          </w:p>
          <w:p w14:paraId="09EF4527" w14:textId="5DDFA68D" w:rsidR="003767F7" w:rsidRPr="00A2415A" w:rsidRDefault="003767F7" w:rsidP="003767F7">
            <w:pPr>
              <w:keepLines/>
            </w:pPr>
            <w:r w:rsidRPr="00A2415A">
              <w:t xml:space="preserve">Concrete </w:t>
            </w:r>
            <w:r w:rsidR="003B1332" w:rsidRPr="00A2415A">
              <w:t>w</w:t>
            </w:r>
            <w:r w:rsidRPr="00A2415A">
              <w:t>orks</w:t>
            </w:r>
          </w:p>
        </w:tc>
        <w:tc>
          <w:tcPr>
            <w:tcW w:w="2299" w:type="dxa"/>
            <w:tcBorders>
              <w:bottom w:val="single" w:sz="4" w:space="0" w:color="auto"/>
            </w:tcBorders>
          </w:tcPr>
          <w:p w14:paraId="3B3CAEC7" w14:textId="77777777" w:rsidR="003767F7" w:rsidRPr="00A2415A" w:rsidRDefault="003767F7" w:rsidP="00066388">
            <w:pPr>
              <w:keepLines/>
              <w:jc w:val="right"/>
            </w:pPr>
          </w:p>
          <w:p w14:paraId="2209D852" w14:textId="77777777" w:rsidR="003767F7" w:rsidRPr="00A2415A" w:rsidRDefault="003767F7" w:rsidP="00066388">
            <w:pPr>
              <w:keepLines/>
              <w:jc w:val="right"/>
            </w:pPr>
            <w:r w:rsidRPr="00A2415A">
              <w:t>CZK</w:t>
            </w:r>
          </w:p>
        </w:tc>
      </w:tr>
      <w:tr w:rsidR="003767F7" w:rsidRPr="00A2415A" w14:paraId="32CAB55A" w14:textId="77777777" w:rsidTr="00A167F5">
        <w:tc>
          <w:tcPr>
            <w:tcW w:w="933" w:type="dxa"/>
          </w:tcPr>
          <w:p w14:paraId="5BE0248C" w14:textId="77777777" w:rsidR="003767F7" w:rsidRPr="00A2415A" w:rsidRDefault="003767F7" w:rsidP="003767F7">
            <w:pPr>
              <w:keepLines/>
            </w:pPr>
          </w:p>
          <w:p w14:paraId="03022BDB" w14:textId="40E6EE51" w:rsidR="003767F7" w:rsidRPr="00A2415A" w:rsidRDefault="003767F7" w:rsidP="003767F7">
            <w:pPr>
              <w:keepLines/>
            </w:pPr>
            <w:r w:rsidRPr="00A2415A">
              <w:t>244</w:t>
            </w:r>
          </w:p>
        </w:tc>
        <w:tc>
          <w:tcPr>
            <w:tcW w:w="5695" w:type="dxa"/>
          </w:tcPr>
          <w:p w14:paraId="055924DD" w14:textId="77777777" w:rsidR="003767F7" w:rsidRPr="00A2415A" w:rsidRDefault="003767F7" w:rsidP="003767F7">
            <w:pPr>
              <w:keepLines/>
            </w:pPr>
          </w:p>
          <w:p w14:paraId="47E7DD85" w14:textId="49448732" w:rsidR="003767F7" w:rsidRPr="00A2415A" w:rsidRDefault="003767F7" w:rsidP="003767F7">
            <w:pPr>
              <w:keepLines/>
            </w:pPr>
            <w:r w:rsidRPr="00A2415A">
              <w:t xml:space="preserve">Steel </w:t>
            </w:r>
            <w:r w:rsidR="003B1332" w:rsidRPr="00A2415A">
              <w:t>w</w:t>
            </w:r>
            <w:r w:rsidRPr="00A2415A">
              <w:t>orks</w:t>
            </w:r>
          </w:p>
        </w:tc>
        <w:tc>
          <w:tcPr>
            <w:tcW w:w="2299" w:type="dxa"/>
            <w:tcBorders>
              <w:top w:val="single" w:sz="4" w:space="0" w:color="auto"/>
              <w:bottom w:val="single" w:sz="4" w:space="0" w:color="auto"/>
            </w:tcBorders>
          </w:tcPr>
          <w:p w14:paraId="252A20BC" w14:textId="77777777" w:rsidR="003767F7" w:rsidRPr="00A2415A" w:rsidRDefault="003767F7" w:rsidP="00066388">
            <w:pPr>
              <w:keepLines/>
              <w:jc w:val="right"/>
            </w:pPr>
          </w:p>
          <w:p w14:paraId="5C36864A" w14:textId="77777777" w:rsidR="003767F7" w:rsidRPr="00A2415A" w:rsidRDefault="003767F7" w:rsidP="00066388">
            <w:pPr>
              <w:keepLines/>
              <w:jc w:val="right"/>
            </w:pPr>
            <w:r w:rsidRPr="00A2415A">
              <w:t>CZK</w:t>
            </w:r>
          </w:p>
        </w:tc>
      </w:tr>
      <w:tr w:rsidR="003767F7" w:rsidRPr="00A2415A" w14:paraId="1F964102" w14:textId="77777777" w:rsidTr="00A167F5">
        <w:tc>
          <w:tcPr>
            <w:tcW w:w="933" w:type="dxa"/>
          </w:tcPr>
          <w:p w14:paraId="301B6E38" w14:textId="77777777" w:rsidR="003767F7" w:rsidRPr="00A2415A" w:rsidRDefault="003767F7" w:rsidP="003767F7">
            <w:pPr>
              <w:keepLines/>
            </w:pPr>
          </w:p>
          <w:p w14:paraId="6E31AC1B" w14:textId="27601E4E" w:rsidR="003767F7" w:rsidRPr="00A2415A" w:rsidRDefault="003767F7" w:rsidP="003767F7">
            <w:pPr>
              <w:keepLines/>
            </w:pPr>
            <w:r w:rsidRPr="00A2415A">
              <w:t>245</w:t>
            </w:r>
          </w:p>
        </w:tc>
        <w:tc>
          <w:tcPr>
            <w:tcW w:w="5695" w:type="dxa"/>
          </w:tcPr>
          <w:p w14:paraId="02A47A74" w14:textId="77777777" w:rsidR="003767F7" w:rsidRPr="00A2415A" w:rsidRDefault="003767F7" w:rsidP="003767F7">
            <w:pPr>
              <w:keepLines/>
            </w:pPr>
          </w:p>
          <w:p w14:paraId="7AFA6451" w14:textId="77777777" w:rsidR="003767F7" w:rsidRPr="00A2415A" w:rsidRDefault="003767F7" w:rsidP="003767F7">
            <w:pPr>
              <w:keepLines/>
            </w:pPr>
            <w:r w:rsidRPr="00A2415A">
              <w:t>Facades and cladding including architecture</w:t>
            </w:r>
          </w:p>
        </w:tc>
        <w:tc>
          <w:tcPr>
            <w:tcW w:w="2299" w:type="dxa"/>
            <w:tcBorders>
              <w:top w:val="single" w:sz="4" w:space="0" w:color="auto"/>
              <w:bottom w:val="single" w:sz="4" w:space="0" w:color="auto"/>
            </w:tcBorders>
          </w:tcPr>
          <w:p w14:paraId="72E76FC3" w14:textId="77777777" w:rsidR="003767F7" w:rsidRPr="00A2415A" w:rsidRDefault="003767F7" w:rsidP="00066388">
            <w:pPr>
              <w:keepLines/>
              <w:jc w:val="right"/>
            </w:pPr>
          </w:p>
          <w:p w14:paraId="33B771D1" w14:textId="77777777" w:rsidR="003767F7" w:rsidRPr="00A2415A" w:rsidRDefault="003767F7" w:rsidP="00066388">
            <w:pPr>
              <w:keepLines/>
              <w:jc w:val="right"/>
            </w:pPr>
            <w:r w:rsidRPr="00A2415A">
              <w:t>CZK</w:t>
            </w:r>
          </w:p>
        </w:tc>
      </w:tr>
      <w:tr w:rsidR="003767F7" w:rsidRPr="00A2415A" w14:paraId="53839F06" w14:textId="77777777" w:rsidTr="00A167F5">
        <w:tc>
          <w:tcPr>
            <w:tcW w:w="933" w:type="dxa"/>
          </w:tcPr>
          <w:p w14:paraId="58A470B4" w14:textId="77777777" w:rsidR="003767F7" w:rsidRPr="00A2415A" w:rsidRDefault="003767F7" w:rsidP="003767F7">
            <w:pPr>
              <w:keepLines/>
            </w:pPr>
          </w:p>
          <w:p w14:paraId="1B2D52BD" w14:textId="37847D50" w:rsidR="003767F7" w:rsidRPr="00A2415A" w:rsidRDefault="003767F7" w:rsidP="003767F7">
            <w:pPr>
              <w:keepLines/>
            </w:pPr>
            <w:r w:rsidRPr="00A2415A">
              <w:t>246</w:t>
            </w:r>
          </w:p>
        </w:tc>
        <w:tc>
          <w:tcPr>
            <w:tcW w:w="5695" w:type="dxa"/>
          </w:tcPr>
          <w:p w14:paraId="34CBEDBC" w14:textId="77777777" w:rsidR="003767F7" w:rsidRPr="00A2415A" w:rsidRDefault="003767F7" w:rsidP="003767F7">
            <w:pPr>
              <w:keepLines/>
            </w:pPr>
          </w:p>
          <w:p w14:paraId="0E6C0D4E" w14:textId="77777777" w:rsidR="003767F7" w:rsidRPr="00A2415A" w:rsidRDefault="003767F7" w:rsidP="003767F7">
            <w:pPr>
              <w:keepLines/>
            </w:pPr>
            <w:r w:rsidRPr="00A2415A">
              <w:t>Internal finishes</w:t>
            </w:r>
          </w:p>
        </w:tc>
        <w:tc>
          <w:tcPr>
            <w:tcW w:w="2299" w:type="dxa"/>
            <w:tcBorders>
              <w:top w:val="single" w:sz="4" w:space="0" w:color="auto"/>
              <w:bottom w:val="single" w:sz="4" w:space="0" w:color="auto"/>
            </w:tcBorders>
          </w:tcPr>
          <w:p w14:paraId="6247322A" w14:textId="77777777" w:rsidR="003767F7" w:rsidRPr="00A2415A" w:rsidRDefault="003767F7" w:rsidP="00066388">
            <w:pPr>
              <w:keepLines/>
              <w:jc w:val="right"/>
            </w:pPr>
          </w:p>
          <w:p w14:paraId="605C6460" w14:textId="77777777" w:rsidR="003767F7" w:rsidRPr="00A2415A" w:rsidRDefault="003767F7" w:rsidP="00066388">
            <w:pPr>
              <w:keepLines/>
              <w:jc w:val="right"/>
            </w:pPr>
            <w:r w:rsidRPr="00A2415A">
              <w:t>CZK</w:t>
            </w:r>
          </w:p>
        </w:tc>
      </w:tr>
      <w:tr w:rsidR="003767F7" w:rsidRPr="00A2415A" w14:paraId="789589BA" w14:textId="77777777" w:rsidTr="00A167F5">
        <w:tc>
          <w:tcPr>
            <w:tcW w:w="933" w:type="dxa"/>
          </w:tcPr>
          <w:p w14:paraId="4A0C77D6" w14:textId="77777777" w:rsidR="003767F7" w:rsidRPr="00A2415A" w:rsidRDefault="003767F7" w:rsidP="003767F7">
            <w:pPr>
              <w:keepLines/>
            </w:pPr>
          </w:p>
          <w:p w14:paraId="5C0A48AC" w14:textId="5B5E23E2" w:rsidR="003767F7" w:rsidRPr="00A2415A" w:rsidRDefault="003767F7" w:rsidP="003767F7">
            <w:pPr>
              <w:keepLines/>
            </w:pPr>
            <w:r w:rsidRPr="00A2415A">
              <w:t>247</w:t>
            </w:r>
          </w:p>
        </w:tc>
        <w:tc>
          <w:tcPr>
            <w:tcW w:w="5695" w:type="dxa"/>
          </w:tcPr>
          <w:p w14:paraId="1192DDE8" w14:textId="77777777" w:rsidR="003767F7" w:rsidRPr="00A2415A" w:rsidRDefault="003767F7" w:rsidP="003767F7">
            <w:pPr>
              <w:keepLines/>
            </w:pPr>
          </w:p>
          <w:p w14:paraId="4A57C494" w14:textId="77777777" w:rsidR="003767F7" w:rsidRPr="00A2415A" w:rsidRDefault="003767F7" w:rsidP="003767F7">
            <w:pPr>
              <w:keepLines/>
            </w:pPr>
            <w:r w:rsidRPr="00A2415A">
              <w:t>HVAC/plumbing</w:t>
            </w:r>
          </w:p>
        </w:tc>
        <w:tc>
          <w:tcPr>
            <w:tcW w:w="2299" w:type="dxa"/>
            <w:tcBorders>
              <w:top w:val="single" w:sz="4" w:space="0" w:color="auto"/>
              <w:bottom w:val="single" w:sz="4" w:space="0" w:color="auto"/>
            </w:tcBorders>
          </w:tcPr>
          <w:p w14:paraId="241D3D8E" w14:textId="77777777" w:rsidR="003767F7" w:rsidRPr="00A2415A" w:rsidRDefault="003767F7" w:rsidP="00066388">
            <w:pPr>
              <w:keepLines/>
              <w:jc w:val="right"/>
            </w:pPr>
          </w:p>
          <w:p w14:paraId="10CF379F" w14:textId="77777777" w:rsidR="003767F7" w:rsidRPr="00A2415A" w:rsidRDefault="003767F7" w:rsidP="00066388">
            <w:pPr>
              <w:keepLines/>
              <w:jc w:val="right"/>
            </w:pPr>
            <w:r w:rsidRPr="00A2415A">
              <w:t>CZK</w:t>
            </w:r>
          </w:p>
        </w:tc>
      </w:tr>
      <w:tr w:rsidR="003767F7" w:rsidRPr="00A2415A" w14:paraId="16172B6D" w14:textId="77777777" w:rsidTr="003767F7">
        <w:tc>
          <w:tcPr>
            <w:tcW w:w="933" w:type="dxa"/>
          </w:tcPr>
          <w:p w14:paraId="4580F4CC" w14:textId="77777777" w:rsidR="003767F7" w:rsidRPr="00A2415A" w:rsidRDefault="003767F7" w:rsidP="003767F7">
            <w:pPr>
              <w:keepLines/>
            </w:pPr>
          </w:p>
          <w:p w14:paraId="546334FC" w14:textId="7F3C1D35" w:rsidR="003767F7" w:rsidRPr="00A2415A" w:rsidRDefault="003767F7" w:rsidP="003767F7">
            <w:pPr>
              <w:keepLines/>
            </w:pPr>
            <w:r w:rsidRPr="00A2415A">
              <w:t>248</w:t>
            </w:r>
          </w:p>
        </w:tc>
        <w:tc>
          <w:tcPr>
            <w:tcW w:w="5695" w:type="dxa"/>
          </w:tcPr>
          <w:p w14:paraId="7CF482CE" w14:textId="77777777" w:rsidR="003767F7" w:rsidRPr="00A2415A" w:rsidRDefault="003767F7" w:rsidP="003767F7">
            <w:pPr>
              <w:keepLines/>
            </w:pPr>
          </w:p>
          <w:p w14:paraId="4B4B222E" w14:textId="77777777" w:rsidR="003767F7" w:rsidRPr="00A2415A" w:rsidRDefault="003767F7" w:rsidP="003767F7">
            <w:pPr>
              <w:keepLines/>
            </w:pPr>
            <w:r w:rsidRPr="00A2415A">
              <w:t>Electrical installations, building</w:t>
            </w:r>
          </w:p>
        </w:tc>
        <w:tc>
          <w:tcPr>
            <w:tcW w:w="2299" w:type="dxa"/>
            <w:tcBorders>
              <w:top w:val="single" w:sz="4" w:space="0" w:color="auto"/>
              <w:bottom w:val="single" w:sz="4" w:space="0" w:color="auto"/>
            </w:tcBorders>
          </w:tcPr>
          <w:p w14:paraId="1C6B169B" w14:textId="77777777" w:rsidR="003767F7" w:rsidRPr="00A2415A" w:rsidRDefault="003767F7" w:rsidP="00066388">
            <w:pPr>
              <w:keepLines/>
              <w:jc w:val="right"/>
            </w:pPr>
          </w:p>
          <w:p w14:paraId="534EEE42" w14:textId="77777777" w:rsidR="003767F7" w:rsidRPr="00A2415A" w:rsidRDefault="003767F7" w:rsidP="00066388">
            <w:pPr>
              <w:keepLines/>
              <w:jc w:val="right"/>
            </w:pPr>
            <w:r w:rsidRPr="00A2415A">
              <w:t>CZK</w:t>
            </w:r>
          </w:p>
        </w:tc>
      </w:tr>
      <w:tr w:rsidR="003767F7" w:rsidRPr="00A2415A" w14:paraId="13B13975" w14:textId="77777777" w:rsidTr="003767F7">
        <w:tc>
          <w:tcPr>
            <w:tcW w:w="933" w:type="dxa"/>
          </w:tcPr>
          <w:p w14:paraId="77BFB063" w14:textId="77777777" w:rsidR="003767F7" w:rsidRPr="00A2415A" w:rsidRDefault="003767F7" w:rsidP="003767F7">
            <w:pPr>
              <w:keepLines/>
              <w:rPr>
                <w:b/>
              </w:rPr>
            </w:pPr>
          </w:p>
          <w:p w14:paraId="4E6E3537" w14:textId="0FDEB71C" w:rsidR="003767F7" w:rsidRPr="00A2415A" w:rsidRDefault="003767F7" w:rsidP="003767F7">
            <w:pPr>
              <w:keepLines/>
              <w:rPr>
                <w:b/>
              </w:rPr>
            </w:pPr>
            <w:r w:rsidRPr="00A2415A">
              <w:rPr>
                <w:b/>
              </w:rPr>
              <w:t>249</w:t>
            </w:r>
          </w:p>
        </w:tc>
        <w:tc>
          <w:tcPr>
            <w:tcW w:w="5695" w:type="dxa"/>
          </w:tcPr>
          <w:p w14:paraId="74FC6FF8" w14:textId="77777777" w:rsidR="003767F7" w:rsidRPr="00A2415A" w:rsidRDefault="003767F7" w:rsidP="003767F7">
            <w:pPr>
              <w:keepLines/>
              <w:rPr>
                <w:b/>
                <w:sz w:val="16"/>
                <w:szCs w:val="16"/>
              </w:rPr>
            </w:pPr>
          </w:p>
          <w:p w14:paraId="13607A01" w14:textId="052E3829" w:rsidR="003767F7" w:rsidRPr="00A2415A" w:rsidRDefault="003767F7" w:rsidP="003767F7">
            <w:pPr>
              <w:keepLines/>
              <w:rPr>
                <w:b/>
                <w:spacing w:val="-3"/>
              </w:rPr>
            </w:pPr>
            <w:r w:rsidRPr="00A2415A">
              <w:rPr>
                <w:b/>
              </w:rPr>
              <w:t>Subtotal, Civil construction - New SO 501 waste bunker extension (sum 240-248)</w:t>
            </w:r>
          </w:p>
        </w:tc>
        <w:tc>
          <w:tcPr>
            <w:tcW w:w="2299" w:type="dxa"/>
            <w:tcBorders>
              <w:top w:val="single" w:sz="4" w:space="0" w:color="auto"/>
              <w:bottom w:val="single" w:sz="4" w:space="0" w:color="auto"/>
            </w:tcBorders>
          </w:tcPr>
          <w:p w14:paraId="7735240B" w14:textId="77777777" w:rsidR="003767F7" w:rsidRPr="00A2415A" w:rsidRDefault="003767F7" w:rsidP="00066388">
            <w:pPr>
              <w:keepLines/>
              <w:jc w:val="right"/>
              <w:rPr>
                <w:b/>
              </w:rPr>
            </w:pPr>
          </w:p>
          <w:p w14:paraId="4CB4B63A" w14:textId="77777777" w:rsidR="003767F7" w:rsidRPr="00A2415A" w:rsidRDefault="003767F7" w:rsidP="00066388">
            <w:pPr>
              <w:keepLines/>
              <w:jc w:val="right"/>
              <w:rPr>
                <w:b/>
              </w:rPr>
            </w:pPr>
          </w:p>
          <w:p w14:paraId="4BBFAF34" w14:textId="77777777" w:rsidR="003767F7" w:rsidRPr="00A2415A" w:rsidRDefault="003767F7" w:rsidP="00066388">
            <w:pPr>
              <w:keepLines/>
              <w:jc w:val="right"/>
              <w:rPr>
                <w:b/>
              </w:rPr>
            </w:pPr>
            <w:r w:rsidRPr="00A2415A">
              <w:rPr>
                <w:b/>
              </w:rPr>
              <w:t>CZK</w:t>
            </w:r>
          </w:p>
        </w:tc>
      </w:tr>
    </w:tbl>
    <w:p w14:paraId="78BBC789" w14:textId="7420FFCA" w:rsidR="003767F7" w:rsidRPr="00A2415A" w:rsidRDefault="003767F7"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3767F7" w:rsidRPr="00A2415A" w14:paraId="6ED856E4" w14:textId="77777777" w:rsidTr="00A167F5">
        <w:tc>
          <w:tcPr>
            <w:tcW w:w="933" w:type="dxa"/>
          </w:tcPr>
          <w:p w14:paraId="66A4E27D" w14:textId="77777777" w:rsidR="003767F7" w:rsidRPr="00A2415A" w:rsidRDefault="003767F7" w:rsidP="00A167F5">
            <w:pPr>
              <w:keepLines/>
            </w:pPr>
          </w:p>
        </w:tc>
        <w:tc>
          <w:tcPr>
            <w:tcW w:w="5695" w:type="dxa"/>
            <w:tcBorders>
              <w:bottom w:val="single" w:sz="4" w:space="0" w:color="auto"/>
            </w:tcBorders>
          </w:tcPr>
          <w:p w14:paraId="5E91C0A2" w14:textId="77777777" w:rsidR="003767F7" w:rsidRPr="00A2415A" w:rsidRDefault="003767F7" w:rsidP="00A167F5">
            <w:pPr>
              <w:keepLines/>
              <w:rPr>
                <w:b/>
              </w:rPr>
            </w:pPr>
          </w:p>
          <w:p w14:paraId="1897DDEC" w14:textId="05789144" w:rsidR="003767F7" w:rsidRPr="00A2415A" w:rsidRDefault="003767F7" w:rsidP="00A167F5">
            <w:pPr>
              <w:keepLines/>
              <w:rPr>
                <w:b/>
              </w:rPr>
            </w:pPr>
            <w:r w:rsidRPr="00A2415A">
              <w:rPr>
                <w:b/>
                <w:sz w:val="20"/>
                <w:szCs w:val="20"/>
              </w:rPr>
              <w:t xml:space="preserve">Civil construction cost – New SO 502 Boiler, </w:t>
            </w:r>
            <w:proofErr w:type="spellStart"/>
            <w:r w:rsidRPr="00A2415A">
              <w:rPr>
                <w:b/>
                <w:sz w:val="20"/>
                <w:szCs w:val="20"/>
              </w:rPr>
              <w:t>FGT</w:t>
            </w:r>
            <w:proofErr w:type="spellEnd"/>
            <w:r w:rsidRPr="00A2415A">
              <w:rPr>
                <w:b/>
                <w:sz w:val="20"/>
                <w:szCs w:val="20"/>
              </w:rPr>
              <w:t xml:space="preserve"> and machine hall</w:t>
            </w:r>
          </w:p>
        </w:tc>
        <w:tc>
          <w:tcPr>
            <w:tcW w:w="2299" w:type="dxa"/>
          </w:tcPr>
          <w:p w14:paraId="15295CC3" w14:textId="77777777" w:rsidR="003767F7" w:rsidRPr="00A2415A" w:rsidRDefault="003767F7" w:rsidP="00A167F5">
            <w:pPr>
              <w:keepLines/>
            </w:pPr>
          </w:p>
        </w:tc>
      </w:tr>
      <w:tr w:rsidR="003767F7" w:rsidRPr="00A2415A" w14:paraId="134DAFCA" w14:textId="77777777" w:rsidTr="00A167F5">
        <w:tc>
          <w:tcPr>
            <w:tcW w:w="933" w:type="dxa"/>
          </w:tcPr>
          <w:p w14:paraId="4D6A0FC7" w14:textId="77777777" w:rsidR="003767F7" w:rsidRPr="00A2415A" w:rsidRDefault="003767F7" w:rsidP="003767F7">
            <w:pPr>
              <w:keepLines/>
            </w:pPr>
          </w:p>
          <w:p w14:paraId="611AD59F" w14:textId="78EC3382" w:rsidR="003767F7" w:rsidRPr="00A2415A" w:rsidRDefault="003767F7" w:rsidP="003767F7">
            <w:pPr>
              <w:keepLines/>
            </w:pPr>
            <w:r w:rsidRPr="00A2415A">
              <w:t>250</w:t>
            </w:r>
          </w:p>
        </w:tc>
        <w:tc>
          <w:tcPr>
            <w:tcW w:w="5695" w:type="dxa"/>
            <w:tcBorders>
              <w:top w:val="single" w:sz="4" w:space="0" w:color="auto"/>
            </w:tcBorders>
          </w:tcPr>
          <w:p w14:paraId="5D822946" w14:textId="77777777" w:rsidR="003767F7" w:rsidRPr="00A2415A" w:rsidRDefault="003767F7" w:rsidP="003767F7">
            <w:pPr>
              <w:keepLines/>
            </w:pPr>
          </w:p>
          <w:p w14:paraId="65764D93" w14:textId="77777777" w:rsidR="003767F7" w:rsidRPr="00A2415A" w:rsidRDefault="003767F7" w:rsidP="003767F7">
            <w:pPr>
              <w:keepLines/>
            </w:pPr>
            <w:r w:rsidRPr="00A2415A">
              <w:t>Site preparation and demolition works</w:t>
            </w:r>
          </w:p>
        </w:tc>
        <w:tc>
          <w:tcPr>
            <w:tcW w:w="2299" w:type="dxa"/>
            <w:tcBorders>
              <w:bottom w:val="single" w:sz="4" w:space="0" w:color="auto"/>
            </w:tcBorders>
          </w:tcPr>
          <w:p w14:paraId="068AF6DE" w14:textId="77777777" w:rsidR="003767F7" w:rsidRPr="00A2415A" w:rsidRDefault="003767F7" w:rsidP="00066388">
            <w:pPr>
              <w:keepLines/>
              <w:jc w:val="right"/>
            </w:pPr>
          </w:p>
          <w:p w14:paraId="1C2D5CCC" w14:textId="77777777" w:rsidR="003767F7" w:rsidRPr="00A2415A" w:rsidRDefault="003767F7" w:rsidP="00066388">
            <w:pPr>
              <w:keepLines/>
              <w:jc w:val="right"/>
            </w:pPr>
            <w:r w:rsidRPr="00A2415A">
              <w:t>CZK</w:t>
            </w:r>
          </w:p>
        </w:tc>
      </w:tr>
      <w:tr w:rsidR="003767F7" w:rsidRPr="00A2415A" w14:paraId="325E0EBE" w14:textId="77777777" w:rsidTr="00A167F5">
        <w:tc>
          <w:tcPr>
            <w:tcW w:w="933" w:type="dxa"/>
          </w:tcPr>
          <w:p w14:paraId="29639AFB" w14:textId="77777777" w:rsidR="003767F7" w:rsidRPr="00A2415A" w:rsidRDefault="003767F7" w:rsidP="003767F7">
            <w:pPr>
              <w:keepLines/>
            </w:pPr>
          </w:p>
          <w:p w14:paraId="7040CC45" w14:textId="6D3D5E28" w:rsidR="003767F7" w:rsidRPr="00A2415A" w:rsidRDefault="003767F7" w:rsidP="003767F7">
            <w:pPr>
              <w:keepLines/>
            </w:pPr>
            <w:r w:rsidRPr="00A2415A">
              <w:t>251</w:t>
            </w:r>
          </w:p>
        </w:tc>
        <w:tc>
          <w:tcPr>
            <w:tcW w:w="5695" w:type="dxa"/>
          </w:tcPr>
          <w:p w14:paraId="00E95EAB" w14:textId="77777777" w:rsidR="003767F7" w:rsidRPr="00A2415A" w:rsidRDefault="003767F7" w:rsidP="003767F7">
            <w:pPr>
              <w:keepLines/>
            </w:pPr>
          </w:p>
          <w:p w14:paraId="13E1734E" w14:textId="0601CA5D" w:rsidR="003767F7" w:rsidRPr="00A2415A" w:rsidRDefault="003767F7" w:rsidP="003767F7">
            <w:pPr>
              <w:keepLines/>
            </w:pPr>
            <w:r w:rsidRPr="00A2415A">
              <w:t xml:space="preserve">Site </w:t>
            </w:r>
            <w:r w:rsidR="003B1332" w:rsidRPr="00A2415A">
              <w:t>w</w:t>
            </w:r>
            <w:r w:rsidRPr="00A2415A">
              <w:t>orks and excavation</w:t>
            </w:r>
          </w:p>
        </w:tc>
        <w:tc>
          <w:tcPr>
            <w:tcW w:w="2299" w:type="dxa"/>
            <w:tcBorders>
              <w:bottom w:val="single" w:sz="4" w:space="0" w:color="auto"/>
            </w:tcBorders>
          </w:tcPr>
          <w:p w14:paraId="4B113F1E" w14:textId="77777777" w:rsidR="003767F7" w:rsidRPr="00A2415A" w:rsidRDefault="003767F7" w:rsidP="00066388">
            <w:pPr>
              <w:keepLines/>
              <w:jc w:val="right"/>
            </w:pPr>
          </w:p>
          <w:p w14:paraId="6FAF47B0" w14:textId="77777777" w:rsidR="003767F7" w:rsidRPr="00A2415A" w:rsidRDefault="003767F7" w:rsidP="00066388">
            <w:pPr>
              <w:keepLines/>
              <w:jc w:val="right"/>
            </w:pPr>
            <w:r w:rsidRPr="00A2415A">
              <w:t>CZK</w:t>
            </w:r>
          </w:p>
        </w:tc>
      </w:tr>
      <w:tr w:rsidR="003767F7" w:rsidRPr="00A2415A" w14:paraId="40C4D1A7" w14:textId="77777777" w:rsidTr="00A167F5">
        <w:tc>
          <w:tcPr>
            <w:tcW w:w="933" w:type="dxa"/>
          </w:tcPr>
          <w:p w14:paraId="752D7683" w14:textId="77777777" w:rsidR="003767F7" w:rsidRPr="00A2415A" w:rsidRDefault="003767F7" w:rsidP="003767F7">
            <w:pPr>
              <w:keepLines/>
            </w:pPr>
          </w:p>
          <w:p w14:paraId="093B3B95" w14:textId="6C286B2F" w:rsidR="003767F7" w:rsidRPr="00A2415A" w:rsidRDefault="003767F7" w:rsidP="003767F7">
            <w:pPr>
              <w:keepLines/>
            </w:pPr>
            <w:r w:rsidRPr="00A2415A">
              <w:t>252</w:t>
            </w:r>
          </w:p>
        </w:tc>
        <w:tc>
          <w:tcPr>
            <w:tcW w:w="5695" w:type="dxa"/>
          </w:tcPr>
          <w:p w14:paraId="40697675" w14:textId="77777777" w:rsidR="003767F7" w:rsidRPr="00A2415A" w:rsidRDefault="003767F7" w:rsidP="003767F7">
            <w:pPr>
              <w:keepLines/>
            </w:pPr>
          </w:p>
          <w:p w14:paraId="28F22A3E" w14:textId="77777777" w:rsidR="003767F7" w:rsidRPr="00A2415A" w:rsidRDefault="003767F7" w:rsidP="003767F7">
            <w:pPr>
              <w:keepLines/>
            </w:pPr>
            <w:r w:rsidRPr="00A2415A">
              <w:t>External utilities</w:t>
            </w:r>
          </w:p>
        </w:tc>
        <w:tc>
          <w:tcPr>
            <w:tcW w:w="2299" w:type="dxa"/>
            <w:tcBorders>
              <w:bottom w:val="single" w:sz="4" w:space="0" w:color="auto"/>
            </w:tcBorders>
          </w:tcPr>
          <w:p w14:paraId="6D4B47CA" w14:textId="77777777" w:rsidR="003767F7" w:rsidRPr="00A2415A" w:rsidRDefault="003767F7" w:rsidP="00066388">
            <w:pPr>
              <w:keepLines/>
              <w:jc w:val="right"/>
            </w:pPr>
          </w:p>
          <w:p w14:paraId="7C0E0438" w14:textId="77777777" w:rsidR="003767F7" w:rsidRPr="00A2415A" w:rsidRDefault="003767F7" w:rsidP="00066388">
            <w:pPr>
              <w:keepLines/>
              <w:jc w:val="right"/>
            </w:pPr>
            <w:r w:rsidRPr="00A2415A">
              <w:t>CZK</w:t>
            </w:r>
          </w:p>
        </w:tc>
      </w:tr>
      <w:tr w:rsidR="003767F7" w:rsidRPr="00A2415A" w14:paraId="1C5BC01F" w14:textId="77777777" w:rsidTr="00A167F5">
        <w:tc>
          <w:tcPr>
            <w:tcW w:w="933" w:type="dxa"/>
          </w:tcPr>
          <w:p w14:paraId="01CB0268" w14:textId="77777777" w:rsidR="003767F7" w:rsidRPr="00A2415A" w:rsidRDefault="003767F7" w:rsidP="003767F7">
            <w:pPr>
              <w:keepLines/>
            </w:pPr>
          </w:p>
          <w:p w14:paraId="2F6AC0BA" w14:textId="64280AAC" w:rsidR="003767F7" w:rsidRPr="00A2415A" w:rsidRDefault="003767F7" w:rsidP="003767F7">
            <w:pPr>
              <w:keepLines/>
            </w:pPr>
            <w:r w:rsidRPr="00A2415A">
              <w:t>253</w:t>
            </w:r>
          </w:p>
        </w:tc>
        <w:tc>
          <w:tcPr>
            <w:tcW w:w="5695" w:type="dxa"/>
          </w:tcPr>
          <w:p w14:paraId="2D706D92" w14:textId="77777777" w:rsidR="003767F7" w:rsidRPr="00A2415A" w:rsidRDefault="003767F7" w:rsidP="003767F7">
            <w:pPr>
              <w:keepLines/>
            </w:pPr>
          </w:p>
          <w:p w14:paraId="4D285740" w14:textId="01503017" w:rsidR="003767F7" w:rsidRPr="00A2415A" w:rsidRDefault="003767F7" w:rsidP="003767F7">
            <w:pPr>
              <w:keepLines/>
            </w:pPr>
            <w:r w:rsidRPr="00A2415A">
              <w:t xml:space="preserve">Concrete </w:t>
            </w:r>
            <w:r w:rsidR="003B1332" w:rsidRPr="00A2415A">
              <w:t>w</w:t>
            </w:r>
            <w:r w:rsidRPr="00A2415A">
              <w:t>orks</w:t>
            </w:r>
          </w:p>
        </w:tc>
        <w:tc>
          <w:tcPr>
            <w:tcW w:w="2299" w:type="dxa"/>
            <w:tcBorders>
              <w:bottom w:val="single" w:sz="4" w:space="0" w:color="auto"/>
            </w:tcBorders>
          </w:tcPr>
          <w:p w14:paraId="1FA80A98" w14:textId="77777777" w:rsidR="003767F7" w:rsidRPr="00A2415A" w:rsidRDefault="003767F7" w:rsidP="00066388">
            <w:pPr>
              <w:keepLines/>
              <w:jc w:val="right"/>
            </w:pPr>
          </w:p>
          <w:p w14:paraId="0CAB229E" w14:textId="77777777" w:rsidR="003767F7" w:rsidRPr="00A2415A" w:rsidRDefault="003767F7" w:rsidP="00066388">
            <w:pPr>
              <w:keepLines/>
              <w:jc w:val="right"/>
            </w:pPr>
            <w:r w:rsidRPr="00A2415A">
              <w:t>CZK</w:t>
            </w:r>
          </w:p>
        </w:tc>
      </w:tr>
      <w:tr w:rsidR="003767F7" w:rsidRPr="00A2415A" w14:paraId="40B1544A" w14:textId="77777777" w:rsidTr="00A167F5">
        <w:tc>
          <w:tcPr>
            <w:tcW w:w="933" w:type="dxa"/>
          </w:tcPr>
          <w:p w14:paraId="611FDFDF" w14:textId="77777777" w:rsidR="003767F7" w:rsidRPr="00A2415A" w:rsidRDefault="003767F7" w:rsidP="003767F7">
            <w:pPr>
              <w:keepLines/>
            </w:pPr>
          </w:p>
          <w:p w14:paraId="47329B18" w14:textId="1EDC5856" w:rsidR="003767F7" w:rsidRPr="00A2415A" w:rsidRDefault="003767F7" w:rsidP="003767F7">
            <w:pPr>
              <w:keepLines/>
            </w:pPr>
            <w:r w:rsidRPr="00A2415A">
              <w:t>254</w:t>
            </w:r>
          </w:p>
        </w:tc>
        <w:tc>
          <w:tcPr>
            <w:tcW w:w="5695" w:type="dxa"/>
          </w:tcPr>
          <w:p w14:paraId="7B74D02A" w14:textId="77777777" w:rsidR="003767F7" w:rsidRPr="00A2415A" w:rsidRDefault="003767F7" w:rsidP="003767F7">
            <w:pPr>
              <w:keepLines/>
            </w:pPr>
          </w:p>
          <w:p w14:paraId="4B62E367" w14:textId="7853C426" w:rsidR="003767F7" w:rsidRPr="00A2415A" w:rsidRDefault="003767F7" w:rsidP="003767F7">
            <w:pPr>
              <w:keepLines/>
            </w:pPr>
            <w:r w:rsidRPr="00A2415A">
              <w:t xml:space="preserve">Steel </w:t>
            </w:r>
            <w:r w:rsidR="003B1332" w:rsidRPr="00A2415A">
              <w:t>w</w:t>
            </w:r>
            <w:r w:rsidRPr="00A2415A">
              <w:t>orks</w:t>
            </w:r>
          </w:p>
        </w:tc>
        <w:tc>
          <w:tcPr>
            <w:tcW w:w="2299" w:type="dxa"/>
            <w:tcBorders>
              <w:top w:val="single" w:sz="4" w:space="0" w:color="auto"/>
              <w:bottom w:val="single" w:sz="4" w:space="0" w:color="auto"/>
            </w:tcBorders>
          </w:tcPr>
          <w:p w14:paraId="2BBAC1E8" w14:textId="77777777" w:rsidR="003767F7" w:rsidRPr="00A2415A" w:rsidRDefault="003767F7" w:rsidP="00066388">
            <w:pPr>
              <w:keepLines/>
              <w:jc w:val="right"/>
            </w:pPr>
          </w:p>
          <w:p w14:paraId="36ADB2CE" w14:textId="77777777" w:rsidR="003767F7" w:rsidRPr="00A2415A" w:rsidRDefault="003767F7" w:rsidP="00066388">
            <w:pPr>
              <w:keepLines/>
              <w:jc w:val="right"/>
            </w:pPr>
            <w:r w:rsidRPr="00A2415A">
              <w:t>CZK</w:t>
            </w:r>
          </w:p>
        </w:tc>
      </w:tr>
      <w:tr w:rsidR="003767F7" w:rsidRPr="00A2415A" w14:paraId="2C4FCEBB" w14:textId="77777777" w:rsidTr="00A167F5">
        <w:tc>
          <w:tcPr>
            <w:tcW w:w="933" w:type="dxa"/>
          </w:tcPr>
          <w:p w14:paraId="53FDE8FC" w14:textId="77777777" w:rsidR="003767F7" w:rsidRPr="00A2415A" w:rsidRDefault="003767F7" w:rsidP="003767F7">
            <w:pPr>
              <w:keepLines/>
            </w:pPr>
          </w:p>
          <w:p w14:paraId="623854B2" w14:textId="4EDFDF77" w:rsidR="003767F7" w:rsidRPr="00A2415A" w:rsidRDefault="003767F7" w:rsidP="003767F7">
            <w:pPr>
              <w:keepLines/>
            </w:pPr>
            <w:r w:rsidRPr="00A2415A">
              <w:t>255</w:t>
            </w:r>
          </w:p>
        </w:tc>
        <w:tc>
          <w:tcPr>
            <w:tcW w:w="5695" w:type="dxa"/>
          </w:tcPr>
          <w:p w14:paraId="26162A20" w14:textId="77777777" w:rsidR="003767F7" w:rsidRPr="00A2415A" w:rsidRDefault="003767F7" w:rsidP="003767F7">
            <w:pPr>
              <w:keepLines/>
            </w:pPr>
          </w:p>
          <w:p w14:paraId="3B5AD1F6" w14:textId="77777777" w:rsidR="003767F7" w:rsidRPr="00A2415A" w:rsidRDefault="003767F7" w:rsidP="003767F7">
            <w:pPr>
              <w:keepLines/>
            </w:pPr>
            <w:r w:rsidRPr="00A2415A">
              <w:t>Facades and cladding including architecture</w:t>
            </w:r>
          </w:p>
        </w:tc>
        <w:tc>
          <w:tcPr>
            <w:tcW w:w="2299" w:type="dxa"/>
            <w:tcBorders>
              <w:top w:val="single" w:sz="4" w:space="0" w:color="auto"/>
              <w:bottom w:val="single" w:sz="4" w:space="0" w:color="auto"/>
            </w:tcBorders>
          </w:tcPr>
          <w:p w14:paraId="26359705" w14:textId="77777777" w:rsidR="003767F7" w:rsidRPr="00A2415A" w:rsidRDefault="003767F7" w:rsidP="00066388">
            <w:pPr>
              <w:keepLines/>
              <w:jc w:val="right"/>
            </w:pPr>
          </w:p>
          <w:p w14:paraId="70EF6DAF" w14:textId="77777777" w:rsidR="003767F7" w:rsidRPr="00A2415A" w:rsidRDefault="003767F7" w:rsidP="00066388">
            <w:pPr>
              <w:keepLines/>
              <w:jc w:val="right"/>
            </w:pPr>
            <w:r w:rsidRPr="00A2415A">
              <w:t>CZK</w:t>
            </w:r>
          </w:p>
        </w:tc>
      </w:tr>
      <w:tr w:rsidR="003767F7" w:rsidRPr="00A2415A" w14:paraId="0A2036FC" w14:textId="77777777" w:rsidTr="00A167F5">
        <w:tc>
          <w:tcPr>
            <w:tcW w:w="933" w:type="dxa"/>
          </w:tcPr>
          <w:p w14:paraId="1C1C113F" w14:textId="77777777" w:rsidR="003767F7" w:rsidRPr="00A2415A" w:rsidRDefault="003767F7" w:rsidP="003767F7">
            <w:pPr>
              <w:keepLines/>
            </w:pPr>
          </w:p>
          <w:p w14:paraId="71BF7FE4" w14:textId="7BCE4EA9" w:rsidR="003767F7" w:rsidRPr="00A2415A" w:rsidRDefault="003767F7" w:rsidP="003767F7">
            <w:pPr>
              <w:keepLines/>
            </w:pPr>
            <w:r w:rsidRPr="00A2415A">
              <w:t>256</w:t>
            </w:r>
          </w:p>
        </w:tc>
        <w:tc>
          <w:tcPr>
            <w:tcW w:w="5695" w:type="dxa"/>
          </w:tcPr>
          <w:p w14:paraId="5A9A506D" w14:textId="77777777" w:rsidR="003767F7" w:rsidRPr="00A2415A" w:rsidRDefault="003767F7" w:rsidP="003767F7">
            <w:pPr>
              <w:keepLines/>
            </w:pPr>
          </w:p>
          <w:p w14:paraId="6D0C5683" w14:textId="77777777" w:rsidR="003767F7" w:rsidRPr="00A2415A" w:rsidRDefault="003767F7" w:rsidP="003767F7">
            <w:pPr>
              <w:keepLines/>
            </w:pPr>
            <w:r w:rsidRPr="00A2415A">
              <w:t>Internal finishes</w:t>
            </w:r>
          </w:p>
        </w:tc>
        <w:tc>
          <w:tcPr>
            <w:tcW w:w="2299" w:type="dxa"/>
            <w:tcBorders>
              <w:top w:val="single" w:sz="4" w:space="0" w:color="auto"/>
              <w:bottom w:val="single" w:sz="4" w:space="0" w:color="auto"/>
            </w:tcBorders>
          </w:tcPr>
          <w:p w14:paraId="0D5FD588" w14:textId="77777777" w:rsidR="003767F7" w:rsidRPr="00A2415A" w:rsidRDefault="003767F7" w:rsidP="00066388">
            <w:pPr>
              <w:keepLines/>
              <w:jc w:val="right"/>
            </w:pPr>
          </w:p>
          <w:p w14:paraId="308F7249" w14:textId="77777777" w:rsidR="003767F7" w:rsidRPr="00A2415A" w:rsidRDefault="003767F7" w:rsidP="00066388">
            <w:pPr>
              <w:keepLines/>
              <w:jc w:val="right"/>
            </w:pPr>
            <w:r w:rsidRPr="00A2415A">
              <w:t>CZK</w:t>
            </w:r>
          </w:p>
        </w:tc>
      </w:tr>
      <w:tr w:rsidR="003767F7" w:rsidRPr="00A2415A" w14:paraId="31F0C95D" w14:textId="77777777" w:rsidTr="00A167F5">
        <w:tc>
          <w:tcPr>
            <w:tcW w:w="933" w:type="dxa"/>
          </w:tcPr>
          <w:p w14:paraId="606033FA" w14:textId="77777777" w:rsidR="003767F7" w:rsidRPr="00A2415A" w:rsidRDefault="003767F7" w:rsidP="003767F7">
            <w:pPr>
              <w:keepLines/>
            </w:pPr>
          </w:p>
          <w:p w14:paraId="000A0F49" w14:textId="65B6F2DB" w:rsidR="003767F7" w:rsidRPr="00A2415A" w:rsidRDefault="003767F7" w:rsidP="003767F7">
            <w:pPr>
              <w:keepLines/>
            </w:pPr>
            <w:r w:rsidRPr="00A2415A">
              <w:t>257</w:t>
            </w:r>
          </w:p>
        </w:tc>
        <w:tc>
          <w:tcPr>
            <w:tcW w:w="5695" w:type="dxa"/>
          </w:tcPr>
          <w:p w14:paraId="1CF9187F" w14:textId="77777777" w:rsidR="003767F7" w:rsidRPr="00A2415A" w:rsidRDefault="003767F7" w:rsidP="003767F7">
            <w:pPr>
              <w:keepLines/>
            </w:pPr>
          </w:p>
          <w:p w14:paraId="1B2D83BA" w14:textId="77777777" w:rsidR="003767F7" w:rsidRPr="00A2415A" w:rsidRDefault="003767F7" w:rsidP="003767F7">
            <w:pPr>
              <w:keepLines/>
            </w:pPr>
            <w:r w:rsidRPr="00A2415A">
              <w:t>HVAC/plumbing</w:t>
            </w:r>
          </w:p>
        </w:tc>
        <w:tc>
          <w:tcPr>
            <w:tcW w:w="2299" w:type="dxa"/>
            <w:tcBorders>
              <w:top w:val="single" w:sz="4" w:space="0" w:color="auto"/>
              <w:bottom w:val="single" w:sz="4" w:space="0" w:color="auto"/>
            </w:tcBorders>
          </w:tcPr>
          <w:p w14:paraId="3C23318A" w14:textId="77777777" w:rsidR="003767F7" w:rsidRPr="00A2415A" w:rsidRDefault="003767F7" w:rsidP="00066388">
            <w:pPr>
              <w:keepLines/>
              <w:jc w:val="right"/>
            </w:pPr>
          </w:p>
          <w:p w14:paraId="2D30531A" w14:textId="77777777" w:rsidR="003767F7" w:rsidRPr="00A2415A" w:rsidRDefault="003767F7" w:rsidP="00066388">
            <w:pPr>
              <w:keepLines/>
              <w:jc w:val="right"/>
            </w:pPr>
            <w:r w:rsidRPr="00A2415A">
              <w:t>CZK</w:t>
            </w:r>
          </w:p>
        </w:tc>
      </w:tr>
      <w:tr w:rsidR="003767F7" w:rsidRPr="00A2415A" w14:paraId="7841B371" w14:textId="77777777" w:rsidTr="00A167F5">
        <w:tc>
          <w:tcPr>
            <w:tcW w:w="933" w:type="dxa"/>
          </w:tcPr>
          <w:p w14:paraId="418ACBE0" w14:textId="77777777" w:rsidR="003767F7" w:rsidRPr="00A2415A" w:rsidRDefault="003767F7" w:rsidP="003767F7">
            <w:pPr>
              <w:keepLines/>
            </w:pPr>
          </w:p>
          <w:p w14:paraId="5D489765" w14:textId="04BC3382" w:rsidR="003767F7" w:rsidRPr="00A2415A" w:rsidRDefault="003767F7" w:rsidP="003767F7">
            <w:pPr>
              <w:keepLines/>
            </w:pPr>
            <w:r w:rsidRPr="00A2415A">
              <w:t>258</w:t>
            </w:r>
          </w:p>
        </w:tc>
        <w:tc>
          <w:tcPr>
            <w:tcW w:w="5695" w:type="dxa"/>
          </w:tcPr>
          <w:p w14:paraId="44E4D4D5" w14:textId="77777777" w:rsidR="003767F7" w:rsidRPr="00A2415A" w:rsidRDefault="003767F7" w:rsidP="003767F7">
            <w:pPr>
              <w:keepLines/>
            </w:pPr>
          </w:p>
          <w:p w14:paraId="19C5D2BD" w14:textId="77777777" w:rsidR="003767F7" w:rsidRPr="00A2415A" w:rsidRDefault="003767F7" w:rsidP="003767F7">
            <w:pPr>
              <w:keepLines/>
            </w:pPr>
            <w:r w:rsidRPr="00A2415A">
              <w:t>Electrical installations, building</w:t>
            </w:r>
          </w:p>
        </w:tc>
        <w:tc>
          <w:tcPr>
            <w:tcW w:w="2299" w:type="dxa"/>
            <w:tcBorders>
              <w:top w:val="single" w:sz="4" w:space="0" w:color="auto"/>
              <w:bottom w:val="single" w:sz="4" w:space="0" w:color="auto"/>
            </w:tcBorders>
          </w:tcPr>
          <w:p w14:paraId="55324A97" w14:textId="77777777" w:rsidR="003767F7" w:rsidRPr="00A2415A" w:rsidRDefault="003767F7" w:rsidP="00066388">
            <w:pPr>
              <w:keepLines/>
              <w:jc w:val="right"/>
            </w:pPr>
          </w:p>
          <w:p w14:paraId="056469F6" w14:textId="77777777" w:rsidR="003767F7" w:rsidRPr="00A2415A" w:rsidRDefault="003767F7" w:rsidP="00066388">
            <w:pPr>
              <w:keepLines/>
              <w:jc w:val="right"/>
            </w:pPr>
            <w:r w:rsidRPr="00A2415A">
              <w:t>CZK</w:t>
            </w:r>
          </w:p>
        </w:tc>
      </w:tr>
      <w:tr w:rsidR="003767F7" w:rsidRPr="00A2415A" w14:paraId="4B71280C" w14:textId="77777777" w:rsidTr="00A167F5">
        <w:tc>
          <w:tcPr>
            <w:tcW w:w="933" w:type="dxa"/>
          </w:tcPr>
          <w:p w14:paraId="74E0977F" w14:textId="77777777" w:rsidR="003767F7" w:rsidRPr="00A2415A" w:rsidRDefault="003767F7" w:rsidP="003767F7">
            <w:pPr>
              <w:keepLines/>
              <w:rPr>
                <w:b/>
              </w:rPr>
            </w:pPr>
          </w:p>
          <w:p w14:paraId="60078F1D" w14:textId="6720DFD1" w:rsidR="003767F7" w:rsidRPr="00A2415A" w:rsidRDefault="003767F7" w:rsidP="003767F7">
            <w:pPr>
              <w:keepLines/>
              <w:rPr>
                <w:b/>
              </w:rPr>
            </w:pPr>
            <w:r w:rsidRPr="00A2415A">
              <w:rPr>
                <w:b/>
              </w:rPr>
              <w:t>259</w:t>
            </w:r>
          </w:p>
        </w:tc>
        <w:tc>
          <w:tcPr>
            <w:tcW w:w="5695" w:type="dxa"/>
          </w:tcPr>
          <w:p w14:paraId="1D0A4213" w14:textId="77777777" w:rsidR="003767F7" w:rsidRPr="00A2415A" w:rsidRDefault="003767F7" w:rsidP="003767F7">
            <w:pPr>
              <w:keepLines/>
              <w:rPr>
                <w:b/>
                <w:sz w:val="16"/>
                <w:szCs w:val="16"/>
              </w:rPr>
            </w:pPr>
          </w:p>
          <w:p w14:paraId="2D959404" w14:textId="13621900" w:rsidR="003767F7" w:rsidRPr="00A2415A" w:rsidRDefault="003767F7" w:rsidP="003767F7">
            <w:pPr>
              <w:keepLines/>
              <w:rPr>
                <w:b/>
                <w:spacing w:val="-3"/>
              </w:rPr>
            </w:pPr>
            <w:r w:rsidRPr="00A2415A">
              <w:rPr>
                <w:b/>
              </w:rPr>
              <w:t xml:space="preserve">Subtotal, Civil construction - New SO 502 Boiler, </w:t>
            </w:r>
            <w:proofErr w:type="spellStart"/>
            <w:r w:rsidRPr="00A2415A">
              <w:rPr>
                <w:b/>
              </w:rPr>
              <w:t>FGT</w:t>
            </w:r>
            <w:proofErr w:type="spellEnd"/>
            <w:r w:rsidRPr="00A2415A">
              <w:rPr>
                <w:b/>
              </w:rPr>
              <w:t xml:space="preserve"> and machine hall (sum 250-258)</w:t>
            </w:r>
          </w:p>
        </w:tc>
        <w:tc>
          <w:tcPr>
            <w:tcW w:w="2299" w:type="dxa"/>
            <w:tcBorders>
              <w:top w:val="single" w:sz="4" w:space="0" w:color="auto"/>
              <w:bottom w:val="single" w:sz="4" w:space="0" w:color="auto"/>
            </w:tcBorders>
          </w:tcPr>
          <w:p w14:paraId="5E5C315F" w14:textId="77777777" w:rsidR="003767F7" w:rsidRPr="00A2415A" w:rsidRDefault="003767F7" w:rsidP="00066388">
            <w:pPr>
              <w:keepLines/>
              <w:jc w:val="right"/>
              <w:rPr>
                <w:b/>
              </w:rPr>
            </w:pPr>
          </w:p>
          <w:p w14:paraId="11DEF423" w14:textId="77777777" w:rsidR="003767F7" w:rsidRPr="00A2415A" w:rsidRDefault="003767F7" w:rsidP="00066388">
            <w:pPr>
              <w:keepLines/>
              <w:jc w:val="right"/>
              <w:rPr>
                <w:b/>
              </w:rPr>
            </w:pPr>
          </w:p>
          <w:p w14:paraId="3148A866" w14:textId="77777777" w:rsidR="003767F7" w:rsidRPr="00A2415A" w:rsidRDefault="003767F7" w:rsidP="00066388">
            <w:pPr>
              <w:keepLines/>
              <w:jc w:val="right"/>
              <w:rPr>
                <w:b/>
              </w:rPr>
            </w:pPr>
            <w:r w:rsidRPr="00A2415A">
              <w:rPr>
                <w:b/>
              </w:rPr>
              <w:t>CZK</w:t>
            </w:r>
          </w:p>
        </w:tc>
      </w:tr>
    </w:tbl>
    <w:p w14:paraId="3101CF1C" w14:textId="77777777" w:rsidR="003767F7" w:rsidRPr="00A2415A" w:rsidRDefault="003767F7"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A167F5" w:rsidRPr="00A2415A" w14:paraId="188FA9C6" w14:textId="77777777" w:rsidTr="00A167F5">
        <w:tc>
          <w:tcPr>
            <w:tcW w:w="933" w:type="dxa"/>
          </w:tcPr>
          <w:p w14:paraId="3E4D1EB5" w14:textId="77777777" w:rsidR="00A167F5" w:rsidRPr="00A2415A" w:rsidRDefault="00A167F5" w:rsidP="00A167F5">
            <w:pPr>
              <w:keepLines/>
            </w:pPr>
          </w:p>
        </w:tc>
        <w:tc>
          <w:tcPr>
            <w:tcW w:w="5695" w:type="dxa"/>
            <w:tcBorders>
              <w:bottom w:val="single" w:sz="4" w:space="0" w:color="auto"/>
            </w:tcBorders>
          </w:tcPr>
          <w:p w14:paraId="2F9FDFAB" w14:textId="77777777" w:rsidR="00A167F5" w:rsidRPr="00A2415A" w:rsidRDefault="00A167F5" w:rsidP="00A167F5">
            <w:pPr>
              <w:keepLines/>
              <w:rPr>
                <w:b/>
              </w:rPr>
            </w:pPr>
          </w:p>
          <w:p w14:paraId="23547BC3" w14:textId="55F0B933" w:rsidR="00A167F5" w:rsidRPr="00A2415A" w:rsidRDefault="00A167F5" w:rsidP="00A167F5">
            <w:pPr>
              <w:keepLines/>
              <w:rPr>
                <w:b/>
              </w:rPr>
            </w:pPr>
            <w:r w:rsidRPr="00A2415A">
              <w:rPr>
                <w:b/>
                <w:sz w:val="20"/>
                <w:szCs w:val="20"/>
              </w:rPr>
              <w:t>Civil construction cost – others minor civil works</w:t>
            </w:r>
          </w:p>
        </w:tc>
        <w:tc>
          <w:tcPr>
            <w:tcW w:w="2299" w:type="dxa"/>
          </w:tcPr>
          <w:p w14:paraId="7B1CBD1B" w14:textId="77777777" w:rsidR="00A167F5" w:rsidRPr="00A2415A" w:rsidRDefault="00A167F5" w:rsidP="00A167F5">
            <w:pPr>
              <w:keepLines/>
            </w:pPr>
          </w:p>
        </w:tc>
      </w:tr>
      <w:tr w:rsidR="00A167F5" w:rsidRPr="00A2415A" w14:paraId="0F883520" w14:textId="77777777" w:rsidTr="00A167F5">
        <w:tc>
          <w:tcPr>
            <w:tcW w:w="933" w:type="dxa"/>
          </w:tcPr>
          <w:p w14:paraId="0ED7C981" w14:textId="77777777" w:rsidR="00A167F5" w:rsidRPr="00A2415A" w:rsidRDefault="00A167F5" w:rsidP="00A167F5">
            <w:pPr>
              <w:keepLines/>
            </w:pPr>
          </w:p>
          <w:p w14:paraId="364AB780" w14:textId="075A0C72" w:rsidR="00A167F5" w:rsidRPr="00A2415A" w:rsidRDefault="00A167F5" w:rsidP="00A167F5">
            <w:pPr>
              <w:keepLines/>
            </w:pPr>
            <w:r w:rsidRPr="00A2415A">
              <w:t>260</w:t>
            </w:r>
          </w:p>
        </w:tc>
        <w:tc>
          <w:tcPr>
            <w:tcW w:w="5695" w:type="dxa"/>
            <w:tcBorders>
              <w:top w:val="single" w:sz="4" w:space="0" w:color="auto"/>
            </w:tcBorders>
          </w:tcPr>
          <w:p w14:paraId="6B6E8822" w14:textId="77777777" w:rsidR="00A167F5" w:rsidRPr="00A2415A" w:rsidRDefault="00A167F5" w:rsidP="00A167F5">
            <w:pPr>
              <w:keepLines/>
            </w:pPr>
          </w:p>
          <w:p w14:paraId="0A696A01" w14:textId="77777777" w:rsidR="00A167F5" w:rsidRPr="00A2415A" w:rsidRDefault="00A167F5" w:rsidP="00A167F5">
            <w:pPr>
              <w:keepLines/>
            </w:pPr>
            <w:r w:rsidRPr="00A2415A">
              <w:t>Site preparation and demolition works</w:t>
            </w:r>
          </w:p>
        </w:tc>
        <w:tc>
          <w:tcPr>
            <w:tcW w:w="2299" w:type="dxa"/>
            <w:tcBorders>
              <w:bottom w:val="single" w:sz="4" w:space="0" w:color="auto"/>
            </w:tcBorders>
          </w:tcPr>
          <w:p w14:paraId="09146057" w14:textId="77777777" w:rsidR="00A167F5" w:rsidRPr="00A2415A" w:rsidRDefault="00A167F5" w:rsidP="00066388">
            <w:pPr>
              <w:keepLines/>
              <w:jc w:val="right"/>
            </w:pPr>
          </w:p>
          <w:p w14:paraId="6DC09104" w14:textId="77777777" w:rsidR="00A167F5" w:rsidRPr="00A2415A" w:rsidRDefault="00A167F5" w:rsidP="00066388">
            <w:pPr>
              <w:keepLines/>
              <w:jc w:val="right"/>
            </w:pPr>
            <w:r w:rsidRPr="00A2415A">
              <w:t>CZK</w:t>
            </w:r>
          </w:p>
        </w:tc>
      </w:tr>
      <w:tr w:rsidR="00A167F5" w:rsidRPr="00A2415A" w14:paraId="48AC8FB9" w14:textId="77777777" w:rsidTr="00A167F5">
        <w:tc>
          <w:tcPr>
            <w:tcW w:w="933" w:type="dxa"/>
          </w:tcPr>
          <w:p w14:paraId="12FE4A7F" w14:textId="77777777" w:rsidR="00A167F5" w:rsidRPr="00A2415A" w:rsidRDefault="00A167F5" w:rsidP="00A167F5">
            <w:pPr>
              <w:keepLines/>
            </w:pPr>
          </w:p>
          <w:p w14:paraId="56FC243C" w14:textId="407CB3DE" w:rsidR="00A167F5" w:rsidRPr="00A2415A" w:rsidRDefault="00A167F5" w:rsidP="00A167F5">
            <w:pPr>
              <w:keepLines/>
            </w:pPr>
            <w:r w:rsidRPr="00A2415A">
              <w:t>261</w:t>
            </w:r>
          </w:p>
        </w:tc>
        <w:tc>
          <w:tcPr>
            <w:tcW w:w="5695" w:type="dxa"/>
          </w:tcPr>
          <w:p w14:paraId="2206F754" w14:textId="77777777" w:rsidR="00A167F5" w:rsidRPr="00A2415A" w:rsidRDefault="00A167F5" w:rsidP="00A167F5">
            <w:pPr>
              <w:keepLines/>
            </w:pPr>
          </w:p>
          <w:p w14:paraId="004B09B7" w14:textId="12D55D8D" w:rsidR="00A167F5" w:rsidRPr="00A2415A" w:rsidRDefault="00A167F5" w:rsidP="00A167F5">
            <w:pPr>
              <w:keepLines/>
            </w:pPr>
            <w:r w:rsidRPr="00A2415A">
              <w:t xml:space="preserve">Site </w:t>
            </w:r>
            <w:r w:rsidR="003B1332" w:rsidRPr="00A2415A">
              <w:t>w</w:t>
            </w:r>
            <w:r w:rsidRPr="00A2415A">
              <w:t>orks and excavation</w:t>
            </w:r>
          </w:p>
        </w:tc>
        <w:tc>
          <w:tcPr>
            <w:tcW w:w="2299" w:type="dxa"/>
            <w:tcBorders>
              <w:bottom w:val="single" w:sz="4" w:space="0" w:color="auto"/>
            </w:tcBorders>
          </w:tcPr>
          <w:p w14:paraId="59C06DCC" w14:textId="77777777" w:rsidR="00A167F5" w:rsidRPr="00A2415A" w:rsidRDefault="00A167F5" w:rsidP="00066388">
            <w:pPr>
              <w:keepLines/>
              <w:jc w:val="right"/>
            </w:pPr>
          </w:p>
          <w:p w14:paraId="46410D6B" w14:textId="77777777" w:rsidR="00A167F5" w:rsidRPr="00A2415A" w:rsidRDefault="00A167F5" w:rsidP="00066388">
            <w:pPr>
              <w:keepLines/>
              <w:jc w:val="right"/>
            </w:pPr>
            <w:r w:rsidRPr="00A2415A">
              <w:t>CZK</w:t>
            </w:r>
          </w:p>
        </w:tc>
      </w:tr>
      <w:tr w:rsidR="00A167F5" w:rsidRPr="00A2415A" w14:paraId="2B5A09A4" w14:textId="77777777" w:rsidTr="00A167F5">
        <w:tc>
          <w:tcPr>
            <w:tcW w:w="933" w:type="dxa"/>
          </w:tcPr>
          <w:p w14:paraId="10DD0FAC" w14:textId="77777777" w:rsidR="00A167F5" w:rsidRPr="00A2415A" w:rsidRDefault="00A167F5" w:rsidP="00A167F5">
            <w:pPr>
              <w:keepLines/>
            </w:pPr>
          </w:p>
          <w:p w14:paraId="2317FE45" w14:textId="0BAF03E4" w:rsidR="00A167F5" w:rsidRPr="00A2415A" w:rsidRDefault="00A167F5" w:rsidP="00A167F5">
            <w:pPr>
              <w:keepLines/>
            </w:pPr>
            <w:r w:rsidRPr="00A2415A">
              <w:t>262</w:t>
            </w:r>
          </w:p>
        </w:tc>
        <w:tc>
          <w:tcPr>
            <w:tcW w:w="5695" w:type="dxa"/>
          </w:tcPr>
          <w:p w14:paraId="6A8255B6" w14:textId="77777777" w:rsidR="00A167F5" w:rsidRPr="00A2415A" w:rsidRDefault="00A167F5" w:rsidP="00A167F5">
            <w:pPr>
              <w:keepLines/>
            </w:pPr>
          </w:p>
          <w:p w14:paraId="251F0D3F" w14:textId="77777777" w:rsidR="00A167F5" w:rsidRPr="00A2415A" w:rsidRDefault="00A167F5" w:rsidP="00A167F5">
            <w:pPr>
              <w:keepLines/>
            </w:pPr>
            <w:r w:rsidRPr="00A2415A">
              <w:t>External utilities</w:t>
            </w:r>
          </w:p>
        </w:tc>
        <w:tc>
          <w:tcPr>
            <w:tcW w:w="2299" w:type="dxa"/>
            <w:tcBorders>
              <w:bottom w:val="single" w:sz="4" w:space="0" w:color="auto"/>
            </w:tcBorders>
          </w:tcPr>
          <w:p w14:paraId="334BF378" w14:textId="77777777" w:rsidR="00A167F5" w:rsidRPr="00A2415A" w:rsidRDefault="00A167F5" w:rsidP="00066388">
            <w:pPr>
              <w:keepLines/>
              <w:jc w:val="right"/>
            </w:pPr>
          </w:p>
          <w:p w14:paraId="03C8044F" w14:textId="77777777" w:rsidR="00A167F5" w:rsidRPr="00A2415A" w:rsidRDefault="00A167F5" w:rsidP="00066388">
            <w:pPr>
              <w:keepLines/>
              <w:jc w:val="right"/>
            </w:pPr>
            <w:r w:rsidRPr="00A2415A">
              <w:t>CZK</w:t>
            </w:r>
          </w:p>
        </w:tc>
      </w:tr>
      <w:tr w:rsidR="00A167F5" w:rsidRPr="00A2415A" w14:paraId="55A04355" w14:textId="77777777" w:rsidTr="00A167F5">
        <w:tc>
          <w:tcPr>
            <w:tcW w:w="933" w:type="dxa"/>
          </w:tcPr>
          <w:p w14:paraId="10D2CA92" w14:textId="77777777" w:rsidR="00A167F5" w:rsidRPr="00A2415A" w:rsidRDefault="00A167F5" w:rsidP="00A167F5">
            <w:pPr>
              <w:keepLines/>
            </w:pPr>
          </w:p>
          <w:p w14:paraId="3CCCA07A" w14:textId="01B1EA75" w:rsidR="00A167F5" w:rsidRPr="00A2415A" w:rsidRDefault="00A167F5" w:rsidP="00A167F5">
            <w:pPr>
              <w:keepLines/>
            </w:pPr>
            <w:r w:rsidRPr="00A2415A">
              <w:t>263</w:t>
            </w:r>
          </w:p>
        </w:tc>
        <w:tc>
          <w:tcPr>
            <w:tcW w:w="5695" w:type="dxa"/>
          </w:tcPr>
          <w:p w14:paraId="11354981" w14:textId="77777777" w:rsidR="00A167F5" w:rsidRPr="00A2415A" w:rsidRDefault="00A167F5" w:rsidP="00A167F5">
            <w:pPr>
              <w:keepLines/>
            </w:pPr>
          </w:p>
          <w:p w14:paraId="4451A3E4" w14:textId="439E1498" w:rsidR="00A167F5" w:rsidRPr="00A2415A" w:rsidRDefault="00A167F5" w:rsidP="00A167F5">
            <w:pPr>
              <w:keepLines/>
            </w:pPr>
            <w:r w:rsidRPr="00A2415A">
              <w:t xml:space="preserve">Concrete </w:t>
            </w:r>
            <w:r w:rsidR="003B1332" w:rsidRPr="00A2415A">
              <w:t>w</w:t>
            </w:r>
            <w:r w:rsidRPr="00A2415A">
              <w:t>orks</w:t>
            </w:r>
          </w:p>
        </w:tc>
        <w:tc>
          <w:tcPr>
            <w:tcW w:w="2299" w:type="dxa"/>
            <w:tcBorders>
              <w:bottom w:val="single" w:sz="4" w:space="0" w:color="auto"/>
            </w:tcBorders>
          </w:tcPr>
          <w:p w14:paraId="0B094D5B" w14:textId="77777777" w:rsidR="00A167F5" w:rsidRPr="00A2415A" w:rsidRDefault="00A167F5" w:rsidP="00066388">
            <w:pPr>
              <w:keepLines/>
              <w:jc w:val="right"/>
            </w:pPr>
          </w:p>
          <w:p w14:paraId="7EE94245" w14:textId="77777777" w:rsidR="00A167F5" w:rsidRPr="00A2415A" w:rsidRDefault="00A167F5" w:rsidP="00066388">
            <w:pPr>
              <w:keepLines/>
              <w:jc w:val="right"/>
            </w:pPr>
            <w:r w:rsidRPr="00A2415A">
              <w:t>CZK</w:t>
            </w:r>
          </w:p>
        </w:tc>
      </w:tr>
      <w:tr w:rsidR="00A167F5" w:rsidRPr="00A2415A" w14:paraId="770ADEC0" w14:textId="77777777" w:rsidTr="00A167F5">
        <w:tc>
          <w:tcPr>
            <w:tcW w:w="933" w:type="dxa"/>
          </w:tcPr>
          <w:p w14:paraId="33C1F61F" w14:textId="77777777" w:rsidR="00A167F5" w:rsidRPr="00A2415A" w:rsidRDefault="00A167F5" w:rsidP="00A167F5">
            <w:pPr>
              <w:keepLines/>
            </w:pPr>
          </w:p>
          <w:p w14:paraId="49093D42" w14:textId="330BD289" w:rsidR="00A167F5" w:rsidRPr="00A2415A" w:rsidRDefault="00A167F5" w:rsidP="00A167F5">
            <w:pPr>
              <w:keepLines/>
            </w:pPr>
            <w:r w:rsidRPr="00A2415A">
              <w:t>264</w:t>
            </w:r>
          </w:p>
        </w:tc>
        <w:tc>
          <w:tcPr>
            <w:tcW w:w="5695" w:type="dxa"/>
          </w:tcPr>
          <w:p w14:paraId="027FDE21" w14:textId="77777777" w:rsidR="00A167F5" w:rsidRPr="00A2415A" w:rsidRDefault="00A167F5" w:rsidP="00A167F5">
            <w:pPr>
              <w:keepLines/>
            </w:pPr>
          </w:p>
          <w:p w14:paraId="7E794EFB" w14:textId="4A2973AA" w:rsidR="00A167F5" w:rsidRPr="00A2415A" w:rsidRDefault="00A167F5" w:rsidP="00A167F5">
            <w:pPr>
              <w:keepLines/>
            </w:pPr>
            <w:r w:rsidRPr="00A2415A">
              <w:t xml:space="preserve">Steel </w:t>
            </w:r>
            <w:r w:rsidR="003B1332" w:rsidRPr="00A2415A">
              <w:t>w</w:t>
            </w:r>
            <w:r w:rsidRPr="00A2415A">
              <w:t>orks</w:t>
            </w:r>
          </w:p>
        </w:tc>
        <w:tc>
          <w:tcPr>
            <w:tcW w:w="2299" w:type="dxa"/>
            <w:tcBorders>
              <w:top w:val="single" w:sz="4" w:space="0" w:color="auto"/>
              <w:bottom w:val="single" w:sz="4" w:space="0" w:color="auto"/>
            </w:tcBorders>
          </w:tcPr>
          <w:p w14:paraId="0ED7FFD4" w14:textId="77777777" w:rsidR="00A167F5" w:rsidRPr="00A2415A" w:rsidRDefault="00A167F5" w:rsidP="00066388">
            <w:pPr>
              <w:keepLines/>
              <w:jc w:val="right"/>
            </w:pPr>
          </w:p>
          <w:p w14:paraId="0F7E302D" w14:textId="77777777" w:rsidR="00A167F5" w:rsidRPr="00A2415A" w:rsidRDefault="00A167F5" w:rsidP="00066388">
            <w:pPr>
              <w:keepLines/>
              <w:jc w:val="right"/>
            </w:pPr>
            <w:r w:rsidRPr="00A2415A">
              <w:t>CZK</w:t>
            </w:r>
          </w:p>
        </w:tc>
      </w:tr>
      <w:tr w:rsidR="00A167F5" w:rsidRPr="00A2415A" w14:paraId="778C1916" w14:textId="77777777" w:rsidTr="00A167F5">
        <w:tc>
          <w:tcPr>
            <w:tcW w:w="933" w:type="dxa"/>
          </w:tcPr>
          <w:p w14:paraId="67FF05B4" w14:textId="77777777" w:rsidR="00A167F5" w:rsidRPr="00A2415A" w:rsidRDefault="00A167F5" w:rsidP="00A167F5">
            <w:pPr>
              <w:keepLines/>
            </w:pPr>
          </w:p>
          <w:p w14:paraId="483EAD19" w14:textId="3D8AB085" w:rsidR="00A167F5" w:rsidRPr="00A2415A" w:rsidRDefault="00A167F5" w:rsidP="00A167F5">
            <w:pPr>
              <w:keepLines/>
            </w:pPr>
            <w:r w:rsidRPr="00A2415A">
              <w:t>265</w:t>
            </w:r>
          </w:p>
        </w:tc>
        <w:tc>
          <w:tcPr>
            <w:tcW w:w="5695" w:type="dxa"/>
          </w:tcPr>
          <w:p w14:paraId="2783845B" w14:textId="77777777" w:rsidR="00A167F5" w:rsidRPr="00A2415A" w:rsidRDefault="00A167F5" w:rsidP="00A167F5">
            <w:pPr>
              <w:keepLines/>
            </w:pPr>
          </w:p>
          <w:p w14:paraId="7B795C97" w14:textId="3747D270" w:rsidR="00A167F5" w:rsidRPr="00A2415A" w:rsidRDefault="00A167F5" w:rsidP="00A167F5">
            <w:pPr>
              <w:keepLines/>
            </w:pPr>
            <w:r w:rsidRPr="00A2415A">
              <w:t>Ground works</w:t>
            </w:r>
          </w:p>
        </w:tc>
        <w:tc>
          <w:tcPr>
            <w:tcW w:w="2299" w:type="dxa"/>
            <w:tcBorders>
              <w:top w:val="single" w:sz="4" w:space="0" w:color="auto"/>
              <w:bottom w:val="single" w:sz="4" w:space="0" w:color="auto"/>
            </w:tcBorders>
          </w:tcPr>
          <w:p w14:paraId="79E1FC45" w14:textId="77777777" w:rsidR="00A167F5" w:rsidRPr="00A2415A" w:rsidRDefault="00A167F5" w:rsidP="00066388">
            <w:pPr>
              <w:keepLines/>
              <w:jc w:val="right"/>
            </w:pPr>
          </w:p>
          <w:p w14:paraId="6D97E72A" w14:textId="77777777" w:rsidR="00A167F5" w:rsidRPr="00A2415A" w:rsidRDefault="00A167F5" w:rsidP="00066388">
            <w:pPr>
              <w:keepLines/>
              <w:jc w:val="right"/>
            </w:pPr>
            <w:r w:rsidRPr="00A2415A">
              <w:t>CZK</w:t>
            </w:r>
          </w:p>
        </w:tc>
      </w:tr>
      <w:tr w:rsidR="00A167F5" w:rsidRPr="00A2415A" w14:paraId="652B649C" w14:textId="77777777" w:rsidTr="00A167F5">
        <w:tc>
          <w:tcPr>
            <w:tcW w:w="933" w:type="dxa"/>
          </w:tcPr>
          <w:p w14:paraId="570FE444" w14:textId="77777777" w:rsidR="00A167F5" w:rsidRPr="00A2415A" w:rsidRDefault="00A167F5" w:rsidP="00A167F5">
            <w:pPr>
              <w:keepLines/>
            </w:pPr>
          </w:p>
          <w:p w14:paraId="4B5B2854" w14:textId="17B4EA02" w:rsidR="00A167F5" w:rsidRPr="00A2415A" w:rsidRDefault="00A167F5" w:rsidP="00A167F5">
            <w:pPr>
              <w:keepLines/>
            </w:pPr>
            <w:r w:rsidRPr="00A2415A">
              <w:t>266</w:t>
            </w:r>
          </w:p>
        </w:tc>
        <w:tc>
          <w:tcPr>
            <w:tcW w:w="5695" w:type="dxa"/>
          </w:tcPr>
          <w:p w14:paraId="0326F630" w14:textId="77777777" w:rsidR="00A167F5" w:rsidRPr="00A2415A" w:rsidRDefault="00A167F5" w:rsidP="00A167F5">
            <w:pPr>
              <w:keepLines/>
            </w:pPr>
          </w:p>
          <w:p w14:paraId="08BF307C" w14:textId="64048EBA" w:rsidR="00A167F5" w:rsidRPr="00A2415A" w:rsidRDefault="00A167F5" w:rsidP="00A167F5">
            <w:pPr>
              <w:keepLines/>
            </w:pPr>
            <w:r w:rsidRPr="00A2415A">
              <w:t>Internal roads and parking plot</w:t>
            </w:r>
          </w:p>
        </w:tc>
        <w:tc>
          <w:tcPr>
            <w:tcW w:w="2299" w:type="dxa"/>
            <w:tcBorders>
              <w:top w:val="single" w:sz="4" w:space="0" w:color="auto"/>
              <w:bottom w:val="single" w:sz="4" w:space="0" w:color="auto"/>
            </w:tcBorders>
          </w:tcPr>
          <w:p w14:paraId="29B3BC7F" w14:textId="77777777" w:rsidR="00A167F5" w:rsidRPr="00A2415A" w:rsidRDefault="00A167F5" w:rsidP="00066388">
            <w:pPr>
              <w:keepLines/>
              <w:jc w:val="right"/>
            </w:pPr>
          </w:p>
          <w:p w14:paraId="6F532E7D" w14:textId="77777777" w:rsidR="00A167F5" w:rsidRPr="00A2415A" w:rsidRDefault="00A167F5" w:rsidP="00066388">
            <w:pPr>
              <w:keepLines/>
              <w:jc w:val="right"/>
            </w:pPr>
            <w:r w:rsidRPr="00A2415A">
              <w:t>CZK</w:t>
            </w:r>
          </w:p>
        </w:tc>
      </w:tr>
      <w:tr w:rsidR="00A167F5" w:rsidRPr="00A2415A" w14:paraId="120D5A4D" w14:textId="77777777" w:rsidTr="00A167F5">
        <w:tc>
          <w:tcPr>
            <w:tcW w:w="933" w:type="dxa"/>
          </w:tcPr>
          <w:p w14:paraId="23EE3049" w14:textId="77777777" w:rsidR="00A167F5" w:rsidRPr="00A2415A" w:rsidRDefault="00A167F5" w:rsidP="00A167F5">
            <w:pPr>
              <w:keepLines/>
            </w:pPr>
          </w:p>
          <w:p w14:paraId="703D560C" w14:textId="03BF1B58" w:rsidR="00A167F5" w:rsidRPr="00A2415A" w:rsidRDefault="00A167F5" w:rsidP="00A167F5">
            <w:pPr>
              <w:keepLines/>
            </w:pPr>
            <w:r w:rsidRPr="00A2415A">
              <w:t>267</w:t>
            </w:r>
          </w:p>
        </w:tc>
        <w:tc>
          <w:tcPr>
            <w:tcW w:w="5695" w:type="dxa"/>
          </w:tcPr>
          <w:p w14:paraId="7C1AF56E" w14:textId="77777777" w:rsidR="00A167F5" w:rsidRPr="00A2415A" w:rsidRDefault="00A167F5" w:rsidP="00A167F5">
            <w:pPr>
              <w:keepLines/>
            </w:pPr>
          </w:p>
          <w:p w14:paraId="31466C88" w14:textId="6F7FFD56" w:rsidR="00A167F5" w:rsidRPr="00A2415A" w:rsidRDefault="00A167F5" w:rsidP="00A167F5">
            <w:pPr>
              <w:keepLines/>
            </w:pPr>
            <w:r w:rsidRPr="00A2415A">
              <w:t>Landscaping</w:t>
            </w:r>
          </w:p>
        </w:tc>
        <w:tc>
          <w:tcPr>
            <w:tcW w:w="2299" w:type="dxa"/>
            <w:tcBorders>
              <w:top w:val="single" w:sz="4" w:space="0" w:color="auto"/>
              <w:bottom w:val="single" w:sz="4" w:space="0" w:color="auto"/>
            </w:tcBorders>
          </w:tcPr>
          <w:p w14:paraId="75BE62B6" w14:textId="77777777" w:rsidR="00A167F5" w:rsidRPr="00A2415A" w:rsidRDefault="00A167F5" w:rsidP="00066388">
            <w:pPr>
              <w:keepLines/>
              <w:jc w:val="right"/>
            </w:pPr>
          </w:p>
          <w:p w14:paraId="23DDE0FF" w14:textId="77777777" w:rsidR="00A167F5" w:rsidRPr="00A2415A" w:rsidRDefault="00A167F5" w:rsidP="00066388">
            <w:pPr>
              <w:keepLines/>
              <w:jc w:val="right"/>
            </w:pPr>
            <w:r w:rsidRPr="00A2415A">
              <w:t>CZK</w:t>
            </w:r>
          </w:p>
        </w:tc>
      </w:tr>
      <w:tr w:rsidR="00A167F5" w:rsidRPr="00A2415A" w14:paraId="4B07FCE1" w14:textId="77777777" w:rsidTr="00A167F5">
        <w:tc>
          <w:tcPr>
            <w:tcW w:w="933" w:type="dxa"/>
          </w:tcPr>
          <w:p w14:paraId="5465BCFE" w14:textId="77777777" w:rsidR="00A167F5" w:rsidRPr="00A2415A" w:rsidRDefault="00A167F5" w:rsidP="00A167F5">
            <w:pPr>
              <w:keepLines/>
              <w:rPr>
                <w:b/>
              </w:rPr>
            </w:pPr>
          </w:p>
          <w:p w14:paraId="5E104399" w14:textId="2F2D6B6B" w:rsidR="00A167F5" w:rsidRPr="00A2415A" w:rsidRDefault="00A167F5" w:rsidP="00A167F5">
            <w:pPr>
              <w:keepLines/>
              <w:rPr>
                <w:b/>
              </w:rPr>
            </w:pPr>
            <w:r w:rsidRPr="00A2415A">
              <w:rPr>
                <w:b/>
              </w:rPr>
              <w:t>268</w:t>
            </w:r>
          </w:p>
        </w:tc>
        <w:tc>
          <w:tcPr>
            <w:tcW w:w="5695" w:type="dxa"/>
          </w:tcPr>
          <w:p w14:paraId="30FE30EE" w14:textId="77777777" w:rsidR="00A167F5" w:rsidRPr="00A2415A" w:rsidRDefault="00A167F5" w:rsidP="00A167F5">
            <w:pPr>
              <w:keepLines/>
              <w:rPr>
                <w:b/>
                <w:sz w:val="16"/>
                <w:szCs w:val="16"/>
              </w:rPr>
            </w:pPr>
          </w:p>
          <w:p w14:paraId="22A7E6F7" w14:textId="74119E76" w:rsidR="00A167F5" w:rsidRPr="00A2415A" w:rsidRDefault="00A167F5" w:rsidP="00A167F5">
            <w:pPr>
              <w:keepLines/>
              <w:rPr>
                <w:b/>
                <w:spacing w:val="-3"/>
              </w:rPr>
            </w:pPr>
            <w:r w:rsidRPr="00A2415A">
              <w:rPr>
                <w:b/>
              </w:rPr>
              <w:t>Subtotal, Civil construction - others minor civil works (sum 260-267)</w:t>
            </w:r>
          </w:p>
        </w:tc>
        <w:tc>
          <w:tcPr>
            <w:tcW w:w="2299" w:type="dxa"/>
            <w:tcBorders>
              <w:top w:val="single" w:sz="4" w:space="0" w:color="auto"/>
              <w:bottom w:val="single" w:sz="4" w:space="0" w:color="auto"/>
            </w:tcBorders>
          </w:tcPr>
          <w:p w14:paraId="1E5456AB" w14:textId="77777777" w:rsidR="00A167F5" w:rsidRPr="00A2415A" w:rsidRDefault="00A167F5" w:rsidP="00066388">
            <w:pPr>
              <w:keepLines/>
              <w:jc w:val="right"/>
              <w:rPr>
                <w:b/>
              </w:rPr>
            </w:pPr>
          </w:p>
          <w:p w14:paraId="248D95CB" w14:textId="77777777" w:rsidR="00A167F5" w:rsidRPr="00A2415A" w:rsidRDefault="00A167F5" w:rsidP="00066388">
            <w:pPr>
              <w:keepLines/>
              <w:jc w:val="right"/>
              <w:rPr>
                <w:b/>
              </w:rPr>
            </w:pPr>
          </w:p>
          <w:p w14:paraId="66B86502" w14:textId="77777777" w:rsidR="00A167F5" w:rsidRPr="00A2415A" w:rsidRDefault="00A167F5" w:rsidP="00066388">
            <w:pPr>
              <w:keepLines/>
              <w:jc w:val="right"/>
              <w:rPr>
                <w:b/>
              </w:rPr>
            </w:pPr>
            <w:r w:rsidRPr="00A2415A">
              <w:rPr>
                <w:b/>
              </w:rPr>
              <w:t>CZK</w:t>
            </w:r>
          </w:p>
        </w:tc>
      </w:tr>
    </w:tbl>
    <w:p w14:paraId="42A757AC" w14:textId="77777777" w:rsidR="003767F7" w:rsidRPr="00A2415A" w:rsidRDefault="003767F7" w:rsidP="00F22B73"/>
    <w:p w14:paraId="63F16227" w14:textId="42E9AD49" w:rsidR="00F22B73" w:rsidRPr="00A2415A" w:rsidRDefault="00F22B73"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A167F5" w:rsidRPr="00A2415A" w14:paraId="50A8A60B" w14:textId="77777777" w:rsidTr="00A167F5">
        <w:tc>
          <w:tcPr>
            <w:tcW w:w="933" w:type="dxa"/>
          </w:tcPr>
          <w:p w14:paraId="5E3AC59F" w14:textId="77777777" w:rsidR="00A167F5" w:rsidRPr="00A2415A" w:rsidRDefault="00A167F5" w:rsidP="00A167F5">
            <w:pPr>
              <w:keepLines/>
              <w:rPr>
                <w:b/>
                <w:sz w:val="20"/>
                <w:szCs w:val="20"/>
              </w:rPr>
            </w:pPr>
          </w:p>
          <w:p w14:paraId="0FBC4858" w14:textId="77777777" w:rsidR="00A167F5" w:rsidRPr="00A2415A" w:rsidRDefault="00A167F5" w:rsidP="00A167F5">
            <w:pPr>
              <w:keepLines/>
              <w:rPr>
                <w:b/>
                <w:sz w:val="20"/>
                <w:szCs w:val="20"/>
              </w:rPr>
            </w:pPr>
            <w:r w:rsidRPr="00A2415A">
              <w:rPr>
                <w:b/>
                <w:sz w:val="20"/>
                <w:szCs w:val="20"/>
              </w:rPr>
              <w:t>270</w:t>
            </w:r>
          </w:p>
        </w:tc>
        <w:tc>
          <w:tcPr>
            <w:tcW w:w="5695" w:type="dxa"/>
          </w:tcPr>
          <w:p w14:paraId="45301ACE" w14:textId="77777777" w:rsidR="00A167F5" w:rsidRPr="00A2415A" w:rsidRDefault="00A167F5" w:rsidP="00A167F5">
            <w:pPr>
              <w:keepLines/>
              <w:rPr>
                <w:b/>
                <w:sz w:val="20"/>
                <w:szCs w:val="20"/>
              </w:rPr>
            </w:pPr>
          </w:p>
          <w:p w14:paraId="61812B93" w14:textId="43BBB31B" w:rsidR="00A167F5" w:rsidRPr="00A2415A" w:rsidRDefault="00A167F5" w:rsidP="00A167F5">
            <w:pPr>
              <w:keepLines/>
              <w:rPr>
                <w:b/>
                <w:sz w:val="20"/>
                <w:szCs w:val="20"/>
              </w:rPr>
            </w:pPr>
            <w:r w:rsidRPr="00A2415A">
              <w:rPr>
                <w:b/>
                <w:sz w:val="20"/>
                <w:szCs w:val="20"/>
              </w:rPr>
              <w:t xml:space="preserve">Subtotal, civil part – total </w:t>
            </w:r>
            <w:r w:rsidRPr="00A2415A">
              <w:rPr>
                <w:b/>
              </w:rPr>
              <w:t>(</w:t>
            </w:r>
            <w:r w:rsidR="00296603" w:rsidRPr="00A2415A">
              <w:rPr>
                <w:b/>
              </w:rPr>
              <w:t>sum</w:t>
            </w:r>
            <w:r w:rsidRPr="00A2415A">
              <w:rPr>
                <w:b/>
              </w:rPr>
              <w:t xml:space="preserve"> 199+209+219+229+239+249+259+268</w:t>
            </w:r>
            <w:r w:rsidRPr="00A2415A">
              <w:rPr>
                <w:b/>
                <w:sz w:val="20"/>
                <w:szCs w:val="20"/>
              </w:rPr>
              <w:t>)</w:t>
            </w:r>
          </w:p>
        </w:tc>
        <w:tc>
          <w:tcPr>
            <w:tcW w:w="2299" w:type="dxa"/>
            <w:tcBorders>
              <w:bottom w:val="single" w:sz="4" w:space="0" w:color="auto"/>
            </w:tcBorders>
          </w:tcPr>
          <w:p w14:paraId="33717EF8" w14:textId="77777777" w:rsidR="00A167F5" w:rsidRPr="00A2415A" w:rsidRDefault="00A167F5" w:rsidP="00A167F5">
            <w:pPr>
              <w:keepLines/>
              <w:rPr>
                <w:b/>
                <w:sz w:val="20"/>
                <w:szCs w:val="20"/>
              </w:rPr>
            </w:pPr>
          </w:p>
          <w:p w14:paraId="2420BE65" w14:textId="77777777" w:rsidR="00A167F5" w:rsidRPr="00A2415A" w:rsidRDefault="00A167F5" w:rsidP="00A167F5">
            <w:pPr>
              <w:keepLines/>
              <w:rPr>
                <w:b/>
                <w:sz w:val="20"/>
                <w:szCs w:val="20"/>
              </w:rPr>
            </w:pPr>
          </w:p>
          <w:p w14:paraId="1734FB6A" w14:textId="77777777" w:rsidR="00A167F5" w:rsidRPr="00A2415A" w:rsidRDefault="00A167F5" w:rsidP="00A167F5">
            <w:pPr>
              <w:keepLines/>
              <w:rPr>
                <w:b/>
                <w:sz w:val="20"/>
                <w:szCs w:val="20"/>
              </w:rPr>
            </w:pPr>
          </w:p>
          <w:p w14:paraId="669DD95D" w14:textId="77777777" w:rsidR="00A167F5" w:rsidRPr="00A2415A" w:rsidRDefault="00A167F5" w:rsidP="00066388">
            <w:pPr>
              <w:keepLines/>
              <w:jc w:val="right"/>
              <w:rPr>
                <w:b/>
                <w:sz w:val="20"/>
                <w:szCs w:val="20"/>
              </w:rPr>
            </w:pPr>
            <w:proofErr w:type="spellStart"/>
            <w:r w:rsidRPr="00A2415A">
              <w:rPr>
                <w:b/>
                <w:sz w:val="20"/>
                <w:szCs w:val="20"/>
              </w:rPr>
              <w:t>Kč</w:t>
            </w:r>
            <w:proofErr w:type="spellEnd"/>
          </w:p>
        </w:tc>
      </w:tr>
    </w:tbl>
    <w:p w14:paraId="1DBC1A24" w14:textId="786449B2" w:rsidR="00A167F5" w:rsidRPr="00A2415A" w:rsidRDefault="00A167F5" w:rsidP="00F22B73"/>
    <w:p w14:paraId="3A6C2834" w14:textId="12DEB289" w:rsidR="00A167F5" w:rsidRPr="00A2415A" w:rsidRDefault="00A167F5" w:rsidP="00F22B73"/>
    <w:tbl>
      <w:tblPr>
        <w:tblW w:w="8927" w:type="dxa"/>
        <w:tblLayout w:type="fixed"/>
        <w:tblCellMar>
          <w:left w:w="107" w:type="dxa"/>
          <w:right w:w="107" w:type="dxa"/>
        </w:tblCellMar>
        <w:tblLook w:val="0000" w:firstRow="0" w:lastRow="0" w:firstColumn="0" w:lastColumn="0" w:noHBand="0" w:noVBand="0"/>
      </w:tblPr>
      <w:tblGrid>
        <w:gridCol w:w="933"/>
        <w:gridCol w:w="5695"/>
        <w:gridCol w:w="2299"/>
      </w:tblGrid>
      <w:tr w:rsidR="00F22B73" w:rsidRPr="00A2415A" w14:paraId="0509300D" w14:textId="77777777" w:rsidTr="00A167F5">
        <w:tc>
          <w:tcPr>
            <w:tcW w:w="933" w:type="dxa"/>
          </w:tcPr>
          <w:p w14:paraId="3E4F6BA1" w14:textId="77777777" w:rsidR="00F22B73" w:rsidRPr="00A2415A" w:rsidRDefault="00F22B73" w:rsidP="00593550">
            <w:pPr>
              <w:keepLines/>
            </w:pPr>
          </w:p>
        </w:tc>
        <w:tc>
          <w:tcPr>
            <w:tcW w:w="5695" w:type="dxa"/>
            <w:tcBorders>
              <w:bottom w:val="single" w:sz="4" w:space="0" w:color="auto"/>
            </w:tcBorders>
          </w:tcPr>
          <w:p w14:paraId="07E0C3D4" w14:textId="77777777" w:rsidR="00F22B73" w:rsidRPr="00A2415A" w:rsidRDefault="00F22B73" w:rsidP="00593550">
            <w:pPr>
              <w:keepLines/>
              <w:rPr>
                <w:b/>
                <w:sz w:val="20"/>
                <w:szCs w:val="20"/>
              </w:rPr>
            </w:pPr>
          </w:p>
          <w:p w14:paraId="54C5424E" w14:textId="43DE9245" w:rsidR="00F22B73" w:rsidRPr="00A2415A" w:rsidRDefault="008621C6" w:rsidP="00593550">
            <w:pPr>
              <w:keepLines/>
              <w:rPr>
                <w:b/>
                <w:sz w:val="20"/>
                <w:szCs w:val="20"/>
              </w:rPr>
            </w:pPr>
            <w:r w:rsidRPr="00A2415A">
              <w:rPr>
                <w:b/>
                <w:sz w:val="20"/>
                <w:szCs w:val="20"/>
              </w:rPr>
              <w:t>Guarantees</w:t>
            </w:r>
            <w:r w:rsidR="00F22B73" w:rsidRPr="00A2415A">
              <w:rPr>
                <w:b/>
                <w:sz w:val="20"/>
                <w:szCs w:val="20"/>
              </w:rPr>
              <w:t xml:space="preserve"> cost</w:t>
            </w:r>
          </w:p>
        </w:tc>
        <w:tc>
          <w:tcPr>
            <w:tcW w:w="2299" w:type="dxa"/>
          </w:tcPr>
          <w:p w14:paraId="2E8D7D35" w14:textId="77777777" w:rsidR="00F22B73" w:rsidRPr="00A2415A" w:rsidRDefault="00F22B73" w:rsidP="00593550">
            <w:pPr>
              <w:keepLines/>
            </w:pPr>
          </w:p>
        </w:tc>
      </w:tr>
      <w:tr w:rsidR="00F22B73" w:rsidRPr="00A2415A" w14:paraId="03E0B25B" w14:textId="77777777" w:rsidTr="00A167F5">
        <w:trPr>
          <w:trHeight w:val="605"/>
        </w:trPr>
        <w:tc>
          <w:tcPr>
            <w:tcW w:w="933" w:type="dxa"/>
          </w:tcPr>
          <w:p w14:paraId="0D9927A5" w14:textId="77777777" w:rsidR="00A167F5" w:rsidRPr="00A2415A" w:rsidRDefault="00A167F5" w:rsidP="00593550">
            <w:pPr>
              <w:keepLines/>
            </w:pPr>
          </w:p>
          <w:p w14:paraId="4C851560" w14:textId="3D1A3259" w:rsidR="00F22B73" w:rsidRPr="00A2415A" w:rsidRDefault="00A167F5" w:rsidP="00593550">
            <w:pPr>
              <w:keepLines/>
            </w:pPr>
            <w:r w:rsidRPr="00A2415A">
              <w:t>280</w:t>
            </w:r>
          </w:p>
        </w:tc>
        <w:tc>
          <w:tcPr>
            <w:tcW w:w="5695" w:type="dxa"/>
            <w:tcBorders>
              <w:top w:val="single" w:sz="4" w:space="0" w:color="auto"/>
            </w:tcBorders>
          </w:tcPr>
          <w:p w14:paraId="41A0700D" w14:textId="77777777" w:rsidR="00A167F5" w:rsidRPr="00A2415A" w:rsidRDefault="00A167F5" w:rsidP="00593550">
            <w:pPr>
              <w:keepLines/>
            </w:pPr>
          </w:p>
          <w:p w14:paraId="2891D5A0" w14:textId="57FC0762" w:rsidR="00F22B73" w:rsidRPr="00A2415A" w:rsidRDefault="00F22B73" w:rsidP="00593550">
            <w:pPr>
              <w:keepLines/>
              <w:rPr>
                <w:b/>
              </w:rPr>
            </w:pPr>
            <w:r w:rsidRPr="00A2415A">
              <w:t xml:space="preserve">Hedging cost for Contract Amount in </w:t>
            </w:r>
            <w:r w:rsidR="00026E39" w:rsidRPr="00A2415A">
              <w:t>CZK</w:t>
            </w:r>
            <w:r w:rsidR="00D15779" w:rsidRPr="00A2415A">
              <w:t xml:space="preserve"> according to the Contract</w:t>
            </w:r>
            <w:r w:rsidRPr="00A2415A">
              <w:t>.</w:t>
            </w:r>
          </w:p>
        </w:tc>
        <w:tc>
          <w:tcPr>
            <w:tcW w:w="2299" w:type="dxa"/>
            <w:tcBorders>
              <w:bottom w:val="single" w:sz="4" w:space="0" w:color="auto"/>
            </w:tcBorders>
          </w:tcPr>
          <w:p w14:paraId="7DBD151E" w14:textId="77777777" w:rsidR="00F22B73" w:rsidRPr="00A2415A" w:rsidRDefault="00F22B73" w:rsidP="00066388">
            <w:pPr>
              <w:keepLines/>
              <w:jc w:val="right"/>
            </w:pPr>
          </w:p>
          <w:p w14:paraId="611CD7E1" w14:textId="77777777" w:rsidR="00066388" w:rsidRPr="00A2415A" w:rsidRDefault="00066388" w:rsidP="00066388">
            <w:pPr>
              <w:keepLines/>
              <w:jc w:val="right"/>
            </w:pPr>
          </w:p>
          <w:p w14:paraId="59E0105D" w14:textId="0A8666A7" w:rsidR="00F22B73" w:rsidRPr="00A2415A" w:rsidRDefault="00026E39" w:rsidP="00066388">
            <w:pPr>
              <w:keepLines/>
              <w:jc w:val="right"/>
            </w:pPr>
            <w:r w:rsidRPr="00A2415A">
              <w:t>CZK</w:t>
            </w:r>
          </w:p>
        </w:tc>
      </w:tr>
      <w:tr w:rsidR="00A167F5" w:rsidRPr="00A2415A" w14:paraId="17BDB7DA" w14:textId="77777777" w:rsidTr="00A167F5">
        <w:tc>
          <w:tcPr>
            <w:tcW w:w="933" w:type="dxa"/>
          </w:tcPr>
          <w:p w14:paraId="54902591" w14:textId="77777777" w:rsidR="00A167F5" w:rsidRPr="00A2415A" w:rsidRDefault="00A167F5" w:rsidP="00593550">
            <w:pPr>
              <w:keepLines/>
            </w:pPr>
          </w:p>
          <w:p w14:paraId="61236DD0" w14:textId="08D11297" w:rsidR="00A167F5" w:rsidRPr="00A2415A" w:rsidRDefault="00A167F5" w:rsidP="00593550">
            <w:pPr>
              <w:keepLines/>
            </w:pPr>
            <w:r w:rsidRPr="00A2415A">
              <w:t>281</w:t>
            </w:r>
          </w:p>
        </w:tc>
        <w:tc>
          <w:tcPr>
            <w:tcW w:w="5695" w:type="dxa"/>
          </w:tcPr>
          <w:p w14:paraId="54726834" w14:textId="77777777" w:rsidR="00A167F5" w:rsidRPr="00A2415A" w:rsidRDefault="00A167F5" w:rsidP="00593550">
            <w:pPr>
              <w:keepLines/>
            </w:pPr>
          </w:p>
          <w:p w14:paraId="2738B0D6" w14:textId="7E7C6491" w:rsidR="00A167F5" w:rsidRPr="00A2415A" w:rsidRDefault="00A167F5" w:rsidP="00593550">
            <w:pPr>
              <w:keepLines/>
            </w:pPr>
            <w:r w:rsidRPr="00A2415A">
              <w:t>Bank guarantees</w:t>
            </w:r>
            <w:r w:rsidR="00296603" w:rsidRPr="00A2415A">
              <w:t>/securities</w:t>
            </w:r>
            <w:r w:rsidRPr="00A2415A">
              <w:t xml:space="preserve"> according to the Contract</w:t>
            </w:r>
          </w:p>
        </w:tc>
        <w:tc>
          <w:tcPr>
            <w:tcW w:w="2299" w:type="dxa"/>
            <w:tcBorders>
              <w:bottom w:val="single" w:sz="4" w:space="0" w:color="auto"/>
            </w:tcBorders>
          </w:tcPr>
          <w:p w14:paraId="368F0467" w14:textId="77777777" w:rsidR="00A167F5" w:rsidRPr="00A2415A" w:rsidRDefault="00A167F5" w:rsidP="00066388">
            <w:pPr>
              <w:keepLines/>
              <w:jc w:val="right"/>
            </w:pPr>
          </w:p>
          <w:p w14:paraId="44E4C747" w14:textId="0D659396" w:rsidR="00A167F5" w:rsidRPr="00A2415A" w:rsidRDefault="00A167F5" w:rsidP="00066388">
            <w:pPr>
              <w:keepLines/>
              <w:jc w:val="right"/>
            </w:pPr>
            <w:r w:rsidRPr="00A2415A">
              <w:t>CZK</w:t>
            </w:r>
          </w:p>
        </w:tc>
      </w:tr>
      <w:tr w:rsidR="00A167F5" w:rsidRPr="00A2415A" w14:paraId="3FE1373E" w14:textId="77777777" w:rsidTr="00A167F5">
        <w:tc>
          <w:tcPr>
            <w:tcW w:w="933" w:type="dxa"/>
          </w:tcPr>
          <w:p w14:paraId="14F5385C" w14:textId="77777777" w:rsidR="00A167F5" w:rsidRPr="00A2415A" w:rsidRDefault="00A167F5" w:rsidP="00593550">
            <w:pPr>
              <w:keepLines/>
            </w:pPr>
          </w:p>
          <w:p w14:paraId="32D11EC8" w14:textId="7D5080EA" w:rsidR="00A167F5" w:rsidRPr="00A2415A" w:rsidRDefault="00A167F5" w:rsidP="00593550">
            <w:pPr>
              <w:keepLines/>
            </w:pPr>
            <w:r w:rsidRPr="00A2415A">
              <w:t>282</w:t>
            </w:r>
          </w:p>
        </w:tc>
        <w:tc>
          <w:tcPr>
            <w:tcW w:w="5695" w:type="dxa"/>
          </w:tcPr>
          <w:p w14:paraId="3A049824" w14:textId="77777777" w:rsidR="00A167F5" w:rsidRPr="00A2415A" w:rsidRDefault="00A167F5" w:rsidP="00593550">
            <w:pPr>
              <w:keepLines/>
            </w:pPr>
          </w:p>
          <w:p w14:paraId="1B96B341" w14:textId="62DB72DD" w:rsidR="00A167F5" w:rsidRPr="00A2415A" w:rsidRDefault="00A167F5" w:rsidP="00593550">
            <w:pPr>
              <w:keepLines/>
            </w:pPr>
            <w:r w:rsidRPr="00A2415A">
              <w:t>Insurance according to the Contract</w:t>
            </w:r>
          </w:p>
        </w:tc>
        <w:tc>
          <w:tcPr>
            <w:tcW w:w="2299" w:type="dxa"/>
            <w:tcBorders>
              <w:bottom w:val="single" w:sz="4" w:space="0" w:color="auto"/>
            </w:tcBorders>
          </w:tcPr>
          <w:p w14:paraId="6DF10008" w14:textId="77777777" w:rsidR="00A167F5" w:rsidRPr="00A2415A" w:rsidRDefault="00A167F5" w:rsidP="00066388">
            <w:pPr>
              <w:keepLines/>
              <w:jc w:val="right"/>
            </w:pPr>
          </w:p>
          <w:p w14:paraId="7F677ADC" w14:textId="1132F2B9" w:rsidR="00A167F5" w:rsidRPr="00A2415A" w:rsidRDefault="00A167F5" w:rsidP="00066388">
            <w:pPr>
              <w:keepLines/>
              <w:jc w:val="right"/>
            </w:pPr>
            <w:r w:rsidRPr="00A2415A">
              <w:t>CZK</w:t>
            </w:r>
          </w:p>
        </w:tc>
      </w:tr>
      <w:tr w:rsidR="00A167F5" w:rsidRPr="00A2415A" w14:paraId="5AF902C1" w14:textId="77777777" w:rsidTr="00A167F5">
        <w:tc>
          <w:tcPr>
            <w:tcW w:w="933" w:type="dxa"/>
          </w:tcPr>
          <w:p w14:paraId="2AEAF8D6" w14:textId="77777777" w:rsidR="00A167F5" w:rsidRPr="00A2415A" w:rsidRDefault="00A167F5" w:rsidP="00593550">
            <w:pPr>
              <w:keepLines/>
              <w:rPr>
                <w:b/>
                <w:bCs/>
              </w:rPr>
            </w:pPr>
          </w:p>
          <w:p w14:paraId="7E29FCA2" w14:textId="17CB5437" w:rsidR="00A167F5" w:rsidRPr="00A2415A" w:rsidRDefault="00A167F5" w:rsidP="00593550">
            <w:pPr>
              <w:keepLines/>
              <w:rPr>
                <w:b/>
                <w:bCs/>
              </w:rPr>
            </w:pPr>
            <w:r w:rsidRPr="00A2415A">
              <w:rPr>
                <w:b/>
                <w:bCs/>
              </w:rPr>
              <w:t>283</w:t>
            </w:r>
          </w:p>
        </w:tc>
        <w:tc>
          <w:tcPr>
            <w:tcW w:w="5695" w:type="dxa"/>
          </w:tcPr>
          <w:p w14:paraId="7026B882" w14:textId="77777777" w:rsidR="00A167F5" w:rsidRPr="00A2415A" w:rsidRDefault="00A167F5" w:rsidP="00593550">
            <w:pPr>
              <w:keepLines/>
              <w:rPr>
                <w:b/>
                <w:bCs/>
              </w:rPr>
            </w:pPr>
          </w:p>
          <w:p w14:paraId="2BCDD321" w14:textId="2340061F" w:rsidR="00A167F5" w:rsidRPr="00A2415A" w:rsidRDefault="00A167F5" w:rsidP="00593550">
            <w:pPr>
              <w:keepLines/>
              <w:rPr>
                <w:b/>
                <w:bCs/>
              </w:rPr>
            </w:pPr>
            <w:r w:rsidRPr="00A2415A">
              <w:rPr>
                <w:b/>
                <w:bCs/>
              </w:rPr>
              <w:t xml:space="preserve">Subtotal, </w:t>
            </w:r>
            <w:r w:rsidR="008621C6" w:rsidRPr="00A2415A">
              <w:rPr>
                <w:b/>
                <w:bCs/>
              </w:rPr>
              <w:t>guarantees (sum 280-282)</w:t>
            </w:r>
          </w:p>
        </w:tc>
        <w:tc>
          <w:tcPr>
            <w:tcW w:w="2299" w:type="dxa"/>
            <w:tcBorders>
              <w:bottom w:val="single" w:sz="4" w:space="0" w:color="auto"/>
            </w:tcBorders>
          </w:tcPr>
          <w:p w14:paraId="156A23DF" w14:textId="77777777" w:rsidR="00A167F5" w:rsidRPr="00A2415A" w:rsidRDefault="00A167F5" w:rsidP="00066388">
            <w:pPr>
              <w:keepLines/>
              <w:jc w:val="right"/>
              <w:rPr>
                <w:b/>
                <w:bCs/>
              </w:rPr>
            </w:pPr>
          </w:p>
          <w:p w14:paraId="122971A2" w14:textId="3E3C3675" w:rsidR="00A167F5" w:rsidRPr="00A2415A" w:rsidRDefault="00A167F5" w:rsidP="00066388">
            <w:pPr>
              <w:keepLines/>
              <w:jc w:val="right"/>
              <w:rPr>
                <w:b/>
                <w:bCs/>
              </w:rPr>
            </w:pPr>
            <w:r w:rsidRPr="00A2415A">
              <w:rPr>
                <w:b/>
                <w:bCs/>
              </w:rPr>
              <w:t>CZK</w:t>
            </w:r>
          </w:p>
        </w:tc>
      </w:tr>
      <w:tr w:rsidR="00F22B73" w:rsidRPr="00A2415A" w14:paraId="483861C9" w14:textId="77777777" w:rsidTr="00593550">
        <w:tc>
          <w:tcPr>
            <w:tcW w:w="933" w:type="dxa"/>
          </w:tcPr>
          <w:p w14:paraId="5E26F61E" w14:textId="77777777" w:rsidR="00F22B73" w:rsidRPr="00A2415A" w:rsidRDefault="00F22B73" w:rsidP="00593550">
            <w:pPr>
              <w:keepLines/>
              <w:rPr>
                <w:b/>
                <w:sz w:val="20"/>
                <w:szCs w:val="20"/>
              </w:rPr>
            </w:pPr>
          </w:p>
          <w:p w14:paraId="17BCCB6C" w14:textId="2003850E" w:rsidR="00F22B73" w:rsidRPr="00A2415A" w:rsidRDefault="00F22B73" w:rsidP="00593550">
            <w:pPr>
              <w:keepLines/>
              <w:rPr>
                <w:b/>
                <w:sz w:val="20"/>
                <w:szCs w:val="20"/>
              </w:rPr>
            </w:pPr>
          </w:p>
          <w:p w14:paraId="41A2AEB4" w14:textId="77777777" w:rsidR="008621C6" w:rsidRPr="00A2415A" w:rsidRDefault="008621C6" w:rsidP="00593550">
            <w:pPr>
              <w:keepLines/>
              <w:rPr>
                <w:b/>
                <w:sz w:val="20"/>
                <w:szCs w:val="20"/>
              </w:rPr>
            </w:pPr>
          </w:p>
          <w:p w14:paraId="2AF9C77C" w14:textId="77777777" w:rsidR="008621C6" w:rsidRPr="00A2415A" w:rsidRDefault="008621C6" w:rsidP="00593550">
            <w:pPr>
              <w:keepLines/>
              <w:rPr>
                <w:b/>
                <w:sz w:val="20"/>
                <w:szCs w:val="20"/>
              </w:rPr>
            </w:pPr>
          </w:p>
          <w:p w14:paraId="40D49EA3" w14:textId="5E213130" w:rsidR="00F22B73" w:rsidRPr="00A2415A" w:rsidRDefault="00F22B73" w:rsidP="00593550">
            <w:pPr>
              <w:keepLines/>
              <w:rPr>
                <w:b/>
                <w:sz w:val="20"/>
                <w:szCs w:val="20"/>
              </w:rPr>
            </w:pPr>
            <w:r w:rsidRPr="00A2415A">
              <w:rPr>
                <w:b/>
                <w:sz w:val="20"/>
                <w:szCs w:val="20"/>
              </w:rPr>
              <w:t>2</w:t>
            </w:r>
            <w:r w:rsidR="008621C6" w:rsidRPr="00A2415A">
              <w:rPr>
                <w:b/>
                <w:sz w:val="20"/>
                <w:szCs w:val="20"/>
              </w:rPr>
              <w:t>9</w:t>
            </w:r>
            <w:r w:rsidRPr="00A2415A">
              <w:rPr>
                <w:b/>
                <w:sz w:val="20"/>
                <w:szCs w:val="20"/>
              </w:rPr>
              <w:t>0</w:t>
            </w:r>
          </w:p>
        </w:tc>
        <w:tc>
          <w:tcPr>
            <w:tcW w:w="5695" w:type="dxa"/>
          </w:tcPr>
          <w:p w14:paraId="37D6BA18" w14:textId="77777777" w:rsidR="00F22B73" w:rsidRPr="00A2415A" w:rsidRDefault="00F22B73" w:rsidP="00593550">
            <w:pPr>
              <w:keepLines/>
              <w:rPr>
                <w:b/>
                <w:spacing w:val="-3"/>
                <w:sz w:val="20"/>
                <w:szCs w:val="20"/>
              </w:rPr>
            </w:pPr>
          </w:p>
          <w:p w14:paraId="7B9568FC" w14:textId="7568707A" w:rsidR="008621C6" w:rsidRPr="00A2415A" w:rsidRDefault="008621C6" w:rsidP="00593550">
            <w:pPr>
              <w:keepLines/>
              <w:rPr>
                <w:b/>
                <w:spacing w:val="-3"/>
                <w:sz w:val="20"/>
                <w:szCs w:val="20"/>
              </w:rPr>
            </w:pPr>
          </w:p>
          <w:p w14:paraId="42AFF6B9" w14:textId="7F74D32C" w:rsidR="008621C6" w:rsidRPr="00A2415A" w:rsidRDefault="008621C6" w:rsidP="00593550">
            <w:pPr>
              <w:keepLines/>
              <w:rPr>
                <w:b/>
                <w:spacing w:val="-3"/>
                <w:sz w:val="20"/>
                <w:szCs w:val="20"/>
              </w:rPr>
            </w:pPr>
          </w:p>
          <w:p w14:paraId="3FD633B9" w14:textId="77777777" w:rsidR="008621C6" w:rsidRPr="00A2415A" w:rsidRDefault="008621C6" w:rsidP="00593550">
            <w:pPr>
              <w:keepLines/>
              <w:rPr>
                <w:b/>
                <w:spacing w:val="-3"/>
                <w:sz w:val="20"/>
                <w:szCs w:val="20"/>
              </w:rPr>
            </w:pPr>
          </w:p>
          <w:p w14:paraId="0273BBD8" w14:textId="50867FD5" w:rsidR="00F22B73" w:rsidRPr="00A2415A" w:rsidRDefault="00F22B73" w:rsidP="00593550">
            <w:pPr>
              <w:keepLines/>
              <w:rPr>
                <w:b/>
                <w:sz w:val="20"/>
                <w:szCs w:val="20"/>
              </w:rPr>
            </w:pPr>
            <w:r w:rsidRPr="00A2415A">
              <w:rPr>
                <w:b/>
                <w:spacing w:val="-3"/>
                <w:sz w:val="20"/>
                <w:szCs w:val="20"/>
              </w:rPr>
              <w:t>Contract Amount, exclusive of VAT</w:t>
            </w:r>
            <w:r w:rsidR="008621C6" w:rsidRPr="00A2415A">
              <w:rPr>
                <w:b/>
                <w:spacing w:val="-3"/>
                <w:sz w:val="20"/>
                <w:szCs w:val="20"/>
              </w:rPr>
              <w:t xml:space="preserve"> </w:t>
            </w:r>
            <w:r w:rsidR="008621C6" w:rsidRPr="00A2415A">
              <w:rPr>
                <w:b/>
              </w:rPr>
              <w:t xml:space="preserve">(sum </w:t>
            </w:r>
            <w:r w:rsidR="00296603" w:rsidRPr="00A2415A">
              <w:rPr>
                <w:b/>
              </w:rPr>
              <w:t>18+26+37+43+52+64+73+94+120+136+146+150+160+186+199+209+219+229+239+249+259+268+283</w:t>
            </w:r>
            <w:r w:rsidR="008621C6" w:rsidRPr="00A2415A">
              <w:rPr>
                <w:b/>
              </w:rPr>
              <w:t>)</w:t>
            </w:r>
          </w:p>
        </w:tc>
        <w:tc>
          <w:tcPr>
            <w:tcW w:w="2299" w:type="dxa"/>
            <w:tcBorders>
              <w:top w:val="single" w:sz="4" w:space="0" w:color="auto"/>
              <w:bottom w:val="single" w:sz="12" w:space="0" w:color="auto"/>
            </w:tcBorders>
          </w:tcPr>
          <w:p w14:paraId="2CFA1028" w14:textId="77777777" w:rsidR="00F22B73" w:rsidRPr="00A2415A" w:rsidRDefault="00F22B73" w:rsidP="00593550">
            <w:pPr>
              <w:keepLines/>
              <w:rPr>
                <w:b/>
                <w:sz w:val="20"/>
                <w:szCs w:val="20"/>
              </w:rPr>
            </w:pPr>
          </w:p>
          <w:p w14:paraId="104A9B57" w14:textId="77777777" w:rsidR="00F22B73" w:rsidRPr="00A2415A" w:rsidRDefault="00F22B73" w:rsidP="00593550">
            <w:pPr>
              <w:keepLines/>
              <w:rPr>
                <w:b/>
                <w:sz w:val="20"/>
                <w:szCs w:val="20"/>
              </w:rPr>
            </w:pPr>
          </w:p>
          <w:p w14:paraId="61E2A9F9" w14:textId="77777777" w:rsidR="008621C6" w:rsidRPr="00A2415A" w:rsidRDefault="008621C6" w:rsidP="00593550">
            <w:pPr>
              <w:keepLines/>
              <w:rPr>
                <w:b/>
                <w:sz w:val="20"/>
                <w:szCs w:val="20"/>
              </w:rPr>
            </w:pPr>
          </w:p>
          <w:p w14:paraId="5FF3F7ED" w14:textId="77777777" w:rsidR="008621C6" w:rsidRPr="00A2415A" w:rsidRDefault="008621C6" w:rsidP="00593550">
            <w:pPr>
              <w:keepLines/>
              <w:rPr>
                <w:b/>
                <w:sz w:val="20"/>
                <w:szCs w:val="20"/>
              </w:rPr>
            </w:pPr>
          </w:p>
          <w:p w14:paraId="578B8CB6" w14:textId="77777777" w:rsidR="008621C6" w:rsidRPr="00A2415A" w:rsidRDefault="008621C6" w:rsidP="00593550">
            <w:pPr>
              <w:keepLines/>
              <w:rPr>
                <w:b/>
                <w:sz w:val="20"/>
                <w:szCs w:val="20"/>
              </w:rPr>
            </w:pPr>
          </w:p>
          <w:p w14:paraId="15B47FA5" w14:textId="77777777" w:rsidR="008621C6" w:rsidRPr="00A2415A" w:rsidRDefault="008621C6" w:rsidP="00593550">
            <w:pPr>
              <w:keepLines/>
              <w:rPr>
                <w:b/>
                <w:sz w:val="20"/>
                <w:szCs w:val="20"/>
              </w:rPr>
            </w:pPr>
          </w:p>
          <w:p w14:paraId="5D91509F" w14:textId="77777777" w:rsidR="008621C6" w:rsidRPr="00A2415A" w:rsidRDefault="008621C6" w:rsidP="00593550">
            <w:pPr>
              <w:keepLines/>
              <w:rPr>
                <w:b/>
                <w:sz w:val="20"/>
                <w:szCs w:val="20"/>
              </w:rPr>
            </w:pPr>
          </w:p>
          <w:p w14:paraId="193603B1" w14:textId="159DB0B8" w:rsidR="00F22B73" w:rsidRPr="00A2415A" w:rsidRDefault="00026E39" w:rsidP="0027335F">
            <w:pPr>
              <w:keepLines/>
              <w:jc w:val="right"/>
              <w:rPr>
                <w:b/>
                <w:sz w:val="20"/>
                <w:szCs w:val="20"/>
              </w:rPr>
            </w:pPr>
            <w:r w:rsidRPr="00A2415A">
              <w:rPr>
                <w:b/>
                <w:sz w:val="20"/>
                <w:szCs w:val="20"/>
              </w:rPr>
              <w:t>CZK</w:t>
            </w:r>
          </w:p>
        </w:tc>
      </w:tr>
    </w:tbl>
    <w:p w14:paraId="360C369C" w14:textId="77777777" w:rsidR="00F22B73" w:rsidRPr="00A2415A" w:rsidRDefault="00F22B73" w:rsidP="00F22B73">
      <w:pPr>
        <w:pStyle w:val="Zkladntext"/>
        <w:spacing w:after="240"/>
      </w:pPr>
    </w:p>
    <w:p w14:paraId="0D97C94E" w14:textId="77777777" w:rsidR="00F22B73" w:rsidRPr="00A2415A" w:rsidRDefault="00F22B73" w:rsidP="00F22B73">
      <w:pPr>
        <w:spacing w:line="240" w:lineRule="auto"/>
        <w:rPr>
          <w:rFonts w:cs="Arial"/>
          <w:b/>
          <w:bCs/>
          <w:iCs/>
          <w:szCs w:val="28"/>
        </w:rPr>
      </w:pPr>
      <w:bookmarkStart w:id="99" w:name="_Toc152906732"/>
      <w:bookmarkStart w:id="100" w:name="_Toc182890423"/>
      <w:bookmarkStart w:id="101" w:name="_Toc279577746"/>
    </w:p>
    <w:bookmarkEnd w:id="99"/>
    <w:bookmarkEnd w:id="100"/>
    <w:bookmarkEnd w:id="101"/>
    <w:p w14:paraId="4AAA2FC7" w14:textId="77777777" w:rsidR="00026E39" w:rsidRPr="00A2415A" w:rsidRDefault="00026E39">
      <w:pPr>
        <w:rPr>
          <w:rFonts w:eastAsiaTheme="majorEastAsia" w:cstheme="majorBidi"/>
          <w:b/>
          <w:bCs/>
          <w:sz w:val="20"/>
          <w:szCs w:val="26"/>
          <w:lang w:val="da-DK"/>
        </w:rPr>
      </w:pPr>
      <w:r w:rsidRPr="00A2415A">
        <w:br w:type="page"/>
      </w:r>
    </w:p>
    <w:p w14:paraId="38B13CE2" w14:textId="5FF4BAAC" w:rsidR="00026E39" w:rsidRPr="00A2415A" w:rsidRDefault="00026E39" w:rsidP="00026E39">
      <w:pPr>
        <w:pStyle w:val="Nadpis2"/>
      </w:pPr>
      <w:bookmarkStart w:id="102" w:name="_Toc170456880"/>
      <w:r w:rsidRPr="00A2415A">
        <w:lastRenderedPageBreak/>
        <w:t>Options</w:t>
      </w:r>
      <w:bookmarkEnd w:id="102"/>
    </w:p>
    <w:tbl>
      <w:tblPr>
        <w:tblW w:w="9036" w:type="dxa"/>
        <w:tblInd w:w="-108" w:type="dxa"/>
        <w:tblLayout w:type="fixed"/>
        <w:tblLook w:val="0000" w:firstRow="0" w:lastRow="0" w:firstColumn="0" w:lastColumn="0" w:noHBand="0" w:noVBand="0"/>
      </w:tblPr>
      <w:tblGrid>
        <w:gridCol w:w="108"/>
        <w:gridCol w:w="948"/>
        <w:gridCol w:w="6000"/>
        <w:gridCol w:w="1980"/>
      </w:tblGrid>
      <w:tr w:rsidR="00143E87" w:rsidRPr="00A2415A" w14:paraId="606B0920" w14:textId="77777777" w:rsidTr="00C148EB">
        <w:trPr>
          <w:gridBefore w:val="1"/>
          <w:wBefore w:w="108" w:type="dxa"/>
        </w:trPr>
        <w:tc>
          <w:tcPr>
            <w:tcW w:w="948" w:type="dxa"/>
          </w:tcPr>
          <w:p w14:paraId="73840526" w14:textId="77777777" w:rsidR="00143E87" w:rsidRPr="00A2415A" w:rsidRDefault="00143E87"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p>
        </w:tc>
        <w:tc>
          <w:tcPr>
            <w:tcW w:w="6000" w:type="dxa"/>
          </w:tcPr>
          <w:p w14:paraId="2AC68482" w14:textId="77777777" w:rsidR="00143E87" w:rsidRPr="00A2415A" w:rsidRDefault="00143E87" w:rsidP="003930B9">
            <w:pPr>
              <w:keepLines/>
              <w:rPr>
                <w:b/>
                <w:spacing w:val="-3"/>
              </w:rPr>
            </w:pPr>
          </w:p>
        </w:tc>
        <w:tc>
          <w:tcPr>
            <w:tcW w:w="1980" w:type="dxa"/>
          </w:tcPr>
          <w:p w14:paraId="1CD632E4" w14:textId="77777777" w:rsidR="00143E87" w:rsidRPr="00A2415A" w:rsidRDefault="00143E87"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p>
        </w:tc>
      </w:tr>
      <w:tr w:rsidR="00143E87" w:rsidRPr="00A2415A" w14:paraId="48114DA9" w14:textId="77777777" w:rsidTr="00C148EB">
        <w:trPr>
          <w:gridBefore w:val="1"/>
          <w:wBefore w:w="108" w:type="dxa"/>
        </w:trPr>
        <w:tc>
          <w:tcPr>
            <w:tcW w:w="948" w:type="dxa"/>
          </w:tcPr>
          <w:p w14:paraId="054A0897" w14:textId="77777777" w:rsidR="00143E87" w:rsidRPr="00A2415A" w:rsidRDefault="00143E87"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043834EB" w14:textId="715735AE" w:rsidR="00143E87" w:rsidRPr="00A2415A" w:rsidRDefault="00A03319"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301</w:t>
            </w:r>
          </w:p>
        </w:tc>
        <w:tc>
          <w:tcPr>
            <w:tcW w:w="6000" w:type="dxa"/>
          </w:tcPr>
          <w:p w14:paraId="7B52C75A" w14:textId="77777777" w:rsidR="00143E87" w:rsidRPr="00A2415A" w:rsidRDefault="00143E87" w:rsidP="003930B9">
            <w:pPr>
              <w:keepLines/>
              <w:rPr>
                <w:spacing w:val="-3"/>
              </w:rPr>
            </w:pPr>
          </w:p>
          <w:p w14:paraId="31B6B970" w14:textId="29210800" w:rsidR="00143E87" w:rsidRPr="00A2415A" w:rsidRDefault="00143E87" w:rsidP="003930B9">
            <w:pPr>
              <w:keepLines/>
            </w:pPr>
            <w:r w:rsidRPr="00A2415A">
              <w:rPr>
                <w:spacing w:val="-3"/>
              </w:rPr>
              <w:t>Low temperature economizer and flue gas condensation.</w:t>
            </w:r>
          </w:p>
        </w:tc>
        <w:tc>
          <w:tcPr>
            <w:tcW w:w="1980" w:type="dxa"/>
            <w:tcBorders>
              <w:bottom w:val="single" w:sz="6" w:space="0" w:color="auto"/>
            </w:tcBorders>
          </w:tcPr>
          <w:p w14:paraId="49F4CD56"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4F76394D"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05812FBE"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143E87" w:rsidRPr="00A2415A" w14:paraId="56C0ED2D" w14:textId="77777777" w:rsidTr="00C148EB">
        <w:trPr>
          <w:gridBefore w:val="1"/>
          <w:wBefore w:w="108" w:type="dxa"/>
        </w:trPr>
        <w:tc>
          <w:tcPr>
            <w:tcW w:w="948" w:type="dxa"/>
          </w:tcPr>
          <w:p w14:paraId="5ADD2ABA" w14:textId="77777777" w:rsidR="00143E87" w:rsidRPr="00A2415A" w:rsidRDefault="00143E87"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71BD15B5" w14:textId="4E61807C" w:rsidR="00143E87" w:rsidRPr="00A2415A" w:rsidRDefault="00A03319"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302</w:t>
            </w:r>
          </w:p>
        </w:tc>
        <w:tc>
          <w:tcPr>
            <w:tcW w:w="6000" w:type="dxa"/>
          </w:tcPr>
          <w:p w14:paraId="7DF6AF6B" w14:textId="77777777" w:rsidR="00143E87" w:rsidRPr="00A2415A" w:rsidRDefault="00143E87" w:rsidP="003930B9">
            <w:pPr>
              <w:keepLines/>
              <w:rPr>
                <w:spacing w:val="-3"/>
              </w:rPr>
            </w:pPr>
          </w:p>
          <w:p w14:paraId="7BB4A702" w14:textId="482DBE78" w:rsidR="00143E87" w:rsidRPr="00A2415A" w:rsidRDefault="00143E87" w:rsidP="003930B9">
            <w:pPr>
              <w:keepLines/>
            </w:pPr>
            <w:r w:rsidRPr="00A2415A">
              <w:rPr>
                <w:spacing w:val="-3"/>
              </w:rPr>
              <w:t xml:space="preserve">Design for future interconnection of steam header for </w:t>
            </w:r>
            <w:r w:rsidR="00A2415A" w:rsidRPr="00A2415A">
              <w:rPr>
                <w:spacing w:val="-3"/>
              </w:rPr>
              <w:t>Line</w:t>
            </w:r>
            <w:r w:rsidRPr="00A2415A">
              <w:rPr>
                <w:spacing w:val="-3"/>
              </w:rPr>
              <w:t xml:space="preserve"> with steam header for </w:t>
            </w:r>
            <w:r w:rsidR="00A2415A" w:rsidRPr="00A2415A">
              <w:rPr>
                <w:spacing w:val="-3"/>
              </w:rPr>
              <w:t>Existing facility</w:t>
            </w:r>
            <w:r w:rsidRPr="00A2415A">
              <w:rPr>
                <w:spacing w:val="-3"/>
              </w:rPr>
              <w:t>.</w:t>
            </w:r>
          </w:p>
        </w:tc>
        <w:tc>
          <w:tcPr>
            <w:tcW w:w="1980" w:type="dxa"/>
            <w:tcBorders>
              <w:top w:val="single" w:sz="6" w:space="0" w:color="auto"/>
              <w:bottom w:val="single" w:sz="4" w:space="0" w:color="auto"/>
            </w:tcBorders>
          </w:tcPr>
          <w:p w14:paraId="5C7803C4"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033562C7"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321B2756"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143E87" w:rsidRPr="00A2415A" w14:paraId="70EE1051" w14:textId="77777777" w:rsidTr="00C148EB">
        <w:trPr>
          <w:gridBefore w:val="1"/>
          <w:wBefore w:w="108" w:type="dxa"/>
        </w:trPr>
        <w:tc>
          <w:tcPr>
            <w:tcW w:w="948" w:type="dxa"/>
          </w:tcPr>
          <w:p w14:paraId="4257CD82" w14:textId="77777777" w:rsidR="00143E87" w:rsidRPr="00A2415A" w:rsidRDefault="00143E87"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3D73DF3A" w14:textId="4B8C0CD8" w:rsidR="00143E87" w:rsidRPr="00A2415A" w:rsidRDefault="00A03319"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303</w:t>
            </w:r>
          </w:p>
        </w:tc>
        <w:tc>
          <w:tcPr>
            <w:tcW w:w="6000" w:type="dxa"/>
            <w:shd w:val="clear" w:color="auto" w:fill="auto"/>
          </w:tcPr>
          <w:p w14:paraId="2147763C" w14:textId="77777777" w:rsidR="00143E87" w:rsidRPr="00A2415A" w:rsidRDefault="00143E87" w:rsidP="003930B9">
            <w:pPr>
              <w:keepLines/>
              <w:rPr>
                <w:spacing w:val="-3"/>
              </w:rPr>
            </w:pPr>
          </w:p>
          <w:p w14:paraId="4D8F9E2F" w14:textId="2BFA728A" w:rsidR="00143E87" w:rsidRPr="00A2415A" w:rsidRDefault="00143E87" w:rsidP="003930B9">
            <w:pPr>
              <w:keepLines/>
              <w:rPr>
                <w:spacing w:val="-3"/>
              </w:rPr>
            </w:pPr>
            <w:r w:rsidRPr="00A2415A">
              <w:rPr>
                <w:spacing w:val="-3"/>
              </w:rPr>
              <w:t>New active carbon big bas storage system</w:t>
            </w:r>
          </w:p>
        </w:tc>
        <w:tc>
          <w:tcPr>
            <w:tcW w:w="1980" w:type="dxa"/>
            <w:tcBorders>
              <w:top w:val="single" w:sz="4" w:space="0" w:color="auto"/>
              <w:bottom w:val="single" w:sz="6" w:space="0" w:color="auto"/>
            </w:tcBorders>
          </w:tcPr>
          <w:p w14:paraId="19B4485E"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34490914"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143E87" w:rsidRPr="00A2415A" w14:paraId="1D6C0DF4" w14:textId="77777777" w:rsidTr="00C148EB">
        <w:trPr>
          <w:gridBefore w:val="1"/>
          <w:wBefore w:w="108" w:type="dxa"/>
          <w:trHeight w:val="376"/>
        </w:trPr>
        <w:tc>
          <w:tcPr>
            <w:tcW w:w="948" w:type="dxa"/>
          </w:tcPr>
          <w:p w14:paraId="77F4DB46" w14:textId="77777777" w:rsidR="00143E87" w:rsidRPr="00A2415A" w:rsidRDefault="00143E87"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078D0358" w14:textId="7A7B6D48" w:rsidR="00143E87" w:rsidRPr="00A2415A" w:rsidRDefault="00A03319"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304</w:t>
            </w:r>
          </w:p>
        </w:tc>
        <w:tc>
          <w:tcPr>
            <w:tcW w:w="6000" w:type="dxa"/>
          </w:tcPr>
          <w:p w14:paraId="47C604A2" w14:textId="77777777" w:rsidR="00143E87" w:rsidRPr="00A2415A" w:rsidRDefault="00143E87" w:rsidP="003930B9">
            <w:pPr>
              <w:keepLines/>
              <w:rPr>
                <w:spacing w:val="-3"/>
              </w:rPr>
            </w:pPr>
          </w:p>
          <w:p w14:paraId="12ACA780" w14:textId="16458F6B" w:rsidR="00143E87" w:rsidRPr="00A2415A" w:rsidRDefault="00143E87" w:rsidP="003930B9">
            <w:pPr>
              <w:keepLines/>
              <w:rPr>
                <w:spacing w:val="-3"/>
              </w:rPr>
            </w:pPr>
            <w:r w:rsidRPr="00A2415A">
              <w:rPr>
                <w:spacing w:val="-3"/>
              </w:rPr>
              <w:t>New quick lime silo</w:t>
            </w:r>
          </w:p>
        </w:tc>
        <w:tc>
          <w:tcPr>
            <w:tcW w:w="1980" w:type="dxa"/>
            <w:tcBorders>
              <w:top w:val="single" w:sz="6" w:space="0" w:color="auto"/>
              <w:bottom w:val="single" w:sz="6" w:space="0" w:color="auto"/>
            </w:tcBorders>
          </w:tcPr>
          <w:p w14:paraId="04A29B84"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6D34CB67" w14:textId="77777777" w:rsidR="00143E87" w:rsidRPr="00A2415A" w:rsidRDefault="00143E87"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367A14" w:rsidRPr="00A2415A" w14:paraId="02476525" w14:textId="77777777" w:rsidTr="00C148EB">
        <w:trPr>
          <w:gridBefore w:val="1"/>
          <w:wBefore w:w="108" w:type="dxa"/>
          <w:trHeight w:val="376"/>
        </w:trPr>
        <w:tc>
          <w:tcPr>
            <w:tcW w:w="948" w:type="dxa"/>
          </w:tcPr>
          <w:p w14:paraId="706BF67E" w14:textId="77777777" w:rsidR="008621C6" w:rsidRPr="00A2415A" w:rsidRDefault="008621C6"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2E917E63" w14:textId="7EEF74F3" w:rsidR="00367A14" w:rsidRPr="00A2415A" w:rsidRDefault="00A03319" w:rsidP="003930B9">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305</w:t>
            </w:r>
          </w:p>
        </w:tc>
        <w:tc>
          <w:tcPr>
            <w:tcW w:w="6000" w:type="dxa"/>
          </w:tcPr>
          <w:p w14:paraId="1E6AA5B4" w14:textId="77777777" w:rsidR="008621C6" w:rsidRPr="00A2415A" w:rsidRDefault="008621C6" w:rsidP="003930B9">
            <w:pPr>
              <w:keepLines/>
              <w:rPr>
                <w:spacing w:val="-3"/>
              </w:rPr>
            </w:pPr>
          </w:p>
          <w:p w14:paraId="1EAA6B2B" w14:textId="57FCF5B2" w:rsidR="00367A14" w:rsidRPr="00A2415A" w:rsidRDefault="00367A14" w:rsidP="003930B9">
            <w:pPr>
              <w:keepLines/>
              <w:rPr>
                <w:spacing w:val="-3"/>
              </w:rPr>
            </w:pPr>
            <w:r w:rsidRPr="00A2415A">
              <w:rPr>
                <w:spacing w:val="-3"/>
              </w:rPr>
              <w:t>Document management system</w:t>
            </w:r>
          </w:p>
        </w:tc>
        <w:tc>
          <w:tcPr>
            <w:tcW w:w="1980" w:type="dxa"/>
            <w:tcBorders>
              <w:top w:val="single" w:sz="6" w:space="0" w:color="auto"/>
              <w:bottom w:val="single" w:sz="6" w:space="0" w:color="auto"/>
            </w:tcBorders>
          </w:tcPr>
          <w:p w14:paraId="42E11556" w14:textId="77777777" w:rsidR="008621C6" w:rsidRPr="00A2415A" w:rsidRDefault="008621C6"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0ADE03E0" w14:textId="0523A0EB" w:rsidR="00367A14" w:rsidRPr="00A2415A" w:rsidRDefault="00367A14"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C148EB" w14:paraId="255D0F10" w14:textId="77777777" w:rsidTr="00C148EB">
        <w:trPr>
          <w:trHeight w:val="376"/>
        </w:trPr>
        <w:tc>
          <w:tcPr>
            <w:tcW w:w="1056" w:type="dxa"/>
            <w:gridSpan w:val="2"/>
          </w:tcPr>
          <w:p w14:paraId="48E60977" w14:textId="1CB29E91" w:rsidR="00C148EB" w:rsidRPr="00B118A2" w:rsidRDefault="00C148EB" w:rsidP="009E051D">
            <w:pPr>
              <w:keepLines/>
            </w:pPr>
            <w:r>
              <w:t xml:space="preserve"> </w:t>
            </w:r>
            <w:ins w:id="103" w:author="Pavel Slezák" w:date="2024-06-21T08:54:00Z" w16du:dateUtc="2024-06-21T06:54:00Z">
              <w:r w:rsidRPr="00B118A2">
                <w:t>306</w:t>
              </w:r>
            </w:ins>
          </w:p>
        </w:tc>
        <w:tc>
          <w:tcPr>
            <w:tcW w:w="6000" w:type="dxa"/>
          </w:tcPr>
          <w:p w14:paraId="3C06047B" w14:textId="5A87C3F9" w:rsidR="00C148EB" w:rsidRPr="00B118A2" w:rsidRDefault="00C148EB" w:rsidP="009E051D">
            <w:pPr>
              <w:keepLines/>
            </w:pPr>
            <w:ins w:id="104" w:author="Pavel Slezák" w:date="2024-06-21T08:54:00Z" w16du:dateUtc="2024-06-21T06:54:00Z">
              <w:r w:rsidRPr="00B118A2">
                <w:t xml:space="preserve">10 m3 </w:t>
              </w:r>
            </w:ins>
            <w:r w:rsidR="00073CCD">
              <w:t>waste crane grabs</w:t>
            </w:r>
          </w:p>
        </w:tc>
        <w:tc>
          <w:tcPr>
            <w:tcW w:w="1980" w:type="dxa"/>
            <w:tcBorders>
              <w:top w:val="single" w:sz="6" w:space="0" w:color="auto"/>
              <w:bottom w:val="single" w:sz="6" w:space="0" w:color="auto"/>
            </w:tcBorders>
          </w:tcPr>
          <w:p w14:paraId="4DE6ABE3" w14:textId="6C9381FB" w:rsidR="00C148EB" w:rsidRDefault="00073CCD" w:rsidP="009E051D">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C148EB" w14:paraId="4ED69FA5" w14:textId="77777777" w:rsidTr="00C148EB">
        <w:trPr>
          <w:trHeight w:val="376"/>
        </w:trPr>
        <w:tc>
          <w:tcPr>
            <w:tcW w:w="1056" w:type="dxa"/>
            <w:gridSpan w:val="2"/>
          </w:tcPr>
          <w:p w14:paraId="7E17AC5B" w14:textId="009CE42B" w:rsidR="00C148EB" w:rsidRPr="00B118A2" w:rsidRDefault="00C148EB" w:rsidP="009E051D">
            <w:pPr>
              <w:keepLines/>
            </w:pPr>
            <w:r>
              <w:t xml:space="preserve"> </w:t>
            </w:r>
            <w:ins w:id="105" w:author="Pavel Slezák" w:date="2024-06-21T08:54:00Z" w16du:dateUtc="2024-06-21T06:54:00Z">
              <w:r w:rsidRPr="00B118A2">
                <w:t>307</w:t>
              </w:r>
            </w:ins>
          </w:p>
        </w:tc>
        <w:tc>
          <w:tcPr>
            <w:tcW w:w="6000" w:type="dxa"/>
          </w:tcPr>
          <w:p w14:paraId="6D3C0D33" w14:textId="16F07DED" w:rsidR="00C148EB" w:rsidRPr="00B118A2" w:rsidRDefault="00073CCD" w:rsidP="009E051D">
            <w:pPr>
              <w:keepLines/>
            </w:pPr>
            <w:r>
              <w:t xml:space="preserve">Railway siding </w:t>
            </w:r>
          </w:p>
        </w:tc>
        <w:tc>
          <w:tcPr>
            <w:tcW w:w="1980" w:type="dxa"/>
            <w:tcBorders>
              <w:top w:val="single" w:sz="6" w:space="0" w:color="auto"/>
              <w:bottom w:val="single" w:sz="6" w:space="0" w:color="auto"/>
            </w:tcBorders>
          </w:tcPr>
          <w:p w14:paraId="33D35E55" w14:textId="5EA2C986" w:rsidR="00C148EB" w:rsidRDefault="00073CCD" w:rsidP="009E051D">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C148EB" w:rsidRPr="00A2415A" w14:paraId="31290E46" w14:textId="77777777" w:rsidTr="00C148EB">
        <w:trPr>
          <w:gridBefore w:val="1"/>
          <w:wBefore w:w="108" w:type="dxa"/>
          <w:trHeight w:val="376"/>
        </w:trPr>
        <w:tc>
          <w:tcPr>
            <w:tcW w:w="948" w:type="dxa"/>
          </w:tcPr>
          <w:p w14:paraId="63A5197F" w14:textId="77777777" w:rsidR="00C148EB" w:rsidRPr="00A2415A" w:rsidRDefault="00C148EB" w:rsidP="00C148EB">
            <w:pPr>
              <w:keepLines/>
              <w:tabs>
                <w:tab w:val="left" w:pos="29"/>
                <w:tab w:val="left" w:pos="1134"/>
                <w:tab w:val="left" w:pos="1588"/>
                <w:tab w:val="left" w:pos="2041"/>
                <w:tab w:val="left" w:pos="2495"/>
                <w:tab w:val="left" w:pos="2949"/>
                <w:tab w:val="decimal" w:pos="5896"/>
                <w:tab w:val="decimal" w:pos="7314"/>
                <w:tab w:val="decimal" w:pos="8731"/>
              </w:tabs>
              <w:rPr>
                <w:spacing w:val="-3"/>
              </w:rPr>
            </w:pPr>
          </w:p>
        </w:tc>
        <w:tc>
          <w:tcPr>
            <w:tcW w:w="6000" w:type="dxa"/>
          </w:tcPr>
          <w:p w14:paraId="4FD01649" w14:textId="77777777" w:rsidR="00C148EB" w:rsidRPr="00A2415A" w:rsidRDefault="00C148EB" w:rsidP="003930B9">
            <w:pPr>
              <w:keepLines/>
              <w:rPr>
                <w:spacing w:val="-3"/>
              </w:rPr>
            </w:pPr>
          </w:p>
        </w:tc>
        <w:tc>
          <w:tcPr>
            <w:tcW w:w="1980" w:type="dxa"/>
            <w:tcBorders>
              <w:top w:val="single" w:sz="6" w:space="0" w:color="auto"/>
              <w:bottom w:val="single" w:sz="6" w:space="0" w:color="auto"/>
            </w:tcBorders>
          </w:tcPr>
          <w:p w14:paraId="7CF3D46B" w14:textId="77777777" w:rsidR="00C148EB" w:rsidRPr="00A2415A" w:rsidRDefault="00C148EB"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tc>
      </w:tr>
    </w:tbl>
    <w:p w14:paraId="13126585" w14:textId="0A9E03C4" w:rsidR="00F22B73" w:rsidRPr="00A2415A" w:rsidRDefault="00F22B73" w:rsidP="00F22B73">
      <w:pPr>
        <w:spacing w:line="240" w:lineRule="auto"/>
        <w:rPr>
          <w:b/>
        </w:rPr>
      </w:pPr>
    </w:p>
    <w:p w14:paraId="6B032A5A" w14:textId="77777777" w:rsidR="00026E39" w:rsidRPr="00A2415A" w:rsidRDefault="00026E39" w:rsidP="00F22B73">
      <w:pPr>
        <w:spacing w:line="240" w:lineRule="auto"/>
        <w:rPr>
          <w:b/>
        </w:rPr>
      </w:pPr>
    </w:p>
    <w:p w14:paraId="2687860F" w14:textId="54A2B272" w:rsidR="00026E39" w:rsidRPr="00A2415A" w:rsidRDefault="00026E39" w:rsidP="00026E39">
      <w:pPr>
        <w:pStyle w:val="Nadpis2"/>
      </w:pPr>
      <w:bookmarkStart w:id="106" w:name="_Toc170456881"/>
      <w:r w:rsidRPr="00A2415A">
        <w:rPr>
          <w:lang w:val="en-GB"/>
        </w:rPr>
        <w:t xml:space="preserve">Optional </w:t>
      </w:r>
      <w:r w:rsidR="00A2415A">
        <w:rPr>
          <w:lang w:val="en-GB"/>
        </w:rPr>
        <w:t>u</w:t>
      </w:r>
      <w:r w:rsidRPr="00A2415A">
        <w:rPr>
          <w:lang w:val="en-GB"/>
        </w:rPr>
        <w:t>nit</w:t>
      </w:r>
      <w:r w:rsidRPr="00A2415A">
        <w:t xml:space="preserve"> </w:t>
      </w:r>
      <w:r w:rsidR="00A2415A">
        <w:t>p</w:t>
      </w:r>
      <w:r w:rsidRPr="00A2415A">
        <w:t>rices</w:t>
      </w:r>
      <w:bookmarkEnd w:id="106"/>
    </w:p>
    <w:tbl>
      <w:tblPr>
        <w:tblW w:w="8928" w:type="dxa"/>
        <w:tblLayout w:type="fixed"/>
        <w:tblLook w:val="0000" w:firstRow="0" w:lastRow="0" w:firstColumn="0" w:lastColumn="0" w:noHBand="0" w:noVBand="0"/>
      </w:tblPr>
      <w:tblGrid>
        <w:gridCol w:w="948"/>
        <w:gridCol w:w="6000"/>
        <w:gridCol w:w="1980"/>
      </w:tblGrid>
      <w:tr w:rsidR="00026E39" w:rsidRPr="00A2415A" w14:paraId="383E78EA" w14:textId="77777777" w:rsidTr="00593550">
        <w:tc>
          <w:tcPr>
            <w:tcW w:w="948" w:type="dxa"/>
          </w:tcPr>
          <w:p w14:paraId="382EB8D4"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tc>
        <w:tc>
          <w:tcPr>
            <w:tcW w:w="6000" w:type="dxa"/>
          </w:tcPr>
          <w:p w14:paraId="73756C83" w14:textId="77777777" w:rsidR="00026E39" w:rsidRPr="00A2415A" w:rsidRDefault="00026E39" w:rsidP="00593550">
            <w:pPr>
              <w:keepLines/>
              <w:rPr>
                <w:b/>
                <w:spacing w:val="-3"/>
              </w:rPr>
            </w:pPr>
          </w:p>
        </w:tc>
        <w:tc>
          <w:tcPr>
            <w:tcW w:w="1980" w:type="dxa"/>
          </w:tcPr>
          <w:p w14:paraId="7AD0D313"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tc>
      </w:tr>
      <w:tr w:rsidR="00026E39" w:rsidRPr="00A2415A" w14:paraId="000C9DBE" w14:textId="77777777" w:rsidTr="00593550">
        <w:tc>
          <w:tcPr>
            <w:tcW w:w="948" w:type="dxa"/>
          </w:tcPr>
          <w:p w14:paraId="4FB169F8"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643B3B70" w14:textId="02883219" w:rsidR="00026E39" w:rsidRPr="00A2415A" w:rsidRDefault="00A0331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401</w:t>
            </w:r>
          </w:p>
        </w:tc>
        <w:tc>
          <w:tcPr>
            <w:tcW w:w="6000" w:type="dxa"/>
          </w:tcPr>
          <w:p w14:paraId="4F642A8D" w14:textId="77777777" w:rsidR="00026E39" w:rsidRPr="00A2415A" w:rsidRDefault="00026E39" w:rsidP="00593550">
            <w:pPr>
              <w:keepLines/>
              <w:rPr>
                <w:spacing w:val="-3"/>
              </w:rPr>
            </w:pPr>
          </w:p>
          <w:p w14:paraId="50C14E85" w14:textId="76329170" w:rsidR="00026E39" w:rsidRPr="00A2415A" w:rsidRDefault="00026E39" w:rsidP="00593550">
            <w:pPr>
              <w:keepLines/>
            </w:pPr>
            <w:r w:rsidRPr="00A2415A">
              <w:rPr>
                <w:spacing w:val="-3"/>
              </w:rPr>
              <w:t xml:space="preserve">Price per </w:t>
            </w:r>
            <w:proofErr w:type="spellStart"/>
            <w:r w:rsidRPr="00A2415A">
              <w:rPr>
                <w:spacing w:val="-3"/>
              </w:rPr>
              <w:t>m²</w:t>
            </w:r>
            <w:proofErr w:type="spellEnd"/>
            <w:r w:rsidRPr="00A2415A">
              <w:rPr>
                <w:spacing w:val="-3"/>
              </w:rPr>
              <w:t xml:space="preserve"> additional gallery inclusive all necessary bearings, suspensions and railings</w:t>
            </w:r>
            <w:r w:rsidR="00C93AB6">
              <w:rPr>
                <w:spacing w:val="-3"/>
              </w:rPr>
              <w:t xml:space="preserve"> not required in Contract</w:t>
            </w:r>
            <w:r w:rsidRPr="00A2415A">
              <w:rPr>
                <w:spacing w:val="-3"/>
              </w:rPr>
              <w:t>.</w:t>
            </w:r>
          </w:p>
        </w:tc>
        <w:tc>
          <w:tcPr>
            <w:tcW w:w="1980" w:type="dxa"/>
            <w:tcBorders>
              <w:bottom w:val="single" w:sz="6" w:space="0" w:color="auto"/>
            </w:tcBorders>
          </w:tcPr>
          <w:p w14:paraId="22EE225A"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24A8AEF6"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764CEC27" w14:textId="1100EB62"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026E39" w:rsidRPr="00A2415A" w14:paraId="180787B0" w14:textId="77777777" w:rsidTr="00DE4C92">
        <w:tc>
          <w:tcPr>
            <w:tcW w:w="948" w:type="dxa"/>
          </w:tcPr>
          <w:p w14:paraId="7F0C2204"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0F81E2CD" w14:textId="35A34B87" w:rsidR="00026E39" w:rsidRPr="00A2415A" w:rsidRDefault="00A0331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402</w:t>
            </w:r>
          </w:p>
        </w:tc>
        <w:tc>
          <w:tcPr>
            <w:tcW w:w="6000" w:type="dxa"/>
          </w:tcPr>
          <w:p w14:paraId="04E69098" w14:textId="77777777" w:rsidR="00026E39" w:rsidRPr="00A2415A" w:rsidRDefault="00026E39" w:rsidP="00593550">
            <w:pPr>
              <w:keepLines/>
              <w:rPr>
                <w:spacing w:val="-3"/>
              </w:rPr>
            </w:pPr>
          </w:p>
          <w:p w14:paraId="1C45BA96" w14:textId="6112F16D" w:rsidR="00026E39" w:rsidRPr="00A2415A" w:rsidRDefault="00026E39" w:rsidP="00593550">
            <w:pPr>
              <w:keepLines/>
            </w:pPr>
            <w:r w:rsidRPr="00A2415A">
              <w:rPr>
                <w:spacing w:val="-3"/>
              </w:rPr>
              <w:t xml:space="preserve">Price per m. additional </w:t>
            </w:r>
            <w:r w:rsidRPr="00A2415A">
              <w:t xml:space="preserve">stairways </w:t>
            </w:r>
            <w:r w:rsidRPr="00A2415A">
              <w:rPr>
                <w:spacing w:val="-3"/>
              </w:rPr>
              <w:t>inclusive all necessary suspensions and railings at both sides</w:t>
            </w:r>
            <w:r w:rsidR="00C93AB6">
              <w:rPr>
                <w:spacing w:val="-3"/>
              </w:rPr>
              <w:t xml:space="preserve"> not required in Contract</w:t>
            </w:r>
            <w:r w:rsidRPr="00A2415A">
              <w:rPr>
                <w:spacing w:val="-3"/>
              </w:rPr>
              <w:t>.</w:t>
            </w:r>
          </w:p>
        </w:tc>
        <w:tc>
          <w:tcPr>
            <w:tcW w:w="1980" w:type="dxa"/>
            <w:tcBorders>
              <w:top w:val="single" w:sz="6" w:space="0" w:color="auto"/>
            </w:tcBorders>
          </w:tcPr>
          <w:p w14:paraId="3A13DC24"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26F12E24"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0D83E57C" w14:textId="268928AF"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026E39" w:rsidRPr="00A2415A" w14:paraId="552E28CE" w14:textId="77777777" w:rsidTr="00DE4C92">
        <w:tc>
          <w:tcPr>
            <w:tcW w:w="948" w:type="dxa"/>
          </w:tcPr>
          <w:p w14:paraId="73ED22E8"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6B61126B" w14:textId="523539EB" w:rsidR="00026E39" w:rsidRPr="00A2415A" w:rsidRDefault="00A0331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403</w:t>
            </w:r>
          </w:p>
        </w:tc>
        <w:tc>
          <w:tcPr>
            <w:tcW w:w="6000" w:type="dxa"/>
            <w:shd w:val="clear" w:color="auto" w:fill="auto"/>
          </w:tcPr>
          <w:p w14:paraId="060C81B2" w14:textId="77777777" w:rsidR="00026E39" w:rsidRPr="00A2415A" w:rsidRDefault="00026E39" w:rsidP="00593550">
            <w:pPr>
              <w:keepLines/>
              <w:rPr>
                <w:spacing w:val="-3"/>
              </w:rPr>
            </w:pPr>
          </w:p>
          <w:p w14:paraId="28D82FA8" w14:textId="77777777" w:rsidR="00026E39" w:rsidRPr="00A2415A" w:rsidRDefault="00026E39" w:rsidP="00593550">
            <w:pPr>
              <w:keepLines/>
              <w:rPr>
                <w:spacing w:val="-3"/>
              </w:rPr>
            </w:pPr>
            <w:r w:rsidRPr="00A2415A">
              <w:rPr>
                <w:spacing w:val="-3"/>
              </w:rPr>
              <w:t>Man-hour rates for project managers</w:t>
            </w:r>
          </w:p>
        </w:tc>
        <w:tc>
          <w:tcPr>
            <w:tcW w:w="1980" w:type="dxa"/>
            <w:tcBorders>
              <w:bottom w:val="single" w:sz="6" w:space="0" w:color="auto"/>
            </w:tcBorders>
          </w:tcPr>
          <w:p w14:paraId="08A8F708"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5519ADD2" w14:textId="290F5FB2"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026E39" w:rsidRPr="00A2415A" w14:paraId="7D85B732" w14:textId="77777777" w:rsidTr="00593550">
        <w:trPr>
          <w:trHeight w:val="376"/>
        </w:trPr>
        <w:tc>
          <w:tcPr>
            <w:tcW w:w="948" w:type="dxa"/>
          </w:tcPr>
          <w:p w14:paraId="4CD9C7A0"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66E046AB" w14:textId="632CF570" w:rsidR="00026E39" w:rsidRPr="00A2415A" w:rsidRDefault="00A0331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404</w:t>
            </w:r>
          </w:p>
        </w:tc>
        <w:tc>
          <w:tcPr>
            <w:tcW w:w="6000" w:type="dxa"/>
          </w:tcPr>
          <w:p w14:paraId="1499FC73" w14:textId="77777777" w:rsidR="00026E39" w:rsidRPr="00A2415A" w:rsidRDefault="00026E39" w:rsidP="00593550">
            <w:pPr>
              <w:keepLines/>
              <w:rPr>
                <w:spacing w:val="-3"/>
              </w:rPr>
            </w:pPr>
          </w:p>
          <w:p w14:paraId="4503F42C" w14:textId="58E2EC8F" w:rsidR="00026E39" w:rsidRPr="00A2415A" w:rsidRDefault="00026E39" w:rsidP="00593550">
            <w:pPr>
              <w:keepLines/>
              <w:rPr>
                <w:spacing w:val="-3"/>
              </w:rPr>
            </w:pPr>
            <w:r w:rsidRPr="00A2415A">
              <w:rPr>
                <w:spacing w:val="-3"/>
              </w:rPr>
              <w:t>Man -hour rates for engineers</w:t>
            </w:r>
          </w:p>
        </w:tc>
        <w:tc>
          <w:tcPr>
            <w:tcW w:w="1980" w:type="dxa"/>
            <w:tcBorders>
              <w:top w:val="single" w:sz="6" w:space="0" w:color="auto"/>
              <w:bottom w:val="single" w:sz="6" w:space="0" w:color="auto"/>
            </w:tcBorders>
          </w:tcPr>
          <w:p w14:paraId="4A55578E"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43BB24F6" w14:textId="0B9E2951"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026E39" w:rsidRPr="00A2415A" w14:paraId="6CF75255" w14:textId="77777777" w:rsidTr="00593550">
        <w:trPr>
          <w:trHeight w:val="410"/>
        </w:trPr>
        <w:tc>
          <w:tcPr>
            <w:tcW w:w="948" w:type="dxa"/>
          </w:tcPr>
          <w:p w14:paraId="31FE7A08"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0DD20476" w14:textId="09CC048F" w:rsidR="00026E39" w:rsidRPr="00A2415A" w:rsidRDefault="00A0331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405</w:t>
            </w:r>
          </w:p>
        </w:tc>
        <w:tc>
          <w:tcPr>
            <w:tcW w:w="6000" w:type="dxa"/>
          </w:tcPr>
          <w:p w14:paraId="70BF3102" w14:textId="77777777" w:rsidR="00026E39" w:rsidRPr="00A2415A" w:rsidRDefault="00026E39" w:rsidP="00593550">
            <w:pPr>
              <w:keepLines/>
              <w:rPr>
                <w:spacing w:val="-3"/>
              </w:rPr>
            </w:pPr>
          </w:p>
          <w:p w14:paraId="4D01C9C1" w14:textId="17D58F58" w:rsidR="00026E39" w:rsidRPr="00A2415A" w:rsidRDefault="00026E39" w:rsidP="00593550">
            <w:pPr>
              <w:keepLines/>
              <w:rPr>
                <w:spacing w:val="-3"/>
              </w:rPr>
            </w:pPr>
            <w:r w:rsidRPr="00A2415A">
              <w:rPr>
                <w:spacing w:val="-3"/>
              </w:rPr>
              <w:t>Man-hour rates for welders and fitters</w:t>
            </w:r>
            <w:r w:rsidR="00A2415A" w:rsidRPr="00A2415A">
              <w:rPr>
                <w:spacing w:val="-3"/>
              </w:rPr>
              <w:t xml:space="preserve"> at site</w:t>
            </w:r>
          </w:p>
        </w:tc>
        <w:tc>
          <w:tcPr>
            <w:tcW w:w="1980" w:type="dxa"/>
            <w:tcBorders>
              <w:top w:val="single" w:sz="6" w:space="0" w:color="auto"/>
              <w:bottom w:val="single" w:sz="6" w:space="0" w:color="auto"/>
            </w:tcBorders>
          </w:tcPr>
          <w:p w14:paraId="231A4C55"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58A5D55E" w14:textId="47B8E3FA"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026E39" w:rsidRPr="00A2415A" w14:paraId="65425CE3" w14:textId="77777777" w:rsidTr="00593550">
        <w:trPr>
          <w:trHeight w:val="410"/>
        </w:trPr>
        <w:tc>
          <w:tcPr>
            <w:tcW w:w="948" w:type="dxa"/>
          </w:tcPr>
          <w:p w14:paraId="532C3A88"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671E8941" w14:textId="46E34774" w:rsidR="00026E39" w:rsidRPr="00A2415A" w:rsidRDefault="00A0331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406</w:t>
            </w:r>
          </w:p>
        </w:tc>
        <w:tc>
          <w:tcPr>
            <w:tcW w:w="6000" w:type="dxa"/>
          </w:tcPr>
          <w:p w14:paraId="5F38196C" w14:textId="77777777" w:rsidR="00026E39" w:rsidRPr="00A2415A" w:rsidRDefault="00026E39" w:rsidP="00593550">
            <w:pPr>
              <w:keepLines/>
              <w:rPr>
                <w:spacing w:val="-3"/>
              </w:rPr>
            </w:pPr>
          </w:p>
          <w:p w14:paraId="19845E8E" w14:textId="7666C247" w:rsidR="00026E39" w:rsidRPr="00A2415A" w:rsidRDefault="00026E39" w:rsidP="00593550">
            <w:pPr>
              <w:keepLines/>
              <w:rPr>
                <w:spacing w:val="-3"/>
              </w:rPr>
            </w:pPr>
            <w:r w:rsidRPr="00A2415A">
              <w:rPr>
                <w:spacing w:val="-3"/>
              </w:rPr>
              <w:t>Man-hour rates site manager inclusive accommodation and travel.</w:t>
            </w:r>
          </w:p>
        </w:tc>
        <w:tc>
          <w:tcPr>
            <w:tcW w:w="1980" w:type="dxa"/>
            <w:tcBorders>
              <w:top w:val="single" w:sz="6" w:space="0" w:color="auto"/>
              <w:bottom w:val="single" w:sz="6" w:space="0" w:color="auto"/>
            </w:tcBorders>
          </w:tcPr>
          <w:p w14:paraId="06E56A56" w14:textId="7A6C305E"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23887D70"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062C1C32" w14:textId="3B531683"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026E39" w:rsidRPr="00A2415A" w14:paraId="236753E7" w14:textId="77777777" w:rsidTr="00593550">
        <w:trPr>
          <w:trHeight w:val="410"/>
        </w:trPr>
        <w:tc>
          <w:tcPr>
            <w:tcW w:w="948" w:type="dxa"/>
          </w:tcPr>
          <w:p w14:paraId="214420B8"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3DF26F8B" w14:textId="2F8AFD6B" w:rsidR="00026E39" w:rsidRPr="00A2415A" w:rsidRDefault="00A0331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407</w:t>
            </w:r>
          </w:p>
        </w:tc>
        <w:tc>
          <w:tcPr>
            <w:tcW w:w="6000" w:type="dxa"/>
          </w:tcPr>
          <w:p w14:paraId="52EF6564" w14:textId="77777777" w:rsidR="00026E39" w:rsidRPr="00A2415A" w:rsidRDefault="00026E39" w:rsidP="00593550">
            <w:pPr>
              <w:keepLines/>
              <w:rPr>
                <w:spacing w:val="-3"/>
              </w:rPr>
            </w:pPr>
          </w:p>
          <w:p w14:paraId="18AE03BC" w14:textId="3C062612" w:rsidR="00026E39" w:rsidRPr="00A2415A" w:rsidRDefault="00026E39" w:rsidP="00593550">
            <w:pPr>
              <w:keepLines/>
              <w:rPr>
                <w:spacing w:val="-3"/>
              </w:rPr>
            </w:pPr>
            <w:r w:rsidRPr="00A2415A">
              <w:rPr>
                <w:spacing w:val="-3"/>
              </w:rPr>
              <w:t>Man-hour rates site personnel inclusive accommodation and travel.</w:t>
            </w:r>
          </w:p>
        </w:tc>
        <w:tc>
          <w:tcPr>
            <w:tcW w:w="1980" w:type="dxa"/>
            <w:tcBorders>
              <w:top w:val="single" w:sz="6" w:space="0" w:color="auto"/>
              <w:bottom w:val="single" w:sz="6" w:space="0" w:color="auto"/>
            </w:tcBorders>
          </w:tcPr>
          <w:p w14:paraId="0F3AD935" w14:textId="1DE348EB"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33711984"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66D20DC6" w14:textId="08C21019"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r w:rsidR="00026E39" w:rsidRPr="00766812" w14:paraId="122D0E98" w14:textId="77777777" w:rsidTr="00593550">
        <w:trPr>
          <w:trHeight w:val="410"/>
        </w:trPr>
        <w:tc>
          <w:tcPr>
            <w:tcW w:w="948" w:type="dxa"/>
          </w:tcPr>
          <w:p w14:paraId="722359DB" w14:textId="77777777" w:rsidR="00026E39" w:rsidRPr="00A2415A" w:rsidRDefault="00026E3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p>
          <w:p w14:paraId="4E0A78C5" w14:textId="3EE184F6" w:rsidR="00026E39" w:rsidRPr="00A2415A" w:rsidRDefault="00A03319" w:rsidP="00593550">
            <w:pPr>
              <w:keepLines/>
              <w:tabs>
                <w:tab w:val="left" w:pos="0"/>
                <w:tab w:val="left" w:pos="1134"/>
                <w:tab w:val="left" w:pos="1588"/>
                <w:tab w:val="left" w:pos="2041"/>
                <w:tab w:val="left" w:pos="2495"/>
                <w:tab w:val="left" w:pos="2949"/>
                <w:tab w:val="decimal" w:pos="5896"/>
                <w:tab w:val="decimal" w:pos="7314"/>
                <w:tab w:val="decimal" w:pos="8731"/>
              </w:tabs>
              <w:rPr>
                <w:spacing w:val="-3"/>
              </w:rPr>
            </w:pPr>
            <w:r w:rsidRPr="00A2415A">
              <w:rPr>
                <w:spacing w:val="-3"/>
              </w:rPr>
              <w:t>408</w:t>
            </w:r>
          </w:p>
        </w:tc>
        <w:tc>
          <w:tcPr>
            <w:tcW w:w="6000" w:type="dxa"/>
          </w:tcPr>
          <w:p w14:paraId="451FC30A" w14:textId="77777777" w:rsidR="00026E39" w:rsidRPr="00A2415A" w:rsidRDefault="00026E39" w:rsidP="00593550">
            <w:pPr>
              <w:keepLines/>
              <w:rPr>
                <w:spacing w:val="-3"/>
              </w:rPr>
            </w:pPr>
          </w:p>
          <w:p w14:paraId="02C7EBB8" w14:textId="60D0CB9A" w:rsidR="00026E39" w:rsidRPr="00A2415A" w:rsidRDefault="00026E39" w:rsidP="00593550">
            <w:pPr>
              <w:keepLines/>
              <w:rPr>
                <w:spacing w:val="-3"/>
              </w:rPr>
            </w:pPr>
            <w:r w:rsidRPr="00A2415A">
              <w:rPr>
                <w:spacing w:val="-3"/>
              </w:rPr>
              <w:t xml:space="preserve">Man- hour rates other personnel inclusive accommodation and travel. </w:t>
            </w:r>
          </w:p>
        </w:tc>
        <w:tc>
          <w:tcPr>
            <w:tcW w:w="1980" w:type="dxa"/>
            <w:tcBorders>
              <w:top w:val="single" w:sz="6" w:space="0" w:color="auto"/>
              <w:bottom w:val="single" w:sz="6" w:space="0" w:color="auto"/>
            </w:tcBorders>
          </w:tcPr>
          <w:p w14:paraId="783BD10A" w14:textId="395C3085"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20BE219B" w14:textId="77777777" w:rsidR="00026E39" w:rsidRPr="00A2415A"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p>
          <w:p w14:paraId="4AAAB6A1" w14:textId="2444B1DF" w:rsidR="00026E39" w:rsidRPr="00766812" w:rsidRDefault="00026E39" w:rsidP="00A2415A">
            <w:pPr>
              <w:keepLines/>
              <w:tabs>
                <w:tab w:val="left" w:pos="0"/>
                <w:tab w:val="left" w:pos="1134"/>
                <w:tab w:val="left" w:pos="1588"/>
                <w:tab w:val="left" w:pos="2041"/>
                <w:tab w:val="left" w:pos="2495"/>
                <w:tab w:val="left" w:pos="2949"/>
                <w:tab w:val="decimal" w:pos="5896"/>
                <w:tab w:val="decimal" w:pos="7314"/>
                <w:tab w:val="decimal" w:pos="8731"/>
              </w:tabs>
              <w:jc w:val="right"/>
              <w:rPr>
                <w:spacing w:val="-3"/>
              </w:rPr>
            </w:pPr>
            <w:r w:rsidRPr="00A2415A">
              <w:rPr>
                <w:spacing w:val="-3"/>
              </w:rPr>
              <w:t>CZK</w:t>
            </w:r>
          </w:p>
        </w:tc>
      </w:tr>
    </w:tbl>
    <w:p w14:paraId="43CD4AED" w14:textId="77777777" w:rsidR="00F22B73" w:rsidRDefault="00F22B73" w:rsidP="00F22B73">
      <w:pPr>
        <w:pStyle w:val="Zkladntext"/>
        <w:spacing w:after="0"/>
      </w:pPr>
    </w:p>
    <w:p w14:paraId="0B177D8B" w14:textId="137C65B1" w:rsidR="00F22B73" w:rsidRDefault="00F22B73" w:rsidP="00DE4C92">
      <w:bookmarkStart w:id="107" w:name="_Toc285333914"/>
      <w:bookmarkEnd w:id="107"/>
      <w:r>
        <w:t xml:space="preserve">                       </w:t>
      </w:r>
    </w:p>
    <w:p w14:paraId="036185C7" w14:textId="351B965F" w:rsidR="009362AE" w:rsidRPr="00F22B73" w:rsidRDefault="009362AE" w:rsidP="00DE4C92">
      <w:pPr>
        <w:rPr>
          <w:lang w:val="en-US"/>
        </w:rPr>
      </w:pPr>
      <w:bookmarkStart w:id="108" w:name="_Toc280548684"/>
      <w:bookmarkStart w:id="109" w:name="_Toc280549104"/>
      <w:bookmarkStart w:id="110" w:name="_Toc280551046"/>
      <w:bookmarkStart w:id="111" w:name="_Toc280551912"/>
      <w:bookmarkStart w:id="112" w:name="_Toc280551949"/>
      <w:bookmarkEnd w:id="108"/>
      <w:bookmarkEnd w:id="109"/>
      <w:bookmarkEnd w:id="110"/>
      <w:bookmarkEnd w:id="111"/>
      <w:bookmarkEnd w:id="112"/>
    </w:p>
    <w:sectPr w:rsidR="009362AE" w:rsidRPr="00F22B73" w:rsidSect="003C3644">
      <w:headerReference w:type="even" r:id="rId20"/>
      <w:headerReference w:type="default" r:id="rId21"/>
      <w:footerReference w:type="default" r:id="rId22"/>
      <w:headerReference w:type="first" r:id="rId23"/>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3AD17" w14:textId="77777777" w:rsidR="000104EB" w:rsidRDefault="000104EB" w:rsidP="009E4B94">
      <w:pPr>
        <w:spacing w:line="240" w:lineRule="auto"/>
      </w:pPr>
      <w:r>
        <w:separator/>
      </w:r>
    </w:p>
  </w:endnote>
  <w:endnote w:type="continuationSeparator" w:id="0">
    <w:p w14:paraId="6E243D36" w14:textId="77777777" w:rsidR="000104EB" w:rsidRDefault="000104EB"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A2415A" w:rsidRDefault="00A2415A"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50B76782" w:rsidR="00A2415A" w:rsidRDefault="00A2415A"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30"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" filled="f" fillcolor="white [3201]" stroked="f" strokeweight=".5pt">
              <v:textbox inset="0,0,0,0">
                <w:txbxContent>
                  <w:p w14:paraId="2B83551A" w14:textId="50B76782" w:rsidR="00A2415A" w:rsidRDefault="00A2415A"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2415A" w14:paraId="429EEE2E" w14:textId="77777777" w:rsidTr="008D2FBD">
                            <w:trPr>
                              <w:trHeight w:val="482"/>
                              <w:jc w:val="right"/>
                            </w:trPr>
                            <w:tc>
                              <w:tcPr>
                                <w:tcW w:w="6804" w:type="dxa"/>
                                <w:shd w:val="clear" w:color="auto" w:fill="auto"/>
                                <w:vAlign w:val="bottom"/>
                              </w:tcPr>
                              <w:p w14:paraId="73CE0B93" w14:textId="79204993" w:rsidR="00A2415A" w:rsidRPr="00414021" w:rsidRDefault="00A2415A" w:rsidP="008D2FBD">
                                <w:pPr>
                                  <w:pStyle w:val="Template-FilePath"/>
                                  <w:jc w:val="right"/>
                                </w:pPr>
                                <w:r>
                                  <w:fldChar w:fldCharType="begin"/>
                                </w:r>
                                <w:r>
                                  <w:instrText xml:space="preserve"> FILENAME  \p </w:instrText>
                                </w:r>
                                <w:r>
                                  <w:fldChar w:fldCharType="separate"/>
                                </w:r>
                                <w:r w:rsidR="00AA14E6">
                                  <w:t>C:\Users\Muzila\Desktop\Projekty\OHB II\09-Final tender documents\01 EN\Part II_Contract Provisions\Part II.d Prices and Payment Conditions.docx</w:t>
                                </w:r>
                                <w:r>
                                  <w:fldChar w:fldCharType="end"/>
                                </w:r>
                              </w:p>
                            </w:tc>
                          </w:tr>
                        </w:tbl>
                        <w:p w14:paraId="66242437" w14:textId="77777777" w:rsidR="00A2415A" w:rsidRPr="00414021" w:rsidRDefault="00A2415A"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1"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2415A" w14:paraId="429EEE2E" w14:textId="77777777" w:rsidTr="008D2FBD">
                      <w:trPr>
                        <w:trHeight w:val="482"/>
                        <w:jc w:val="right"/>
                      </w:trPr>
                      <w:tc>
                        <w:tcPr>
                          <w:tcW w:w="6804" w:type="dxa"/>
                          <w:shd w:val="clear" w:color="auto" w:fill="auto"/>
                          <w:vAlign w:val="bottom"/>
                        </w:tcPr>
                        <w:p w14:paraId="73CE0B93" w14:textId="79204993" w:rsidR="00A2415A" w:rsidRPr="00414021" w:rsidRDefault="00A2415A" w:rsidP="008D2FBD">
                          <w:pPr>
                            <w:pStyle w:val="Template-FilePath"/>
                            <w:jc w:val="right"/>
                          </w:pPr>
                          <w:r>
                            <w:fldChar w:fldCharType="begin"/>
                          </w:r>
                          <w:r>
                            <w:instrText xml:space="preserve"> FILENAME  \p </w:instrText>
                          </w:r>
                          <w:r>
                            <w:fldChar w:fldCharType="separate"/>
                          </w:r>
                          <w:r w:rsidR="00AA14E6">
                            <w:t>C:\Users\Muzila\Desktop\Projekty\OHB II\09-Final tender documents\01 EN\Part II_Contract Provisions\Part II.d Prices and Payment Conditions.docx</w:t>
                          </w:r>
                          <w:r>
                            <w:fldChar w:fldCharType="end"/>
                          </w:r>
                        </w:p>
                      </w:tc>
                    </w:tr>
                  </w:tbl>
                  <w:p w14:paraId="66242437" w14:textId="77777777" w:rsidR="00A2415A" w:rsidRPr="00414021" w:rsidRDefault="00A2415A"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A2415A" w14:paraId="21F0C557" w14:textId="77777777" w:rsidTr="008D2FBD">
      <w:trPr>
        <w:trHeight w:hRule="exact" w:val="284"/>
        <w:jc w:val="right"/>
      </w:trPr>
      <w:tc>
        <w:tcPr>
          <w:tcW w:w="6824" w:type="dxa"/>
          <w:shd w:val="clear" w:color="auto" w:fill="auto"/>
          <w:vAlign w:val="bottom"/>
        </w:tcPr>
        <w:p w14:paraId="65A910A7" w14:textId="77777777" w:rsidR="00A2415A" w:rsidRDefault="00A2415A" w:rsidP="008D2FBD">
          <w:pPr>
            <w:pStyle w:val="Template-DocId"/>
            <w:jc w:val="right"/>
          </w:pPr>
          <w:r>
            <w:t>Doc id</w:t>
          </w:r>
        </w:p>
      </w:tc>
    </w:tr>
  </w:tbl>
  <w:p w14:paraId="2CCF58F3" w14:textId="77777777" w:rsidR="00A2415A" w:rsidRDefault="00A241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13219424" w:rsidR="00A2415A" w:rsidRPr="00320824" w:rsidRDefault="003B18C5">
    <w:pPr>
      <w:pStyle w:val="Zpat"/>
    </w:pPr>
    <w:r>
      <w:rPr>
        <w:noProof/>
      </w:rPr>
      <w:drawing>
        <wp:anchor distT="0" distB="0" distL="114300" distR="114300" simplePos="0" relativeHeight="251707392" behindDoc="0" locked="0" layoutInCell="1" allowOverlap="1" wp14:anchorId="0A3CE15A" wp14:editId="59587F35">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A2415A">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6603B1F7" w:rsidR="00A2415A" w:rsidRDefault="00A2415A" w:rsidP="00CB110F">
    <w:pPr>
      <w:pStyle w:val="Zpat"/>
    </w:pPr>
    <w:r>
      <w:rPr>
        <w:noProof/>
      </w:rPr>
      <mc:AlternateContent>
        <mc:Choice Requires="wps">
          <w:drawing>
            <wp:anchor distT="0" distB="0" distL="114300" distR="114300" simplePos="0" relativeHeight="251661312" behindDoc="0" locked="1" layoutInCell="1" allowOverlap="1" wp14:anchorId="74CB004C" wp14:editId="36CF446C">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2415A" w14:paraId="6A08DFB1" w14:textId="77777777" w:rsidTr="00134F89">
                            <w:trPr>
                              <w:trHeight w:val="482"/>
                            </w:trPr>
                            <w:tc>
                              <w:tcPr>
                                <w:tcW w:w="6804" w:type="dxa"/>
                                <w:shd w:val="clear" w:color="auto" w:fill="auto"/>
                                <w:vAlign w:val="bottom"/>
                              </w:tcPr>
                              <w:p w14:paraId="51CE1502" w14:textId="0DEA0D4E" w:rsidR="00A2415A" w:rsidRPr="00414021" w:rsidRDefault="00A2415A" w:rsidP="00414021">
                                <w:pPr>
                                  <w:pStyle w:val="Template-FilePath"/>
                                </w:pPr>
                                <w:r>
                                  <w:fldChar w:fldCharType="begin"/>
                                </w:r>
                                <w:r>
                                  <w:instrText xml:space="preserve"> FILENAME  \p </w:instrText>
                                </w:r>
                                <w:r>
                                  <w:fldChar w:fldCharType="separate"/>
                                </w:r>
                                <w:r w:rsidR="00AA14E6">
                                  <w:t>C:\Users\Muzila\Desktop\Projekty\OHB II\09-Final tender documents\01 EN\Part II_Contract Provisions\Part II.d Prices and Payment Conditions.docx</w:t>
                                </w:r>
                                <w:r>
                                  <w:fldChar w:fldCharType="end"/>
                                </w:r>
                              </w:p>
                            </w:tc>
                          </w:tr>
                        </w:tbl>
                        <w:p w14:paraId="717A6DB4" w14:textId="77777777" w:rsidR="00A2415A" w:rsidRPr="00414021" w:rsidRDefault="00A2415A"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4CB004C" id="_x0000_t202" coordsize="21600,21600" o:spt="202" path="m,l,21600r21600,l21600,xe">
              <v:stroke joinstyle="miter"/>
              <v:path gradientshapeok="t" o:connecttype="rect"/>
            </v:shapetype>
            <v:shape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2415A" w14:paraId="6A08DFB1" w14:textId="77777777" w:rsidTr="00134F89">
                      <w:trPr>
                        <w:trHeight w:val="482"/>
                      </w:trPr>
                      <w:tc>
                        <w:tcPr>
                          <w:tcW w:w="6804" w:type="dxa"/>
                          <w:shd w:val="clear" w:color="auto" w:fill="auto"/>
                          <w:vAlign w:val="bottom"/>
                        </w:tcPr>
                        <w:p w14:paraId="51CE1502" w14:textId="0DEA0D4E" w:rsidR="00A2415A" w:rsidRPr="00414021" w:rsidRDefault="00A2415A" w:rsidP="00414021">
                          <w:pPr>
                            <w:pStyle w:val="Template-FilePath"/>
                          </w:pPr>
                          <w:r>
                            <w:fldChar w:fldCharType="begin"/>
                          </w:r>
                          <w:r>
                            <w:instrText xml:space="preserve"> FILENAME  \p </w:instrText>
                          </w:r>
                          <w:r>
                            <w:fldChar w:fldCharType="separate"/>
                          </w:r>
                          <w:r w:rsidR="00AA14E6">
                            <w:t>C:\Users\Muzila\Desktop\Projekty\OHB II\09-Final tender documents\01 EN\Part II_Contract Provisions\Part II.d Prices and Payment Conditions.docx</w:t>
                          </w:r>
                          <w:r>
                            <w:fldChar w:fldCharType="end"/>
                          </w:r>
                        </w:p>
                      </w:tc>
                    </w:tr>
                  </w:tbl>
                  <w:p w14:paraId="717A6DB4" w14:textId="77777777" w:rsidR="00A2415A" w:rsidRPr="00414021" w:rsidRDefault="00A2415A"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A2415A" w:rsidRPr="00DE4C92" w14:paraId="19E5B53C" w14:textId="77777777" w:rsidTr="004F5D4F">
      <w:trPr>
        <w:trHeight w:val="284"/>
      </w:trPr>
      <w:tc>
        <w:tcPr>
          <w:tcW w:w="6824" w:type="dxa"/>
          <w:shd w:val="clear" w:color="auto" w:fill="auto"/>
          <w:vAlign w:val="bottom"/>
        </w:tcPr>
        <w:p w14:paraId="28492A3A" w14:textId="027A3A84" w:rsidR="00A2415A" w:rsidRPr="0092532C" w:rsidRDefault="0027335F" w:rsidP="00CB110F">
          <w:pPr>
            <w:pStyle w:val="Template-DocId"/>
            <w:rPr>
              <w:vanish/>
              <w:lang w:val="sv-SE"/>
            </w:rPr>
          </w:pPr>
          <w:r w:rsidRPr="0027335F">
            <w:t xml:space="preserve">Procurement documentation – Part II – Contract provisions </w:t>
          </w:r>
        </w:p>
      </w:tc>
    </w:tr>
  </w:tbl>
  <w:p w14:paraId="1C668130" w14:textId="77777777" w:rsidR="00A2415A" w:rsidRPr="0092532C" w:rsidRDefault="00A2415A"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A2415A" w:rsidRDefault="00A2415A"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2320104E" w:rsidR="00A2415A" w:rsidRDefault="00A2415A"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0109B6">
                            <w:rPr>
                              <w:noProof/>
                            </w:rPr>
                            <w:instrText>25</w:instrText>
                          </w:r>
                          <w:r>
                            <w:fldChar w:fldCharType="end"/>
                          </w:r>
                          <w:r>
                            <w:instrText xml:space="preserve"> -2</w:instrText>
                          </w:r>
                          <w:r>
                            <w:fldChar w:fldCharType="separate"/>
                          </w:r>
                          <w:r w:rsidR="000109B6">
                            <w:rPr>
                              <w:noProof/>
                            </w:rPr>
                            <w:t>23</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2320104E" w:rsidR="00A2415A" w:rsidRDefault="00A2415A"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0109B6">
                      <w:rPr>
                        <w:noProof/>
                      </w:rPr>
                      <w:instrText>25</w:instrText>
                    </w:r>
                    <w:r>
                      <w:fldChar w:fldCharType="end"/>
                    </w:r>
                    <w:r>
                      <w:instrText xml:space="preserve"> -2</w:instrText>
                    </w:r>
                    <w:r>
                      <w:fldChar w:fldCharType="separate"/>
                    </w:r>
                    <w:r w:rsidR="000109B6">
                      <w:rPr>
                        <w:noProof/>
                      </w:rPr>
                      <w:t>23</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2415A" w14:paraId="38489388" w14:textId="77777777" w:rsidTr="00134F89">
                            <w:trPr>
                              <w:trHeight w:val="482"/>
                            </w:trPr>
                            <w:tc>
                              <w:tcPr>
                                <w:tcW w:w="6804" w:type="dxa"/>
                                <w:shd w:val="clear" w:color="auto" w:fill="auto"/>
                                <w:vAlign w:val="bottom"/>
                              </w:tcPr>
                              <w:p w14:paraId="6E7FCF82" w14:textId="29162497" w:rsidR="00A2415A" w:rsidRPr="00414021" w:rsidRDefault="00A2415A" w:rsidP="00414021">
                                <w:pPr>
                                  <w:pStyle w:val="Template-FilePath"/>
                                </w:pPr>
                                <w:r>
                                  <w:fldChar w:fldCharType="begin"/>
                                </w:r>
                                <w:r>
                                  <w:instrText xml:space="preserve"> FILENAME  \p </w:instrText>
                                </w:r>
                                <w:r>
                                  <w:fldChar w:fldCharType="separate"/>
                                </w:r>
                                <w:r w:rsidR="00AA14E6">
                                  <w:t>C:\Users\Muzila\Desktop\Projekty\OHB II\09-Final tender documents\01 EN\Part II_Contract Provisions\Part II.d Prices and Payment Conditions.docx</w:t>
                                </w:r>
                                <w:r>
                                  <w:fldChar w:fldCharType="end"/>
                                </w:r>
                              </w:p>
                            </w:tc>
                          </w:tr>
                        </w:tbl>
                        <w:p w14:paraId="5350920F" w14:textId="77777777" w:rsidR="00A2415A" w:rsidRPr="00414021" w:rsidRDefault="00A2415A"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2415A" w14:paraId="38489388" w14:textId="77777777" w:rsidTr="00134F89">
                      <w:trPr>
                        <w:trHeight w:val="482"/>
                      </w:trPr>
                      <w:tc>
                        <w:tcPr>
                          <w:tcW w:w="6804" w:type="dxa"/>
                          <w:shd w:val="clear" w:color="auto" w:fill="auto"/>
                          <w:vAlign w:val="bottom"/>
                        </w:tcPr>
                        <w:p w14:paraId="6E7FCF82" w14:textId="29162497" w:rsidR="00A2415A" w:rsidRPr="00414021" w:rsidRDefault="00A2415A" w:rsidP="00414021">
                          <w:pPr>
                            <w:pStyle w:val="Template-FilePath"/>
                          </w:pPr>
                          <w:r>
                            <w:fldChar w:fldCharType="begin"/>
                          </w:r>
                          <w:r>
                            <w:instrText xml:space="preserve"> FILENAME  \p </w:instrText>
                          </w:r>
                          <w:r>
                            <w:fldChar w:fldCharType="separate"/>
                          </w:r>
                          <w:r w:rsidR="00AA14E6">
                            <w:t>C:\Users\Muzila\Desktop\Projekty\OHB II\09-Final tender documents\01 EN\Part II_Contract Provisions\Part II.d Prices and Payment Conditions.docx</w:t>
                          </w:r>
                          <w:r>
                            <w:fldChar w:fldCharType="end"/>
                          </w:r>
                        </w:p>
                      </w:tc>
                    </w:tr>
                  </w:tbl>
                  <w:p w14:paraId="5350920F" w14:textId="77777777" w:rsidR="00A2415A" w:rsidRPr="00414021" w:rsidRDefault="00A2415A"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A2415A" w:rsidRPr="00DE4C92" w14:paraId="02322F90" w14:textId="77777777" w:rsidTr="00762EA2">
      <w:trPr>
        <w:trHeight w:val="284"/>
      </w:trPr>
      <w:tc>
        <w:tcPr>
          <w:tcW w:w="6824" w:type="dxa"/>
          <w:shd w:val="clear" w:color="auto" w:fill="auto"/>
          <w:vAlign w:val="bottom"/>
        </w:tcPr>
        <w:p w14:paraId="1D312A58" w14:textId="41F670A9" w:rsidR="00A2415A" w:rsidRPr="0092532C" w:rsidRDefault="0027335F" w:rsidP="00762EA2">
          <w:pPr>
            <w:pStyle w:val="Template-DocId"/>
            <w:rPr>
              <w:lang w:val="sv-SE"/>
            </w:rPr>
          </w:pPr>
          <w:r w:rsidRPr="0027335F">
            <w:t xml:space="preserve">Procurement documentation – Part II – Contract provisions </w:t>
          </w:r>
        </w:p>
      </w:tc>
    </w:tr>
  </w:tbl>
  <w:p w14:paraId="5A5766A0" w14:textId="77777777" w:rsidR="00A2415A" w:rsidRPr="0092532C" w:rsidRDefault="00A2415A">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1482045" w:rsidR="00A2415A" w:rsidRDefault="00A2415A"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7E001CBE" w:rsidR="00A2415A" w:rsidRDefault="00A2415A"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0109B6">
                            <w:rPr>
                              <w:noProof/>
                            </w:rPr>
                            <w:instrText>25</w:instrText>
                          </w:r>
                          <w:r>
                            <w:fldChar w:fldCharType="end"/>
                          </w:r>
                          <w:r>
                            <w:instrText xml:space="preserve"> -2</w:instrText>
                          </w:r>
                          <w:r>
                            <w:fldChar w:fldCharType="separate"/>
                          </w:r>
                          <w:r w:rsidR="000109B6">
                            <w:rPr>
                              <w:noProof/>
                            </w:rPr>
                            <w:t>23</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7E001CBE" w:rsidR="00A2415A" w:rsidRDefault="00A2415A"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0109B6">
                      <w:rPr>
                        <w:noProof/>
                      </w:rPr>
                      <w:instrText>25</w:instrText>
                    </w:r>
                    <w:r>
                      <w:fldChar w:fldCharType="end"/>
                    </w:r>
                    <w:r>
                      <w:instrText xml:space="preserve"> -2</w:instrText>
                    </w:r>
                    <w:r>
                      <w:fldChar w:fldCharType="separate"/>
                    </w:r>
                    <w:r w:rsidR="000109B6">
                      <w:rPr>
                        <w:noProof/>
                      </w:rPr>
                      <w:t>23</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2415A" w14:paraId="65B1F989" w14:textId="77777777" w:rsidTr="00134F89">
                            <w:trPr>
                              <w:trHeight w:val="482"/>
                            </w:trPr>
                            <w:tc>
                              <w:tcPr>
                                <w:tcW w:w="6804" w:type="dxa"/>
                                <w:shd w:val="clear" w:color="auto" w:fill="auto"/>
                                <w:vAlign w:val="bottom"/>
                              </w:tcPr>
                              <w:p w14:paraId="4E1A656E" w14:textId="0FAD35B8" w:rsidR="00A2415A" w:rsidRPr="00414021" w:rsidRDefault="00A2415A" w:rsidP="00414021">
                                <w:pPr>
                                  <w:pStyle w:val="Template-FilePath"/>
                                </w:pPr>
                                <w:r>
                                  <w:fldChar w:fldCharType="begin"/>
                                </w:r>
                                <w:r>
                                  <w:instrText xml:space="preserve"> FILENAME  \p </w:instrText>
                                </w:r>
                                <w:r>
                                  <w:fldChar w:fldCharType="separate"/>
                                </w:r>
                                <w:r w:rsidR="00AA14E6">
                                  <w:t>C:\Users\Muzila\Desktop\Projekty\OHB II\09-Final tender documents\01 EN\Part II_Contract Provisions\Part II.d Prices and Payment Conditions.docx</w:t>
                                </w:r>
                                <w:r>
                                  <w:fldChar w:fldCharType="end"/>
                                </w:r>
                              </w:p>
                            </w:tc>
                          </w:tr>
                        </w:tbl>
                        <w:p w14:paraId="77BEEF08" w14:textId="77777777" w:rsidR="00A2415A" w:rsidRPr="00414021" w:rsidRDefault="00A2415A"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2415A" w14:paraId="65B1F989" w14:textId="77777777" w:rsidTr="00134F89">
                      <w:trPr>
                        <w:trHeight w:val="482"/>
                      </w:trPr>
                      <w:tc>
                        <w:tcPr>
                          <w:tcW w:w="6804" w:type="dxa"/>
                          <w:shd w:val="clear" w:color="auto" w:fill="auto"/>
                          <w:vAlign w:val="bottom"/>
                        </w:tcPr>
                        <w:p w14:paraId="4E1A656E" w14:textId="0FAD35B8" w:rsidR="00A2415A" w:rsidRPr="00414021" w:rsidRDefault="00A2415A" w:rsidP="00414021">
                          <w:pPr>
                            <w:pStyle w:val="Template-FilePath"/>
                          </w:pPr>
                          <w:r>
                            <w:fldChar w:fldCharType="begin"/>
                          </w:r>
                          <w:r>
                            <w:instrText xml:space="preserve"> FILENAME  \p </w:instrText>
                          </w:r>
                          <w:r>
                            <w:fldChar w:fldCharType="separate"/>
                          </w:r>
                          <w:r w:rsidR="00AA14E6">
                            <w:t>C:\Users\Muzila\Desktop\Projekty\OHB II\09-Final tender documents\01 EN\Part II_Contract Provisions\Part II.d Prices and Payment Conditions.docx</w:t>
                          </w:r>
                          <w:r>
                            <w:fldChar w:fldCharType="end"/>
                          </w:r>
                        </w:p>
                      </w:tc>
                    </w:tr>
                  </w:tbl>
                  <w:p w14:paraId="77BEEF08" w14:textId="77777777" w:rsidR="00A2415A" w:rsidRPr="00414021" w:rsidRDefault="00A2415A"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A2415A" w:rsidRPr="00DE4C92" w14:paraId="0B229C5A" w14:textId="77777777" w:rsidTr="00762EA2">
      <w:trPr>
        <w:trHeight w:val="284"/>
      </w:trPr>
      <w:tc>
        <w:tcPr>
          <w:tcW w:w="6824" w:type="dxa"/>
          <w:shd w:val="clear" w:color="auto" w:fill="auto"/>
          <w:vAlign w:val="bottom"/>
        </w:tcPr>
        <w:p w14:paraId="31D9C9E1" w14:textId="5DD14B3C" w:rsidR="00A2415A" w:rsidRPr="0092532C" w:rsidRDefault="0000000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363823933"/>
              <w:placeholder>
                <w:docPart w:val="91D9B2BD48F341C4BCC743F0307BFFC7"/>
              </w:placeholder>
            </w:sdtPr>
            <w:sdtContent>
              <w:sdt>
                <w:sdtPr>
                  <w:alias w:val="Kategorie"/>
                  <w:tag w:val=""/>
                  <w:id w:val="-139815708"/>
                  <w:placeholder>
                    <w:docPart w:val="B87F2C790D6F4EBCB6947B61656AD8AF"/>
                  </w:placeholder>
                  <w:dataBinding w:prefixMappings="xmlns:ns0='http://purl.org/dc/elements/1.1/' xmlns:ns1='http://schemas.openxmlformats.org/package/2006/metadata/core-properties' " w:xpath="/ns1:coreProperties[1]/ns1:category[1]" w:storeItemID="{6C3C8BC8-F283-45AE-878A-BAB7291924A1}"/>
                  <w:text/>
                </w:sdtPr>
                <w:sdtContent>
                  <w:r w:rsidR="00147DA5">
                    <w:t>Procurement documentation – Part II – Contract provisions</w:t>
                  </w:r>
                </w:sdtContent>
              </w:sdt>
            </w:sdtContent>
          </w:sdt>
        </w:p>
      </w:tc>
    </w:tr>
  </w:tbl>
  <w:p w14:paraId="49D4DEFB" w14:textId="77777777" w:rsidR="00A2415A" w:rsidRPr="0092532C" w:rsidRDefault="00A2415A">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21B1C" w14:textId="77777777" w:rsidR="000104EB" w:rsidRDefault="000104EB" w:rsidP="009E4B94">
      <w:pPr>
        <w:spacing w:line="240" w:lineRule="auto"/>
      </w:pPr>
    </w:p>
  </w:footnote>
  <w:footnote w:type="continuationSeparator" w:id="0">
    <w:p w14:paraId="29642399" w14:textId="77777777" w:rsidR="000104EB" w:rsidRDefault="000104EB" w:rsidP="009E4B94">
      <w:pPr>
        <w:spacing w:line="240" w:lineRule="auto"/>
      </w:pPr>
    </w:p>
  </w:footnote>
  <w:footnote w:type="continuationNotice" w:id="1">
    <w:p w14:paraId="4E960401" w14:textId="77777777" w:rsidR="000104EB" w:rsidRDefault="000104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6F6BF5F3" w:rsidR="00A2415A" w:rsidRDefault="002048CE" w:rsidP="008D2FBD">
    <w:pPr>
      <w:pStyle w:val="Zhlav"/>
      <w:jc w:val="right"/>
    </w:pPr>
    <w:r>
      <mc:AlternateContent>
        <mc:Choice Requires="wps">
          <w:drawing>
            <wp:anchor distT="0" distB="0" distL="114300" distR="114300" simplePos="0" relativeHeight="251681792" behindDoc="1" locked="0" layoutInCell="0" allowOverlap="1" wp14:anchorId="34166605" wp14:editId="6A378811">
              <wp:simplePos x="0" y="0"/>
              <wp:positionH relativeFrom="margin">
                <wp:align>center</wp:align>
              </wp:positionH>
              <wp:positionV relativeFrom="margin">
                <wp:align>center</wp:align>
              </wp:positionV>
              <wp:extent cx="6417310" cy="1604010"/>
              <wp:effectExtent l="0" t="1600200" r="0" b="1701165"/>
              <wp:wrapNone/>
              <wp:docPr id="497514402"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17310" cy="16040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42A5FD9" w14:textId="77777777" w:rsidR="002048CE" w:rsidRDefault="002048CE" w:rsidP="002048CE">
                          <w:pPr>
                            <w:jc w:val="center"/>
                            <w:rPr>
                              <w:rFonts w:eastAsia="Verdana"/>
                              <w:color w:val="C0C0C0"/>
                              <w:sz w:val="2"/>
                              <w:szCs w:val="2"/>
                              <w14:textFill>
                                <w14:solidFill>
                                  <w14:srgbClr w14:val="C0C0C0">
                                    <w14:alpha w14:val="50000"/>
                                  </w14:srgbClr>
                                </w14:solidFill>
                              </w14:textFill>
                            </w:rPr>
                          </w:pPr>
                          <w:r>
                            <w:rPr>
                              <w:rFonts w:eastAsia="Verdana"/>
                              <w:color w:val="C0C0C0"/>
                              <w:sz w:val="2"/>
                              <w:szCs w:val="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4166605" id="_x0000_t202" coordsize="21600,21600" o:spt="202" path="m,l,21600r21600,l21600,xe">
              <v:stroke joinstyle="miter"/>
              <v:path gradientshapeok="t" o:connecttype="rect"/>
            </v:shapetype>
            <v:shape id="Textové pole 11" o:spid="_x0000_s1029" type="#_x0000_t202" style="position:absolute;left:0;text-align:left;margin-left:0;margin-top:0;width:505.3pt;height:126.3pt;rotation:-45;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" o:allowincell="f" filled="f" stroked="f">
              <v:stroke joinstyle="round"/>
              <o:lock v:ext="edit" shapetype="t"/>
              <v:textbox style="mso-fit-shape-to-text:t">
                <w:txbxContent>
                  <w:p w14:paraId="642A5FD9" w14:textId="77777777" w:rsidR="002048CE" w:rsidRDefault="002048CE" w:rsidP="002048CE">
                    <w:pPr>
                      <w:jc w:val="center"/>
                      <w:rPr>
                        <w:rFonts w:eastAsia="Verdana"/>
                        <w:color w:val="C0C0C0"/>
                        <w:sz w:val="2"/>
                        <w:szCs w:val="2"/>
                        <w14:textFill>
                          <w14:solidFill>
                            <w14:srgbClr w14:val="C0C0C0">
                              <w14:alpha w14:val="50000"/>
                            </w14:srgbClr>
                          </w14:solidFill>
                        </w14:textFill>
                      </w:rPr>
                    </w:pPr>
                    <w:r>
                      <w:rPr>
                        <w:rFonts w:eastAsia="Verdana"/>
                        <w:color w:val="C0C0C0"/>
                        <w:sz w:val="2"/>
                        <w:szCs w:val="2"/>
                        <w14:textFill>
                          <w14:solidFill>
                            <w14:srgbClr w14:val="C0C0C0">
                              <w14:alpha w14:val="50000"/>
                            </w14:srgbClr>
                          </w14:solidFill>
                        </w14:textFill>
                      </w:rPr>
                      <w:t>Example</w:t>
                    </w:r>
                  </w:p>
                </w:txbxContent>
              </v:textbox>
              <w10:wrap anchorx="margin" anchory="margin"/>
            </v:shape>
          </w:pict>
        </mc:Fallback>
      </mc:AlternateContent>
    </w:r>
    <w:r w:rsidR="00A2415A"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A2415A">
          <w:t>Part II.d</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B5E62" w14:textId="53781621" w:rsidR="00A2415A" w:rsidRDefault="00000000">
    <w:pPr>
      <w:pStyle w:val="Zhlav"/>
    </w:pPr>
    <w:r>
      <w:pict w14:anchorId="089287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0;text-align:left;margin-left:0;margin-top:0;width:505.3pt;height:126.3pt;rotation:315;z-index:-251618304;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9ACC3" w14:textId="22406258" w:rsidR="00A2415A" w:rsidRDefault="00000000">
    <w:pPr>
      <w:pStyle w:val="Zhlav"/>
    </w:pPr>
    <w:r>
      <w:pict w14:anchorId="30CD16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0;margin-top:0;width:505.3pt;height:126.3pt;rotation:315;z-index:-251628544;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D8023" w14:textId="1B09981F" w:rsidR="00A2415A" w:rsidRDefault="00A2415A" w:rsidP="00025683">
    <w:pPr>
      <w:pStyle w:val="Zhlav"/>
    </w:pPr>
    <w:bookmarkStart w:id="35" w:name="_Hlk491951557"/>
    <w:bookmarkStart w:id="36" w:name="_Hlk491951558"/>
    <w:bookmarkStart w:id="37" w:name="_Hlk491951559"/>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A2415A" w:rsidRPr="00C94C0D" w14:paraId="35990B43" w14:textId="77777777" w:rsidTr="00150678">
                            <w:tc>
                              <w:tcPr>
                                <w:tcW w:w="1928" w:type="dxa"/>
                                <w:shd w:val="clear" w:color="auto" w:fill="auto"/>
                              </w:tcPr>
                              <w:p w14:paraId="514ABC6A" w14:textId="77777777" w:rsidR="00A2415A" w:rsidRPr="0021685E" w:rsidRDefault="00A2415A" w:rsidP="00150678">
                                <w:pPr>
                                  <w:pStyle w:val="Template-Address"/>
                                  <w:rPr>
                                    <w:lang w:val="de-DE"/>
                                  </w:rPr>
                                </w:pPr>
                                <w:bookmarkStart w:id="38" w:name="OFF_Name"/>
                                <w:r w:rsidRPr="0021685E">
                                  <w:rPr>
                                    <w:lang w:val="de-DE"/>
                                  </w:rPr>
                                  <w:t>Ramboll</w:t>
                                </w:r>
                                <w:bookmarkEnd w:id="38"/>
                              </w:p>
                              <w:p w14:paraId="3B2B1E27" w14:textId="77777777" w:rsidR="00A2415A" w:rsidRPr="0021685E" w:rsidRDefault="00A2415A" w:rsidP="00150678">
                                <w:pPr>
                                  <w:pStyle w:val="Template-Address"/>
                                  <w:rPr>
                                    <w:lang w:val="de-DE"/>
                                  </w:rPr>
                                </w:pPr>
                                <w:bookmarkStart w:id="39" w:name="OFF_Address"/>
                                <w:r w:rsidRPr="0021685E">
                                  <w:rPr>
                                    <w:lang w:val="de-DE"/>
                                  </w:rPr>
                                  <w:t>Hannemanns Allé 53</w:t>
                                </w:r>
                                <w:r w:rsidRPr="0021685E">
                                  <w:rPr>
                                    <w:lang w:val="de-DE"/>
                                  </w:rPr>
                                  <w:br/>
                                  <w:t>DK-2300 Copenhagen S</w:t>
                                </w:r>
                                <w:r w:rsidRPr="0021685E">
                                  <w:rPr>
                                    <w:lang w:val="de-DE"/>
                                  </w:rPr>
                                  <w:br/>
                                  <w:t>Denmark</w:t>
                                </w:r>
                                <w:bookmarkEnd w:id="39"/>
                              </w:p>
                              <w:p w14:paraId="00308A60" w14:textId="77777777" w:rsidR="00A2415A" w:rsidRPr="0021685E" w:rsidRDefault="00A2415A" w:rsidP="00150678">
                                <w:pPr>
                                  <w:pStyle w:val="Template-Address"/>
                                  <w:rPr>
                                    <w:lang w:val="de-DE"/>
                                  </w:rPr>
                                </w:pPr>
                              </w:p>
                              <w:p w14:paraId="61392DEF" w14:textId="77777777" w:rsidR="00A2415A" w:rsidRPr="0021685E" w:rsidRDefault="00A2415A" w:rsidP="00150678">
                                <w:pPr>
                                  <w:pStyle w:val="Template-Address"/>
                                  <w:rPr>
                                    <w:lang w:val="de-DE"/>
                                  </w:rPr>
                                </w:pPr>
                                <w:bookmarkStart w:id="40" w:name="LAN_T"/>
                                <w:bookmarkStart w:id="41" w:name="OFF_Phone_HIF"/>
                                <w:r w:rsidRPr="0021685E">
                                  <w:rPr>
                                    <w:lang w:val="de-DE"/>
                                  </w:rPr>
                                  <w:t>T</w:t>
                                </w:r>
                                <w:bookmarkEnd w:id="40"/>
                                <w:r w:rsidRPr="0021685E">
                                  <w:rPr>
                                    <w:lang w:val="de-DE"/>
                                  </w:rPr>
                                  <w:t xml:space="preserve"> </w:t>
                                </w:r>
                                <w:bookmarkStart w:id="42" w:name="OFF_Phone"/>
                                <w:r w:rsidRPr="0021685E">
                                  <w:rPr>
                                    <w:lang w:val="de-DE"/>
                                  </w:rPr>
                                  <w:t>+45 5161 1000</w:t>
                                </w:r>
                                <w:bookmarkEnd w:id="42"/>
                              </w:p>
                              <w:p w14:paraId="69A41858" w14:textId="77777777" w:rsidR="00A2415A" w:rsidRPr="0021685E" w:rsidRDefault="00A2415A" w:rsidP="00150678">
                                <w:pPr>
                                  <w:pStyle w:val="Template-Address"/>
                                  <w:rPr>
                                    <w:lang w:val="de-DE"/>
                                  </w:rPr>
                                </w:pPr>
                                <w:bookmarkStart w:id="43" w:name="LAN_F"/>
                                <w:bookmarkStart w:id="44" w:name="OFF_Fax_HIF"/>
                                <w:bookmarkEnd w:id="41"/>
                                <w:r w:rsidRPr="0021685E">
                                  <w:rPr>
                                    <w:lang w:val="de-DE"/>
                                  </w:rPr>
                                  <w:t>F</w:t>
                                </w:r>
                                <w:bookmarkEnd w:id="43"/>
                                <w:r w:rsidRPr="0021685E">
                                  <w:rPr>
                                    <w:lang w:val="de-DE"/>
                                  </w:rPr>
                                  <w:t xml:space="preserve"> </w:t>
                                </w:r>
                                <w:bookmarkStart w:id="45" w:name="OFF_Fax"/>
                                <w:r w:rsidRPr="0021685E">
                                  <w:rPr>
                                    <w:lang w:val="de-DE"/>
                                  </w:rPr>
                                  <w:t>+45 5161 1001</w:t>
                                </w:r>
                                <w:bookmarkEnd w:id="45"/>
                              </w:p>
                              <w:p w14:paraId="5746CD1F" w14:textId="77777777" w:rsidR="00A2415A" w:rsidRPr="0021685E" w:rsidRDefault="00A2415A" w:rsidP="00150678">
                                <w:pPr>
                                  <w:pStyle w:val="Template-Address"/>
                                  <w:rPr>
                                    <w:lang w:val="de-DE"/>
                                  </w:rPr>
                                </w:pPr>
                                <w:bookmarkStart w:id="46" w:name="OFF_web"/>
                                <w:bookmarkStart w:id="47" w:name="OFF_web_HIF"/>
                                <w:bookmarkEnd w:id="44"/>
                                <w:r w:rsidRPr="0021685E">
                                  <w:rPr>
                                    <w:lang w:val="de-DE"/>
                                  </w:rPr>
                                  <w:t>www.ramboll.com/energy</w:t>
                                </w:r>
                                <w:bookmarkEnd w:id="46"/>
                              </w:p>
                              <w:bookmarkEnd w:id="47"/>
                              <w:p w14:paraId="52380058" w14:textId="77777777" w:rsidR="00A2415A" w:rsidRPr="0021685E" w:rsidRDefault="00A2415A" w:rsidP="00150678">
                                <w:pPr>
                                  <w:pStyle w:val="Template-Address"/>
                                  <w:rPr>
                                    <w:lang w:val="de-DE"/>
                                  </w:rPr>
                                </w:pPr>
                              </w:p>
                              <w:p w14:paraId="497200E4" w14:textId="77777777" w:rsidR="00A2415A" w:rsidRPr="0021685E" w:rsidRDefault="00A2415A" w:rsidP="00460F5D">
                                <w:pPr>
                                  <w:pStyle w:val="Template-Address"/>
                                  <w:rPr>
                                    <w:lang w:val="de-DE"/>
                                  </w:rPr>
                                </w:pPr>
                              </w:p>
                            </w:tc>
                          </w:tr>
                        </w:tbl>
                        <w:p w14:paraId="4B51DA69" w14:textId="77777777" w:rsidR="00A2415A" w:rsidRPr="0021685E" w:rsidRDefault="00A2415A" w:rsidP="00025683">
                          <w:pPr>
                            <w:pStyle w:val="Template-Address"/>
                            <w:rPr>
                              <w:lang w:val="de-DE"/>
                            </w:rPr>
                          </w:pPr>
                        </w:p>
                        <w:p w14:paraId="1E34DC84" w14:textId="77777777" w:rsidR="00A2415A" w:rsidRPr="0021685E" w:rsidRDefault="00A2415A"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2"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DmML4P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A2415A" w:rsidRPr="00C94C0D" w14:paraId="35990B43" w14:textId="77777777" w:rsidTr="00150678">
                      <w:tc>
                        <w:tcPr>
                          <w:tcW w:w="1928" w:type="dxa"/>
                          <w:shd w:val="clear" w:color="auto" w:fill="auto"/>
                        </w:tcPr>
                        <w:p w14:paraId="514ABC6A" w14:textId="77777777" w:rsidR="00A2415A" w:rsidRPr="0021685E" w:rsidRDefault="00A2415A" w:rsidP="00150678">
                          <w:pPr>
                            <w:pStyle w:val="Template-Address"/>
                            <w:rPr>
                              <w:lang w:val="de-DE"/>
                            </w:rPr>
                          </w:pPr>
                          <w:bookmarkStart w:id="48" w:name="OFF_Name"/>
                          <w:r w:rsidRPr="0021685E">
                            <w:rPr>
                              <w:lang w:val="de-DE"/>
                            </w:rPr>
                            <w:t>Ramboll</w:t>
                          </w:r>
                          <w:bookmarkEnd w:id="48"/>
                        </w:p>
                        <w:p w14:paraId="3B2B1E27" w14:textId="77777777" w:rsidR="00A2415A" w:rsidRPr="0021685E" w:rsidRDefault="00A2415A" w:rsidP="00150678">
                          <w:pPr>
                            <w:pStyle w:val="Template-Address"/>
                            <w:rPr>
                              <w:lang w:val="de-DE"/>
                            </w:rPr>
                          </w:pPr>
                          <w:bookmarkStart w:id="49" w:name="OFF_Address"/>
                          <w:r w:rsidRPr="0021685E">
                            <w:rPr>
                              <w:lang w:val="de-DE"/>
                            </w:rPr>
                            <w:t>Hannemanns Allé 53</w:t>
                          </w:r>
                          <w:r w:rsidRPr="0021685E">
                            <w:rPr>
                              <w:lang w:val="de-DE"/>
                            </w:rPr>
                            <w:br/>
                            <w:t>DK-2300 Copenhagen S</w:t>
                          </w:r>
                          <w:r w:rsidRPr="0021685E">
                            <w:rPr>
                              <w:lang w:val="de-DE"/>
                            </w:rPr>
                            <w:br/>
                            <w:t>Denmark</w:t>
                          </w:r>
                          <w:bookmarkEnd w:id="49"/>
                        </w:p>
                        <w:p w14:paraId="00308A60" w14:textId="77777777" w:rsidR="00A2415A" w:rsidRPr="0021685E" w:rsidRDefault="00A2415A" w:rsidP="00150678">
                          <w:pPr>
                            <w:pStyle w:val="Template-Address"/>
                            <w:rPr>
                              <w:lang w:val="de-DE"/>
                            </w:rPr>
                          </w:pPr>
                        </w:p>
                        <w:p w14:paraId="61392DEF" w14:textId="77777777" w:rsidR="00A2415A" w:rsidRPr="0021685E" w:rsidRDefault="00A2415A" w:rsidP="00150678">
                          <w:pPr>
                            <w:pStyle w:val="Template-Address"/>
                            <w:rPr>
                              <w:lang w:val="de-DE"/>
                            </w:rPr>
                          </w:pPr>
                          <w:bookmarkStart w:id="50" w:name="LAN_T"/>
                          <w:bookmarkStart w:id="51" w:name="OFF_Phone_HIF"/>
                          <w:r w:rsidRPr="0021685E">
                            <w:rPr>
                              <w:lang w:val="de-DE"/>
                            </w:rPr>
                            <w:t>T</w:t>
                          </w:r>
                          <w:bookmarkEnd w:id="50"/>
                          <w:r w:rsidRPr="0021685E">
                            <w:rPr>
                              <w:lang w:val="de-DE"/>
                            </w:rPr>
                            <w:t xml:space="preserve"> </w:t>
                          </w:r>
                          <w:bookmarkStart w:id="52" w:name="OFF_Phone"/>
                          <w:r w:rsidRPr="0021685E">
                            <w:rPr>
                              <w:lang w:val="de-DE"/>
                            </w:rPr>
                            <w:t>+45 5161 1000</w:t>
                          </w:r>
                          <w:bookmarkEnd w:id="52"/>
                        </w:p>
                        <w:p w14:paraId="69A41858" w14:textId="77777777" w:rsidR="00A2415A" w:rsidRPr="0021685E" w:rsidRDefault="00A2415A" w:rsidP="00150678">
                          <w:pPr>
                            <w:pStyle w:val="Template-Address"/>
                            <w:rPr>
                              <w:lang w:val="de-DE"/>
                            </w:rPr>
                          </w:pPr>
                          <w:bookmarkStart w:id="53" w:name="LAN_F"/>
                          <w:bookmarkStart w:id="54" w:name="OFF_Fax_HIF"/>
                          <w:bookmarkEnd w:id="51"/>
                          <w:r w:rsidRPr="0021685E">
                            <w:rPr>
                              <w:lang w:val="de-DE"/>
                            </w:rPr>
                            <w:t>F</w:t>
                          </w:r>
                          <w:bookmarkEnd w:id="53"/>
                          <w:r w:rsidRPr="0021685E">
                            <w:rPr>
                              <w:lang w:val="de-DE"/>
                            </w:rPr>
                            <w:t xml:space="preserve"> </w:t>
                          </w:r>
                          <w:bookmarkStart w:id="55" w:name="OFF_Fax"/>
                          <w:r w:rsidRPr="0021685E">
                            <w:rPr>
                              <w:lang w:val="de-DE"/>
                            </w:rPr>
                            <w:t>+45 5161 1001</w:t>
                          </w:r>
                          <w:bookmarkEnd w:id="55"/>
                        </w:p>
                        <w:p w14:paraId="5746CD1F" w14:textId="77777777" w:rsidR="00A2415A" w:rsidRPr="0021685E" w:rsidRDefault="00A2415A" w:rsidP="00150678">
                          <w:pPr>
                            <w:pStyle w:val="Template-Address"/>
                            <w:rPr>
                              <w:lang w:val="de-DE"/>
                            </w:rPr>
                          </w:pPr>
                          <w:bookmarkStart w:id="56" w:name="OFF_web"/>
                          <w:bookmarkStart w:id="57" w:name="OFF_web_HIF"/>
                          <w:bookmarkEnd w:id="54"/>
                          <w:r w:rsidRPr="0021685E">
                            <w:rPr>
                              <w:lang w:val="de-DE"/>
                            </w:rPr>
                            <w:t>www.ramboll.com/energy</w:t>
                          </w:r>
                          <w:bookmarkEnd w:id="56"/>
                        </w:p>
                        <w:bookmarkEnd w:id="57"/>
                        <w:p w14:paraId="52380058" w14:textId="77777777" w:rsidR="00A2415A" w:rsidRPr="0021685E" w:rsidRDefault="00A2415A" w:rsidP="00150678">
                          <w:pPr>
                            <w:pStyle w:val="Template-Address"/>
                            <w:rPr>
                              <w:lang w:val="de-DE"/>
                            </w:rPr>
                          </w:pPr>
                        </w:p>
                        <w:p w14:paraId="497200E4" w14:textId="77777777" w:rsidR="00A2415A" w:rsidRPr="0021685E" w:rsidRDefault="00A2415A" w:rsidP="00460F5D">
                          <w:pPr>
                            <w:pStyle w:val="Template-Address"/>
                            <w:rPr>
                              <w:lang w:val="de-DE"/>
                            </w:rPr>
                          </w:pPr>
                        </w:p>
                      </w:tc>
                    </w:tr>
                  </w:tbl>
                  <w:p w14:paraId="4B51DA69" w14:textId="77777777" w:rsidR="00A2415A" w:rsidRPr="0021685E" w:rsidRDefault="00A2415A" w:rsidP="00025683">
                    <w:pPr>
                      <w:pStyle w:val="Template-Address"/>
                      <w:rPr>
                        <w:lang w:val="de-DE"/>
                      </w:rPr>
                    </w:pPr>
                  </w:p>
                  <w:p w14:paraId="1E34DC84" w14:textId="77777777" w:rsidR="00A2415A" w:rsidRPr="0021685E" w:rsidRDefault="00A2415A" w:rsidP="00025683">
                    <w:pPr>
                      <w:pStyle w:val="Template-Address"/>
                      <w:rPr>
                        <w:lang w:val="de-DE"/>
                      </w:rPr>
                    </w:pPr>
                  </w:p>
                </w:txbxContent>
              </v:textbox>
              <w10:wrap type="square" anchorx="margin" anchory="page"/>
            </v:shape>
          </w:pict>
        </mc:Fallback>
      </mc:AlternateContent>
    </w:r>
    <w:bookmarkEnd w:id="35"/>
    <w:bookmarkEnd w:id="36"/>
    <w:bookmarkEnd w:id="37"/>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F9B81" w14:textId="7282E2B6" w:rsidR="00A2415A" w:rsidRDefault="00000000">
    <w:pPr>
      <w:pStyle w:val="Zhlav"/>
    </w:pPr>
    <w:r>
      <w:pict w14:anchorId="437429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505.3pt;height:126.3pt;rotation:315;z-index:-251630592;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A1286" w14:textId="3DDE7675" w:rsidR="00A2415A" w:rsidRDefault="00000000">
    <w:pPr>
      <w:pStyle w:val="Zhlav"/>
    </w:pPr>
    <w:r>
      <w:pict w14:anchorId="6E5DB1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0;margin-top:0;width:505.3pt;height:126.3pt;rotation:315;z-index:-251622400;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A313F" w14:textId="24FA804F" w:rsidR="00A2415A" w:rsidRPr="00927ED3" w:rsidRDefault="00D647AA" w:rsidP="00917C39">
    <w:pPr>
      <w:pStyle w:val="Zhlav"/>
      <w:ind w:left="0"/>
      <w:jc w:val="center"/>
    </w:pPr>
    <w:r>
      <w:drawing>
        <wp:anchor distT="0" distB="0" distL="114300" distR="114300" simplePos="0" relativeHeight="251709440" behindDoc="0" locked="0" layoutInCell="1" allowOverlap="1" wp14:anchorId="391915DD" wp14:editId="241343EC">
          <wp:simplePos x="0" y="0"/>
          <wp:positionH relativeFrom="column">
            <wp:posOffset>-306070</wp:posOffset>
          </wp:positionH>
          <wp:positionV relativeFrom="paragraph">
            <wp:posOffset>125730</wp:posOffset>
          </wp:positionV>
          <wp:extent cx="748800" cy="262800"/>
          <wp:effectExtent l="0" t="0" r="0" b="4445"/>
          <wp:wrapNone/>
          <wp:docPr id="155396460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22658249"/>
        <w:placeholder>
          <w:docPart w:val="C2D7819189454C1883B381CB2779E623"/>
        </w:placeholder>
        <w:dataBinding w:prefixMappings="xmlns:ns0='http://purl.org/dc/elements/1.1/' xmlns:ns1='http://schemas.openxmlformats.org/package/2006/metadata/core-properties' " w:xpath="/ns1:coreProperties[1]/ns0:title[1]" w:storeItemID="{6C3C8BC8-F283-45AE-878A-BAB7291924A1}"/>
        <w:text/>
      </w:sdtPr>
      <w:sdtContent>
        <w:r w:rsidR="00A2415A">
          <w:t>Part II.d</w:t>
        </w:r>
      </w:sdtContent>
    </w:sdt>
    <w:r w:rsidR="00A2415A">
      <w:t xml:space="preserve"> </w:t>
    </w:r>
    <w:r w:rsidR="00A2415A">
      <w:br/>
    </w:r>
    <w:sdt>
      <w:sdtPr>
        <w:alias w:val="Subjec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Content>
        <w:r w:rsidR="00403326">
          <w:t>Prices and payment Conditions</w:t>
        </w:r>
      </w:sdtContent>
    </w:sdt>
    <w:r w:rsidR="00A2415A">
      <w:t xml:space="preserve"> </w:t>
    </w:r>
  </w:p>
  <w:p w14:paraId="1D984414" w14:textId="07DDBA5E" w:rsidR="00A2415A" w:rsidRPr="00917C39" w:rsidRDefault="00A2415A" w:rsidP="00917C39">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E1152" w14:textId="5A1DA20B" w:rsidR="00A2415A" w:rsidRDefault="00000000">
    <w:pPr>
      <w:pStyle w:val="Zhlav"/>
    </w:pPr>
    <w:r>
      <w:pict w14:anchorId="44AFCA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0;margin-top:0;width:505.3pt;height:126.3pt;rotation:315;z-index:-251624448;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D7604" w14:textId="40F5DA3D" w:rsidR="00A2415A" w:rsidRDefault="00000000">
    <w:pPr>
      <w:pStyle w:val="Zhlav"/>
    </w:pPr>
    <w:r>
      <w:pict w14:anchorId="7C8C0E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left:0;text-align:left;margin-left:0;margin-top:0;width:505.3pt;height:126.3pt;rotation:315;z-index:-251616256;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D74EF" w14:textId="01C28BAF" w:rsidR="00A2415A" w:rsidRPr="00927ED3" w:rsidRDefault="00D647AA" w:rsidP="00C94C0D">
    <w:pPr>
      <w:pStyle w:val="Zhlav"/>
      <w:ind w:left="0"/>
      <w:jc w:val="center"/>
    </w:pPr>
    <w:r>
      <w:drawing>
        <wp:anchor distT="0" distB="0" distL="114300" distR="114300" simplePos="0" relativeHeight="251711488" behindDoc="0" locked="0" layoutInCell="1" allowOverlap="1" wp14:anchorId="1F757ABD" wp14:editId="2F35E724">
          <wp:simplePos x="0" y="0"/>
          <wp:positionH relativeFrom="column">
            <wp:posOffset>-306070</wp:posOffset>
          </wp:positionH>
          <wp:positionV relativeFrom="paragraph">
            <wp:posOffset>125730</wp:posOffset>
          </wp:positionV>
          <wp:extent cx="748800" cy="262800"/>
          <wp:effectExtent l="0" t="0" r="0" b="4445"/>
          <wp:wrapNone/>
          <wp:docPr id="17034153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976559904"/>
        <w:placeholder>
          <w:docPart w:val="C243445045284115A79871C4F5C5B735"/>
        </w:placeholder>
        <w:dataBinding w:prefixMappings="xmlns:ns0='http://purl.org/dc/elements/1.1/' xmlns:ns1='http://schemas.openxmlformats.org/package/2006/metadata/core-properties' " w:xpath="/ns1:coreProperties[1]/ns0:title[1]" w:storeItemID="{6C3C8BC8-F283-45AE-878A-BAB7291924A1}"/>
        <w:text/>
      </w:sdtPr>
      <w:sdtContent>
        <w:r w:rsidR="00A2415A">
          <w:t>Part II.d</w:t>
        </w:r>
      </w:sdtContent>
    </w:sdt>
    <w:r w:rsidR="00A2415A">
      <w:t xml:space="preserve"> </w:t>
    </w:r>
    <w:r w:rsidR="00A2415A">
      <w:br/>
    </w:r>
    <w:sdt>
      <w:sdtPr>
        <w:alias w:val="Subject"/>
        <w:tag w:val="{&quot;SkabelonDesign&quot;:{&quot;type&quot;:&quot;text&quot;,&quot;binding&quot;:&quot;Doc.Prop.Ram_Document_Title2&quot;,&quot;ignoreBlank&quot;:true}}"/>
        <w:id w:val="-845940991"/>
        <w:dataBinding w:prefixMappings="xmlns:ns0='http://purl.org/dc/elements/1.1/' xmlns:ns1='http://schemas.openxmlformats.org/package/2006/metadata/core-properties' " w:xpath="/ns1:coreProperties[1]/ns0:subject[1]" w:storeItemID="{6C3C8BC8-F283-45AE-878A-BAB7291924A1}"/>
        <w:text/>
      </w:sdtPr>
      <w:sdtContent>
        <w:r w:rsidR="00403326">
          <w:t>Prices and payment Conditions</w:t>
        </w:r>
      </w:sdtContent>
    </w:sdt>
    <w:r w:rsidR="00A2415A">
      <w:t xml:space="preserve"> </w:t>
    </w:r>
  </w:p>
  <w:p w14:paraId="4CFBAE4B" w14:textId="77777777" w:rsidR="00A2415A" w:rsidRPr="00917C39" w:rsidRDefault="00A2415A" w:rsidP="00C94C0D">
    <w:pPr>
      <w:pStyle w:val="Zhlav"/>
    </w:pPr>
  </w:p>
  <w:p w14:paraId="3A0E0C43" w14:textId="2B03460B" w:rsidR="00A2415A" w:rsidRDefault="00A241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Heading3-NOTTOC"/>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cs="Times New Roman" w:hint="default"/>
        <w:b w:val="0"/>
        <w:i w:val="0"/>
        <w:sz w:val="18"/>
      </w:rPr>
    </w:lvl>
    <w:lvl w:ilvl="1">
      <w:start w:val="1"/>
      <w:numFmt w:val="decimal"/>
      <w:lvlText w:val="%1.%2."/>
      <w:lvlJc w:val="left"/>
      <w:pPr>
        <w:tabs>
          <w:tab w:val="num" w:pos="567"/>
        </w:tabs>
        <w:ind w:left="567" w:hanging="567"/>
      </w:pPr>
      <w:rPr>
        <w:rFonts w:ascii="Verdana" w:hAnsi="Verdana" w:cs="Times New Roman" w:hint="default"/>
        <w:b w:val="0"/>
        <w:i w:val="0"/>
        <w:sz w:val="18"/>
      </w:rPr>
    </w:lvl>
    <w:lvl w:ilvl="2">
      <w:start w:val="1"/>
      <w:numFmt w:val="decimal"/>
      <w:lvlText w:val="%1.%2.%3."/>
      <w:lvlJc w:val="left"/>
      <w:pPr>
        <w:tabs>
          <w:tab w:val="num" w:pos="567"/>
        </w:tabs>
        <w:ind w:left="567" w:hanging="567"/>
      </w:pPr>
      <w:rPr>
        <w:rFonts w:ascii="Verdana" w:hAnsi="Verdana" w:cs="Times New Roman" w:hint="default"/>
        <w:b w:val="0"/>
        <w:i w:val="0"/>
        <w:sz w:val="18"/>
      </w:rPr>
    </w:lvl>
    <w:lvl w:ilvl="3">
      <w:start w:val="1"/>
      <w:numFmt w:val="decimal"/>
      <w:lvlText w:val="%1.%2.%3.%4."/>
      <w:lvlJc w:val="left"/>
      <w:pPr>
        <w:tabs>
          <w:tab w:val="num" w:pos="567"/>
        </w:tabs>
        <w:ind w:left="567" w:hanging="567"/>
      </w:pPr>
      <w:rPr>
        <w:rFonts w:ascii="Verdana" w:hAnsi="Verdana" w:cs="Times New Roman" w:hint="default"/>
        <w:b w:val="0"/>
        <w:i w:val="0"/>
        <w:sz w:val="18"/>
      </w:rPr>
    </w:lvl>
    <w:lvl w:ilvl="4">
      <w:start w:val="1"/>
      <w:numFmt w:val="decimal"/>
      <w:lvlText w:val="%1.%2.%3.%4.%5."/>
      <w:lvlJc w:val="left"/>
      <w:pPr>
        <w:tabs>
          <w:tab w:val="num" w:pos="851"/>
        </w:tabs>
        <w:ind w:left="851" w:hanging="851"/>
      </w:pPr>
      <w:rPr>
        <w:rFonts w:ascii="Verdana" w:hAnsi="Verdana" w:cs="Times New Roman" w:hint="default"/>
        <w:b w:val="0"/>
        <w:i w:val="0"/>
        <w:sz w:val="18"/>
      </w:rPr>
    </w:lvl>
    <w:lvl w:ilvl="5">
      <w:start w:val="1"/>
      <w:numFmt w:val="decimal"/>
      <w:lvlText w:val="%1.%2.%3.%4.%5.%6."/>
      <w:lvlJc w:val="left"/>
      <w:pPr>
        <w:tabs>
          <w:tab w:val="num" w:pos="851"/>
        </w:tabs>
        <w:ind w:left="851" w:hanging="851"/>
      </w:pPr>
      <w:rPr>
        <w:rFonts w:ascii="Verdana" w:hAnsi="Verdana" w:cs="Times New Roman" w:hint="default"/>
        <w:b w:val="0"/>
        <w:i w:val="0"/>
        <w:sz w:val="18"/>
      </w:rPr>
    </w:lvl>
    <w:lvl w:ilvl="6">
      <w:start w:val="1"/>
      <w:numFmt w:val="decimal"/>
      <w:lvlText w:val="%1.%2.%3.%4.%5.%6.%7."/>
      <w:lvlJc w:val="left"/>
      <w:pPr>
        <w:tabs>
          <w:tab w:val="num" w:pos="1134"/>
        </w:tabs>
        <w:ind w:left="1134" w:hanging="1134"/>
      </w:pPr>
      <w:rPr>
        <w:rFonts w:ascii="Verdana" w:hAnsi="Verdana" w:cs="Times New Roman" w:hint="default"/>
        <w:b w:val="0"/>
        <w:i w:val="0"/>
        <w:sz w:val="18"/>
      </w:rPr>
    </w:lvl>
    <w:lvl w:ilvl="7">
      <w:start w:val="1"/>
      <w:numFmt w:val="decimal"/>
      <w:lvlText w:val="%1.%2.%3.%4.%5.%6.%7.%8."/>
      <w:lvlJc w:val="left"/>
      <w:pPr>
        <w:tabs>
          <w:tab w:val="num" w:pos="1134"/>
        </w:tabs>
        <w:ind w:left="1134" w:hanging="1134"/>
      </w:pPr>
      <w:rPr>
        <w:rFonts w:ascii="Verdana" w:hAnsi="Verdana" w:cs="Times New Roman" w:hint="default"/>
        <w:b w:val="0"/>
        <w:i w:val="0"/>
        <w:sz w:val="18"/>
      </w:rPr>
    </w:lvl>
    <w:lvl w:ilvl="8">
      <w:start w:val="1"/>
      <w:numFmt w:val="decimal"/>
      <w:lvlText w:val="%1.%2.%3.%4.%5.%6.%7.%8.%9."/>
      <w:lvlJc w:val="left"/>
      <w:pPr>
        <w:tabs>
          <w:tab w:val="num" w:pos="1134"/>
        </w:tabs>
        <w:ind w:left="1134" w:hanging="1134"/>
      </w:pPr>
      <w:rPr>
        <w:rFonts w:ascii="Verdana" w:hAnsi="Verdana" w:cs="Times New Roman" w:hint="default"/>
        <w:b w:val="0"/>
        <w:i w:val="0"/>
        <w:sz w:val="18"/>
      </w:rPr>
    </w:lvl>
  </w:abstractNum>
  <w:abstractNum w:abstractNumId="12" w15:restartNumberingAfterBreak="0">
    <w:nsid w:val="0BB83B8B"/>
    <w:multiLevelType w:val="multilevel"/>
    <w:tmpl w:val="0406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C042264"/>
    <w:multiLevelType w:val="hybridMultilevel"/>
    <w:tmpl w:val="0FD22C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3F41C92"/>
    <w:multiLevelType w:val="multilevel"/>
    <w:tmpl w:val="684E097E"/>
    <w:lvl w:ilvl="0">
      <w:start w:val="1"/>
      <w:numFmt w:val="decimal"/>
      <w:lvlText w:val="%1."/>
      <w:lvlJc w:val="right"/>
      <w:pPr>
        <w:ind w:left="0" w:hanging="284"/>
      </w:pPr>
      <w:rPr>
        <w:rFonts w:hint="default"/>
      </w:rPr>
    </w:lvl>
    <w:lvl w:ilvl="1">
      <w:start w:val="1"/>
      <w:numFmt w:val="decimal"/>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5" w15:restartNumberingAfterBreak="0">
    <w:nsid w:val="181C1B85"/>
    <w:multiLevelType w:val="multilevel"/>
    <w:tmpl w:val="7250DDB4"/>
    <w:lvl w:ilvl="0">
      <w:start w:val="1"/>
      <w:numFmt w:val="decimal"/>
      <w:pStyle w:val="Nadpis1"/>
      <w:lvlText w:val="%1."/>
      <w:lvlJc w:val="left"/>
      <w:pPr>
        <w:tabs>
          <w:tab w:val="num" w:pos="0"/>
        </w:tabs>
        <w:ind w:hanging="624"/>
      </w:pPr>
      <w:rPr>
        <w:rFonts w:ascii="Verdana" w:hAnsi="Verdana" w:cs="Times New Roman" w:hint="default"/>
        <w:b/>
        <w:i w:val="0"/>
        <w:color w:val="009DE0"/>
        <w:sz w:val="28"/>
      </w:rPr>
    </w:lvl>
    <w:lvl w:ilvl="1">
      <w:start w:val="1"/>
      <w:numFmt w:val="decimal"/>
      <w:pStyle w:val="Nadpis2"/>
      <w:lvlText w:val="%1.%2"/>
      <w:lvlJc w:val="left"/>
      <w:pPr>
        <w:tabs>
          <w:tab w:val="num" w:pos="624"/>
        </w:tabs>
        <w:ind w:left="624" w:hanging="624"/>
      </w:pPr>
      <w:rPr>
        <w:rFonts w:ascii="Verdana" w:hAnsi="Verdana" w:cs="Times New Roman" w:hint="default"/>
        <w:b/>
        <w:i w:val="0"/>
        <w:color w:val="000000"/>
        <w:sz w:val="20"/>
      </w:rPr>
    </w:lvl>
    <w:lvl w:ilvl="2">
      <w:start w:val="1"/>
      <w:numFmt w:val="decimal"/>
      <w:lvlText w:val="%1.%2.%3"/>
      <w:lvlJc w:val="left"/>
      <w:pPr>
        <w:tabs>
          <w:tab w:val="num" w:pos="0"/>
        </w:tabs>
        <w:ind w:hanging="624"/>
      </w:pPr>
      <w:rPr>
        <w:rFonts w:ascii="Verdana" w:hAnsi="Verdana" w:cs="Times New Roman" w:hint="default"/>
        <w:b/>
        <w:i w:val="0"/>
        <w:color w:val="000000"/>
        <w:sz w:val="17"/>
      </w:rPr>
    </w:lvl>
    <w:lvl w:ilvl="3">
      <w:start w:val="1"/>
      <w:numFmt w:val="decimal"/>
      <w:lvlText w:val="%1.%2.%3.%4"/>
      <w:lvlJc w:val="left"/>
      <w:pPr>
        <w:tabs>
          <w:tab w:val="num" w:pos="284"/>
        </w:tabs>
        <w:ind w:left="284" w:hanging="908"/>
      </w:pPr>
      <w:rPr>
        <w:rFonts w:ascii="Verdana" w:hAnsi="Verdana" w:cs="Times New Roman" w:hint="default"/>
        <w:b/>
        <w:i w:val="0"/>
        <w:color w:val="auto"/>
        <w:sz w:val="18"/>
      </w:rPr>
    </w:lvl>
    <w:lvl w:ilvl="4">
      <w:start w:val="1"/>
      <w:numFmt w:val="decimal"/>
      <w:lvlText w:val="%1.%2.%3.%4.%5"/>
      <w:lvlJc w:val="left"/>
      <w:pPr>
        <w:tabs>
          <w:tab w:val="num" w:pos="567"/>
        </w:tabs>
        <w:ind w:left="567" w:hanging="1191"/>
      </w:pPr>
      <w:rPr>
        <w:rFonts w:cs="Times New Roman" w:hint="default"/>
      </w:rPr>
    </w:lvl>
    <w:lvl w:ilvl="5">
      <w:start w:val="1"/>
      <w:numFmt w:val="decimal"/>
      <w:lvlText w:val="%1.%2.%3.%4.%5.%6"/>
      <w:lvlJc w:val="left"/>
      <w:pPr>
        <w:tabs>
          <w:tab w:val="num" w:pos="567"/>
        </w:tabs>
        <w:ind w:left="567" w:hanging="1191"/>
      </w:pPr>
      <w:rPr>
        <w:rFonts w:cs="Times New Roman" w:hint="default"/>
      </w:rPr>
    </w:lvl>
    <w:lvl w:ilvl="6">
      <w:start w:val="1"/>
      <w:numFmt w:val="decimal"/>
      <w:lvlText w:val="%1.%2.%3.%4.%5.%6.%7"/>
      <w:lvlJc w:val="left"/>
      <w:pPr>
        <w:tabs>
          <w:tab w:val="num" w:pos="851"/>
        </w:tabs>
        <w:ind w:left="851" w:hanging="1475"/>
      </w:pPr>
      <w:rPr>
        <w:rFonts w:cs="Times New Roman" w:hint="default"/>
      </w:rPr>
    </w:lvl>
    <w:lvl w:ilvl="7">
      <w:start w:val="1"/>
      <w:numFmt w:val="decimal"/>
      <w:lvlText w:val="%1.%2.%3.%4.%5.%6.%7.%8"/>
      <w:lvlJc w:val="left"/>
      <w:pPr>
        <w:tabs>
          <w:tab w:val="num" w:pos="851"/>
        </w:tabs>
        <w:ind w:left="851" w:hanging="1475"/>
      </w:pPr>
      <w:rPr>
        <w:rFonts w:cs="Times New Roman" w:hint="default"/>
      </w:rPr>
    </w:lvl>
    <w:lvl w:ilvl="8">
      <w:start w:val="1"/>
      <w:numFmt w:val="decimal"/>
      <w:lvlText w:val="%1.%2.%3.%4.%5.%6.%7.%8.%9"/>
      <w:lvlJc w:val="left"/>
      <w:pPr>
        <w:tabs>
          <w:tab w:val="num" w:pos="1134"/>
        </w:tabs>
        <w:ind w:left="1134" w:hanging="1758"/>
      </w:pPr>
      <w:rPr>
        <w:rFonts w:cs="Times New Roman" w:hint="default"/>
      </w:rPr>
    </w:lvl>
  </w:abstractNum>
  <w:abstractNum w:abstractNumId="16" w15:restartNumberingAfterBreak="0">
    <w:nsid w:val="1D94780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15:restartNumberingAfterBreak="0">
    <w:nsid w:val="25363230"/>
    <w:multiLevelType w:val="hybridMultilevel"/>
    <w:tmpl w:val="C21C551A"/>
    <w:lvl w:ilvl="0" w:tplc="1C0C3FB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27E073DB"/>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DC9458C"/>
    <w:multiLevelType w:val="hybridMultilevel"/>
    <w:tmpl w:val="B498D39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1" w15:restartNumberingAfterBreak="0">
    <w:nsid w:val="2F8B2518"/>
    <w:multiLevelType w:val="hybridMultilevel"/>
    <w:tmpl w:val="CE3A12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9425175"/>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E16A58"/>
    <w:multiLevelType w:val="hybridMultilevel"/>
    <w:tmpl w:val="F476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2C2258"/>
    <w:multiLevelType w:val="hybridMultilevel"/>
    <w:tmpl w:val="6906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192BAC"/>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985D00"/>
    <w:multiLevelType w:val="hybridMultilevel"/>
    <w:tmpl w:val="8116B4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FFE0CA8"/>
    <w:multiLevelType w:val="hybridMultilevel"/>
    <w:tmpl w:val="7506EF9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9" w15:restartNumberingAfterBreak="0">
    <w:nsid w:val="5FD71861"/>
    <w:multiLevelType w:val="hybridMultilevel"/>
    <w:tmpl w:val="D5CEEB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5FF3452C"/>
    <w:multiLevelType w:val="multilevel"/>
    <w:tmpl w:val="C0341B68"/>
    <w:lvl w:ilvl="0">
      <w:start w:val="1"/>
      <w:numFmt w:v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31"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32" w15:restartNumberingAfterBreak="0">
    <w:nsid w:val="69651E37"/>
    <w:multiLevelType w:val="multilevel"/>
    <w:tmpl w:val="AAD895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34" w15:restartNumberingAfterBreak="0">
    <w:nsid w:val="783438FD"/>
    <w:multiLevelType w:val="hybridMultilevel"/>
    <w:tmpl w:val="00DA2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36" w15:restartNumberingAfterBreak="0">
    <w:nsid w:val="7F9D7A81"/>
    <w:multiLevelType w:val="multilevel"/>
    <w:tmpl w:val="04060023"/>
    <w:styleLink w:val="lnekoddl"/>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7"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587611211">
    <w:abstractNumId w:val="37"/>
  </w:num>
  <w:num w:numId="2" w16cid:durableId="513110172">
    <w:abstractNumId w:val="7"/>
  </w:num>
  <w:num w:numId="3" w16cid:durableId="1312638879">
    <w:abstractNumId w:val="6"/>
  </w:num>
  <w:num w:numId="4" w16cid:durableId="1257130582">
    <w:abstractNumId w:val="5"/>
  </w:num>
  <w:num w:numId="5" w16cid:durableId="302975721">
    <w:abstractNumId w:val="4"/>
  </w:num>
  <w:num w:numId="6" w16cid:durableId="772095160">
    <w:abstractNumId w:val="35"/>
  </w:num>
  <w:num w:numId="7" w16cid:durableId="111754616">
    <w:abstractNumId w:val="3"/>
  </w:num>
  <w:num w:numId="8" w16cid:durableId="492377100">
    <w:abstractNumId w:val="2"/>
  </w:num>
  <w:num w:numId="9" w16cid:durableId="377168550">
    <w:abstractNumId w:val="1"/>
  </w:num>
  <w:num w:numId="10" w16cid:durableId="1686127300">
    <w:abstractNumId w:val="0"/>
  </w:num>
  <w:num w:numId="11" w16cid:durableId="1964726188">
    <w:abstractNumId w:val="8"/>
  </w:num>
  <w:num w:numId="12" w16cid:durableId="1581520766">
    <w:abstractNumId w:val="35"/>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90975334">
    <w:abstractNumId w:val="14"/>
  </w:num>
  <w:num w:numId="14" w16cid:durableId="360009142">
    <w:abstractNumId w:val="31"/>
  </w:num>
  <w:num w:numId="15" w16cid:durableId="717901812">
    <w:abstractNumId w:val="14"/>
  </w:num>
  <w:num w:numId="16" w16cid:durableId="5180282">
    <w:abstractNumId w:val="14"/>
  </w:num>
  <w:num w:numId="17" w16cid:durableId="1051198309">
    <w:abstractNumId w:val="14"/>
  </w:num>
  <w:num w:numId="18" w16cid:durableId="611665924">
    <w:abstractNumId w:val="14"/>
  </w:num>
  <w:num w:numId="19" w16cid:durableId="625355139">
    <w:abstractNumId w:val="14"/>
  </w:num>
  <w:num w:numId="20" w16cid:durableId="2014726170">
    <w:abstractNumId w:val="22"/>
  </w:num>
  <w:num w:numId="21" w16cid:durableId="1845512981">
    <w:abstractNumId w:val="15"/>
  </w:num>
  <w:num w:numId="22" w16cid:durableId="320037622">
    <w:abstractNumId w:val="30"/>
  </w:num>
  <w:num w:numId="23" w16cid:durableId="241794309">
    <w:abstractNumId w:val="9"/>
  </w:num>
  <w:num w:numId="24" w16cid:durableId="948973499">
    <w:abstractNumId w:val="17"/>
  </w:num>
  <w:num w:numId="25" w16cid:durableId="955916521">
    <w:abstractNumId w:val="12"/>
  </w:num>
  <w:num w:numId="26" w16cid:durableId="1388337752">
    <w:abstractNumId w:val="36"/>
  </w:num>
  <w:num w:numId="27" w16cid:durableId="552423222">
    <w:abstractNumId w:val="11"/>
  </w:num>
  <w:num w:numId="28" w16cid:durableId="852106864">
    <w:abstractNumId w:val="33"/>
  </w:num>
  <w:num w:numId="29" w16cid:durableId="2046170797">
    <w:abstractNumId w:val="23"/>
  </w:num>
  <w:num w:numId="30" w16cid:durableId="588807033">
    <w:abstractNumId w:val="26"/>
  </w:num>
  <w:num w:numId="31" w16cid:durableId="211238320">
    <w:abstractNumId w:val="19"/>
  </w:num>
  <w:num w:numId="32" w16cid:durableId="2022001070">
    <w:abstractNumId w:val="32"/>
  </w:num>
  <w:num w:numId="33" w16cid:durableId="4695952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9065181">
    <w:abstractNumId w:val="18"/>
  </w:num>
  <w:num w:numId="35" w16cid:durableId="222569796">
    <w:abstractNumId w:val="25"/>
  </w:num>
  <w:num w:numId="36" w16cid:durableId="1231889769">
    <w:abstractNumId w:val="16"/>
  </w:num>
  <w:num w:numId="37" w16cid:durableId="942104844">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8" w16cid:durableId="1945381888">
    <w:abstractNumId w:val="28"/>
  </w:num>
  <w:num w:numId="39" w16cid:durableId="911895207">
    <w:abstractNumId w:val="20"/>
  </w:num>
  <w:num w:numId="40" w16cid:durableId="793985477">
    <w:abstractNumId w:val="27"/>
  </w:num>
  <w:num w:numId="41" w16cid:durableId="568930918">
    <w:abstractNumId w:val="29"/>
  </w:num>
  <w:num w:numId="42" w16cid:durableId="1999072641">
    <w:abstractNumId w:val="24"/>
  </w:num>
  <w:num w:numId="43" w16cid:durableId="1382511423">
    <w:abstractNumId w:val="13"/>
  </w:num>
  <w:num w:numId="44" w16cid:durableId="448400952">
    <w:abstractNumId w:val="21"/>
  </w:num>
  <w:num w:numId="45" w16cid:durableId="1997026119">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vel Slezák">
    <w15:presenceInfo w15:providerId="Windows Live" w15:userId="5f01543450e52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3B6"/>
    <w:rsid w:val="000075A3"/>
    <w:rsid w:val="000101EC"/>
    <w:rsid w:val="000104EB"/>
    <w:rsid w:val="000109B6"/>
    <w:rsid w:val="00013EEA"/>
    <w:rsid w:val="00014970"/>
    <w:rsid w:val="00014FD3"/>
    <w:rsid w:val="000162D0"/>
    <w:rsid w:val="00020F05"/>
    <w:rsid w:val="00025683"/>
    <w:rsid w:val="00026E39"/>
    <w:rsid w:val="000275D6"/>
    <w:rsid w:val="000305CC"/>
    <w:rsid w:val="00031C1D"/>
    <w:rsid w:val="0003239D"/>
    <w:rsid w:val="00035B26"/>
    <w:rsid w:val="00035F25"/>
    <w:rsid w:val="0003686F"/>
    <w:rsid w:val="00042B24"/>
    <w:rsid w:val="00050588"/>
    <w:rsid w:val="0005278E"/>
    <w:rsid w:val="00064836"/>
    <w:rsid w:val="00065072"/>
    <w:rsid w:val="00065C3C"/>
    <w:rsid w:val="00066388"/>
    <w:rsid w:val="00066591"/>
    <w:rsid w:val="000665FB"/>
    <w:rsid w:val="000732FA"/>
    <w:rsid w:val="00073CCD"/>
    <w:rsid w:val="00076D04"/>
    <w:rsid w:val="00086D6D"/>
    <w:rsid w:val="00090843"/>
    <w:rsid w:val="0009128C"/>
    <w:rsid w:val="00091CF6"/>
    <w:rsid w:val="00094ABD"/>
    <w:rsid w:val="000A32DD"/>
    <w:rsid w:val="000A348C"/>
    <w:rsid w:val="000A3FA0"/>
    <w:rsid w:val="000B2671"/>
    <w:rsid w:val="000C05A4"/>
    <w:rsid w:val="000C2C3A"/>
    <w:rsid w:val="000D0AD1"/>
    <w:rsid w:val="000D5465"/>
    <w:rsid w:val="000F1B17"/>
    <w:rsid w:val="000F22CD"/>
    <w:rsid w:val="000F4E10"/>
    <w:rsid w:val="000F6A42"/>
    <w:rsid w:val="000F7A8D"/>
    <w:rsid w:val="00100304"/>
    <w:rsid w:val="00103E3F"/>
    <w:rsid w:val="00105B1D"/>
    <w:rsid w:val="00111194"/>
    <w:rsid w:val="0011127C"/>
    <w:rsid w:val="00117FBE"/>
    <w:rsid w:val="0012534C"/>
    <w:rsid w:val="00126809"/>
    <w:rsid w:val="0013244F"/>
    <w:rsid w:val="00134937"/>
    <w:rsid w:val="00134F89"/>
    <w:rsid w:val="00140902"/>
    <w:rsid w:val="00143E87"/>
    <w:rsid w:val="00147DA5"/>
    <w:rsid w:val="00150678"/>
    <w:rsid w:val="0015620D"/>
    <w:rsid w:val="00161FD6"/>
    <w:rsid w:val="00167D64"/>
    <w:rsid w:val="001752F5"/>
    <w:rsid w:val="00175A1A"/>
    <w:rsid w:val="00175DAB"/>
    <w:rsid w:val="00182651"/>
    <w:rsid w:val="00182FDE"/>
    <w:rsid w:val="00184738"/>
    <w:rsid w:val="001A0678"/>
    <w:rsid w:val="001A2D5F"/>
    <w:rsid w:val="001A46BA"/>
    <w:rsid w:val="001B323E"/>
    <w:rsid w:val="001B3332"/>
    <w:rsid w:val="001B622B"/>
    <w:rsid w:val="001C2147"/>
    <w:rsid w:val="001D161A"/>
    <w:rsid w:val="001D7D97"/>
    <w:rsid w:val="001E01D4"/>
    <w:rsid w:val="001E1890"/>
    <w:rsid w:val="001E2D9D"/>
    <w:rsid w:val="001E5404"/>
    <w:rsid w:val="001F6098"/>
    <w:rsid w:val="001F7024"/>
    <w:rsid w:val="002048CE"/>
    <w:rsid w:val="00204C55"/>
    <w:rsid w:val="0021685E"/>
    <w:rsid w:val="00216A56"/>
    <w:rsid w:val="0022021C"/>
    <w:rsid w:val="00221DDD"/>
    <w:rsid w:val="00244660"/>
    <w:rsid w:val="00244D70"/>
    <w:rsid w:val="0024654B"/>
    <w:rsid w:val="0025216A"/>
    <w:rsid w:val="00255F6F"/>
    <w:rsid w:val="00256685"/>
    <w:rsid w:val="00264744"/>
    <w:rsid w:val="0026673B"/>
    <w:rsid w:val="0027335F"/>
    <w:rsid w:val="00275F33"/>
    <w:rsid w:val="00280A43"/>
    <w:rsid w:val="0028180A"/>
    <w:rsid w:val="0028745C"/>
    <w:rsid w:val="00295E37"/>
    <w:rsid w:val="0029658B"/>
    <w:rsid w:val="00296603"/>
    <w:rsid w:val="002A4975"/>
    <w:rsid w:val="002A6235"/>
    <w:rsid w:val="002B38AC"/>
    <w:rsid w:val="002C5297"/>
    <w:rsid w:val="002D43D1"/>
    <w:rsid w:val="002D5562"/>
    <w:rsid w:val="002D75FE"/>
    <w:rsid w:val="002E0C8B"/>
    <w:rsid w:val="002E18AD"/>
    <w:rsid w:val="002E24F9"/>
    <w:rsid w:val="002E27B6"/>
    <w:rsid w:val="002E3F28"/>
    <w:rsid w:val="002E4A59"/>
    <w:rsid w:val="002E74A4"/>
    <w:rsid w:val="002F18EB"/>
    <w:rsid w:val="002F2A3F"/>
    <w:rsid w:val="002F447F"/>
    <w:rsid w:val="003031DB"/>
    <w:rsid w:val="003064DC"/>
    <w:rsid w:val="003069E3"/>
    <w:rsid w:val="003158BD"/>
    <w:rsid w:val="00320824"/>
    <w:rsid w:val="00333648"/>
    <w:rsid w:val="003336F7"/>
    <w:rsid w:val="0035428F"/>
    <w:rsid w:val="00362876"/>
    <w:rsid w:val="00362A3A"/>
    <w:rsid w:val="00364767"/>
    <w:rsid w:val="00367A14"/>
    <w:rsid w:val="003767F7"/>
    <w:rsid w:val="00382346"/>
    <w:rsid w:val="003930B9"/>
    <w:rsid w:val="00396C02"/>
    <w:rsid w:val="003A0C28"/>
    <w:rsid w:val="003A4710"/>
    <w:rsid w:val="003B1332"/>
    <w:rsid w:val="003B18C5"/>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F24C0"/>
    <w:rsid w:val="003F5BCA"/>
    <w:rsid w:val="003F6BCA"/>
    <w:rsid w:val="00402096"/>
    <w:rsid w:val="00403326"/>
    <w:rsid w:val="00403DDF"/>
    <w:rsid w:val="00411FFA"/>
    <w:rsid w:val="00414021"/>
    <w:rsid w:val="00414F7F"/>
    <w:rsid w:val="00420155"/>
    <w:rsid w:val="00424709"/>
    <w:rsid w:val="00424AD9"/>
    <w:rsid w:val="004351FE"/>
    <w:rsid w:val="00437872"/>
    <w:rsid w:val="004441C5"/>
    <w:rsid w:val="00444A09"/>
    <w:rsid w:val="0045404F"/>
    <w:rsid w:val="00455365"/>
    <w:rsid w:val="00460CB5"/>
    <w:rsid w:val="00460F5D"/>
    <w:rsid w:val="00465D99"/>
    <w:rsid w:val="004674AF"/>
    <w:rsid w:val="00471334"/>
    <w:rsid w:val="004719DE"/>
    <w:rsid w:val="00473BCF"/>
    <w:rsid w:val="00480B62"/>
    <w:rsid w:val="00481EAF"/>
    <w:rsid w:val="00482795"/>
    <w:rsid w:val="00487DD3"/>
    <w:rsid w:val="00491CBD"/>
    <w:rsid w:val="00492C63"/>
    <w:rsid w:val="00497992"/>
    <w:rsid w:val="004A58BD"/>
    <w:rsid w:val="004A5FFD"/>
    <w:rsid w:val="004B2A88"/>
    <w:rsid w:val="004C01B2"/>
    <w:rsid w:val="004C23FB"/>
    <w:rsid w:val="004C4C16"/>
    <w:rsid w:val="004E166F"/>
    <w:rsid w:val="004E3305"/>
    <w:rsid w:val="004F1ED7"/>
    <w:rsid w:val="004F5D4F"/>
    <w:rsid w:val="004F7842"/>
    <w:rsid w:val="0050067B"/>
    <w:rsid w:val="00500ECF"/>
    <w:rsid w:val="00505417"/>
    <w:rsid w:val="00506CFA"/>
    <w:rsid w:val="00516100"/>
    <w:rsid w:val="00516608"/>
    <w:rsid w:val="005178A7"/>
    <w:rsid w:val="005203AF"/>
    <w:rsid w:val="00530C3C"/>
    <w:rsid w:val="005328A3"/>
    <w:rsid w:val="00532AE0"/>
    <w:rsid w:val="00533DEB"/>
    <w:rsid w:val="00543EF2"/>
    <w:rsid w:val="00547F22"/>
    <w:rsid w:val="0055579F"/>
    <w:rsid w:val="00562597"/>
    <w:rsid w:val="00562C42"/>
    <w:rsid w:val="00573879"/>
    <w:rsid w:val="00582AE7"/>
    <w:rsid w:val="00583704"/>
    <w:rsid w:val="00585126"/>
    <w:rsid w:val="00586EE5"/>
    <w:rsid w:val="00591510"/>
    <w:rsid w:val="00593550"/>
    <w:rsid w:val="005A28D4"/>
    <w:rsid w:val="005A356D"/>
    <w:rsid w:val="005B2040"/>
    <w:rsid w:val="005C0247"/>
    <w:rsid w:val="005C5E42"/>
    <w:rsid w:val="005C5F97"/>
    <w:rsid w:val="005C6469"/>
    <w:rsid w:val="005C769C"/>
    <w:rsid w:val="005D1D14"/>
    <w:rsid w:val="005D30E9"/>
    <w:rsid w:val="005D4530"/>
    <w:rsid w:val="005D5676"/>
    <w:rsid w:val="005D571A"/>
    <w:rsid w:val="005E2D62"/>
    <w:rsid w:val="005E7283"/>
    <w:rsid w:val="005F1580"/>
    <w:rsid w:val="005F3ED8"/>
    <w:rsid w:val="005F6B57"/>
    <w:rsid w:val="00603474"/>
    <w:rsid w:val="0060749E"/>
    <w:rsid w:val="00612155"/>
    <w:rsid w:val="006149A3"/>
    <w:rsid w:val="006159DA"/>
    <w:rsid w:val="0061679E"/>
    <w:rsid w:val="0063412F"/>
    <w:rsid w:val="00637F5D"/>
    <w:rsid w:val="006412AF"/>
    <w:rsid w:val="00641B8C"/>
    <w:rsid w:val="0064370C"/>
    <w:rsid w:val="00647CC2"/>
    <w:rsid w:val="006523A2"/>
    <w:rsid w:val="00655B49"/>
    <w:rsid w:val="006612C9"/>
    <w:rsid w:val="006651D9"/>
    <w:rsid w:val="00666EEF"/>
    <w:rsid w:val="006708CE"/>
    <w:rsid w:val="0067133E"/>
    <w:rsid w:val="006772FC"/>
    <w:rsid w:val="00681D83"/>
    <w:rsid w:val="006849AB"/>
    <w:rsid w:val="006858BA"/>
    <w:rsid w:val="0069003A"/>
    <w:rsid w:val="006900C2"/>
    <w:rsid w:val="00690B4E"/>
    <w:rsid w:val="00697650"/>
    <w:rsid w:val="006A5CDB"/>
    <w:rsid w:val="006B07F7"/>
    <w:rsid w:val="006B168E"/>
    <w:rsid w:val="006B2773"/>
    <w:rsid w:val="006B30A9"/>
    <w:rsid w:val="006B52DD"/>
    <w:rsid w:val="006C0A4C"/>
    <w:rsid w:val="006C0FBE"/>
    <w:rsid w:val="006C4474"/>
    <w:rsid w:val="006C7D0F"/>
    <w:rsid w:val="006D0ADA"/>
    <w:rsid w:val="006D13D5"/>
    <w:rsid w:val="006E0A09"/>
    <w:rsid w:val="006E0AB1"/>
    <w:rsid w:val="006E1752"/>
    <w:rsid w:val="006E1889"/>
    <w:rsid w:val="006E1CC0"/>
    <w:rsid w:val="006E5C60"/>
    <w:rsid w:val="006F1C2F"/>
    <w:rsid w:val="006F48A3"/>
    <w:rsid w:val="006F6EC7"/>
    <w:rsid w:val="007008EE"/>
    <w:rsid w:val="0070267E"/>
    <w:rsid w:val="00706E32"/>
    <w:rsid w:val="00706FA8"/>
    <w:rsid w:val="00710F64"/>
    <w:rsid w:val="00711DEE"/>
    <w:rsid w:val="00712681"/>
    <w:rsid w:val="00723C0A"/>
    <w:rsid w:val="007308ED"/>
    <w:rsid w:val="007323AE"/>
    <w:rsid w:val="0073710B"/>
    <w:rsid w:val="0074123C"/>
    <w:rsid w:val="00745D6A"/>
    <w:rsid w:val="00746DAE"/>
    <w:rsid w:val="00747FC7"/>
    <w:rsid w:val="00752EC2"/>
    <w:rsid w:val="00754023"/>
    <w:rsid w:val="007546AF"/>
    <w:rsid w:val="00755551"/>
    <w:rsid w:val="0075625F"/>
    <w:rsid w:val="00762EA2"/>
    <w:rsid w:val="00764167"/>
    <w:rsid w:val="00765934"/>
    <w:rsid w:val="00770054"/>
    <w:rsid w:val="0077451B"/>
    <w:rsid w:val="0078220F"/>
    <w:rsid w:val="00782B60"/>
    <w:rsid w:val="007830AC"/>
    <w:rsid w:val="007873C5"/>
    <w:rsid w:val="007907EB"/>
    <w:rsid w:val="00796E99"/>
    <w:rsid w:val="007B118D"/>
    <w:rsid w:val="007B3D4D"/>
    <w:rsid w:val="007C14AD"/>
    <w:rsid w:val="007C5E3B"/>
    <w:rsid w:val="007D0061"/>
    <w:rsid w:val="007D62F8"/>
    <w:rsid w:val="007E002D"/>
    <w:rsid w:val="007E373C"/>
    <w:rsid w:val="007F28A8"/>
    <w:rsid w:val="008002CE"/>
    <w:rsid w:val="0080224B"/>
    <w:rsid w:val="00807DD1"/>
    <w:rsid w:val="008134CA"/>
    <w:rsid w:val="008261DD"/>
    <w:rsid w:val="00832934"/>
    <w:rsid w:val="00833970"/>
    <w:rsid w:val="00836161"/>
    <w:rsid w:val="00840014"/>
    <w:rsid w:val="00841A14"/>
    <w:rsid w:val="00842346"/>
    <w:rsid w:val="00847D8C"/>
    <w:rsid w:val="0085106F"/>
    <w:rsid w:val="0085419D"/>
    <w:rsid w:val="00860E92"/>
    <w:rsid w:val="008621C6"/>
    <w:rsid w:val="008637B5"/>
    <w:rsid w:val="00866863"/>
    <w:rsid w:val="00872248"/>
    <w:rsid w:val="00872734"/>
    <w:rsid w:val="00875696"/>
    <w:rsid w:val="00880016"/>
    <w:rsid w:val="00881751"/>
    <w:rsid w:val="00882C52"/>
    <w:rsid w:val="00892D08"/>
    <w:rsid w:val="00893791"/>
    <w:rsid w:val="008A34B1"/>
    <w:rsid w:val="008B49EB"/>
    <w:rsid w:val="008D1818"/>
    <w:rsid w:val="008D27EC"/>
    <w:rsid w:val="008D2F0A"/>
    <w:rsid w:val="008D2FBD"/>
    <w:rsid w:val="008D32D7"/>
    <w:rsid w:val="008D371D"/>
    <w:rsid w:val="008D48B4"/>
    <w:rsid w:val="008E06E2"/>
    <w:rsid w:val="008E2A87"/>
    <w:rsid w:val="008E5A6D"/>
    <w:rsid w:val="008F2613"/>
    <w:rsid w:val="008F32DF"/>
    <w:rsid w:val="008F4D20"/>
    <w:rsid w:val="008F5D1A"/>
    <w:rsid w:val="008F600E"/>
    <w:rsid w:val="00901FDA"/>
    <w:rsid w:val="0090271A"/>
    <w:rsid w:val="00906EE9"/>
    <w:rsid w:val="00907194"/>
    <w:rsid w:val="009108F2"/>
    <w:rsid w:val="00912795"/>
    <w:rsid w:val="00917C39"/>
    <w:rsid w:val="009213BC"/>
    <w:rsid w:val="00923409"/>
    <w:rsid w:val="0092532C"/>
    <w:rsid w:val="009362AE"/>
    <w:rsid w:val="00936B38"/>
    <w:rsid w:val="00945D63"/>
    <w:rsid w:val="0094757D"/>
    <w:rsid w:val="00947CC1"/>
    <w:rsid w:val="00950C18"/>
    <w:rsid w:val="00951B25"/>
    <w:rsid w:val="00952F70"/>
    <w:rsid w:val="00953895"/>
    <w:rsid w:val="00954633"/>
    <w:rsid w:val="00960A9C"/>
    <w:rsid w:val="009737E4"/>
    <w:rsid w:val="009764E8"/>
    <w:rsid w:val="009778C7"/>
    <w:rsid w:val="00983B74"/>
    <w:rsid w:val="00986ED2"/>
    <w:rsid w:val="00987FA3"/>
    <w:rsid w:val="00990263"/>
    <w:rsid w:val="00990718"/>
    <w:rsid w:val="0099776F"/>
    <w:rsid w:val="009A0EFE"/>
    <w:rsid w:val="009A3960"/>
    <w:rsid w:val="009A4CCC"/>
    <w:rsid w:val="009A644A"/>
    <w:rsid w:val="009B5940"/>
    <w:rsid w:val="009C620B"/>
    <w:rsid w:val="009D1E80"/>
    <w:rsid w:val="009D49C9"/>
    <w:rsid w:val="009D7343"/>
    <w:rsid w:val="009E2838"/>
    <w:rsid w:val="009E4B94"/>
    <w:rsid w:val="009E680D"/>
    <w:rsid w:val="009F0018"/>
    <w:rsid w:val="009F2F14"/>
    <w:rsid w:val="009F5D19"/>
    <w:rsid w:val="00A02746"/>
    <w:rsid w:val="00A03319"/>
    <w:rsid w:val="00A03E7F"/>
    <w:rsid w:val="00A040A9"/>
    <w:rsid w:val="00A04792"/>
    <w:rsid w:val="00A120F1"/>
    <w:rsid w:val="00A12608"/>
    <w:rsid w:val="00A12C05"/>
    <w:rsid w:val="00A167F5"/>
    <w:rsid w:val="00A171F1"/>
    <w:rsid w:val="00A202D6"/>
    <w:rsid w:val="00A2166A"/>
    <w:rsid w:val="00A2394F"/>
    <w:rsid w:val="00A2415A"/>
    <w:rsid w:val="00A27A90"/>
    <w:rsid w:val="00A30942"/>
    <w:rsid w:val="00A32118"/>
    <w:rsid w:val="00A32B43"/>
    <w:rsid w:val="00A34404"/>
    <w:rsid w:val="00A44646"/>
    <w:rsid w:val="00A539A2"/>
    <w:rsid w:val="00A55499"/>
    <w:rsid w:val="00A55C20"/>
    <w:rsid w:val="00A64256"/>
    <w:rsid w:val="00A7185A"/>
    <w:rsid w:val="00A72BEB"/>
    <w:rsid w:val="00A73C82"/>
    <w:rsid w:val="00A84F08"/>
    <w:rsid w:val="00A91DA5"/>
    <w:rsid w:val="00A94495"/>
    <w:rsid w:val="00A97CF8"/>
    <w:rsid w:val="00AA14E6"/>
    <w:rsid w:val="00AA6278"/>
    <w:rsid w:val="00AA68D1"/>
    <w:rsid w:val="00AA6CEE"/>
    <w:rsid w:val="00AB115D"/>
    <w:rsid w:val="00AB276A"/>
    <w:rsid w:val="00AB2B47"/>
    <w:rsid w:val="00AB4582"/>
    <w:rsid w:val="00AB4EE2"/>
    <w:rsid w:val="00AC5A33"/>
    <w:rsid w:val="00AC6A8C"/>
    <w:rsid w:val="00AD13A6"/>
    <w:rsid w:val="00AD5F89"/>
    <w:rsid w:val="00AD691F"/>
    <w:rsid w:val="00AF1D02"/>
    <w:rsid w:val="00AF4B43"/>
    <w:rsid w:val="00AF76E3"/>
    <w:rsid w:val="00B00D92"/>
    <w:rsid w:val="00B01724"/>
    <w:rsid w:val="00B0422A"/>
    <w:rsid w:val="00B06877"/>
    <w:rsid w:val="00B11D2C"/>
    <w:rsid w:val="00B1331B"/>
    <w:rsid w:val="00B13AC6"/>
    <w:rsid w:val="00B16F68"/>
    <w:rsid w:val="00B244BE"/>
    <w:rsid w:val="00B24E70"/>
    <w:rsid w:val="00B342AA"/>
    <w:rsid w:val="00B46445"/>
    <w:rsid w:val="00B50F1E"/>
    <w:rsid w:val="00B625A6"/>
    <w:rsid w:val="00B64F18"/>
    <w:rsid w:val="00B72999"/>
    <w:rsid w:val="00B86C66"/>
    <w:rsid w:val="00B872D3"/>
    <w:rsid w:val="00B87BE6"/>
    <w:rsid w:val="00B87CE7"/>
    <w:rsid w:val="00B91DDA"/>
    <w:rsid w:val="00B93E0B"/>
    <w:rsid w:val="00B97690"/>
    <w:rsid w:val="00BA0BEF"/>
    <w:rsid w:val="00BA391C"/>
    <w:rsid w:val="00BA6531"/>
    <w:rsid w:val="00BB4255"/>
    <w:rsid w:val="00BB4F42"/>
    <w:rsid w:val="00BC040F"/>
    <w:rsid w:val="00BD35FA"/>
    <w:rsid w:val="00BD3EA9"/>
    <w:rsid w:val="00BE396F"/>
    <w:rsid w:val="00BF1A85"/>
    <w:rsid w:val="00C00E01"/>
    <w:rsid w:val="00C01A13"/>
    <w:rsid w:val="00C05D28"/>
    <w:rsid w:val="00C06E85"/>
    <w:rsid w:val="00C06E8B"/>
    <w:rsid w:val="00C124B7"/>
    <w:rsid w:val="00C13B31"/>
    <w:rsid w:val="00C148EB"/>
    <w:rsid w:val="00C14F66"/>
    <w:rsid w:val="00C2018C"/>
    <w:rsid w:val="00C20759"/>
    <w:rsid w:val="00C2427E"/>
    <w:rsid w:val="00C243C4"/>
    <w:rsid w:val="00C26252"/>
    <w:rsid w:val="00C275E4"/>
    <w:rsid w:val="00C357EF"/>
    <w:rsid w:val="00C44288"/>
    <w:rsid w:val="00C468F2"/>
    <w:rsid w:val="00C50AFE"/>
    <w:rsid w:val="00C53FE6"/>
    <w:rsid w:val="00C541F6"/>
    <w:rsid w:val="00C6399B"/>
    <w:rsid w:val="00C642D2"/>
    <w:rsid w:val="00C700F7"/>
    <w:rsid w:val="00C72D20"/>
    <w:rsid w:val="00C74068"/>
    <w:rsid w:val="00C75403"/>
    <w:rsid w:val="00C766FF"/>
    <w:rsid w:val="00C844CE"/>
    <w:rsid w:val="00C9274A"/>
    <w:rsid w:val="00C93AB6"/>
    <w:rsid w:val="00C94C0D"/>
    <w:rsid w:val="00C97D91"/>
    <w:rsid w:val="00CA0A7D"/>
    <w:rsid w:val="00CB0B2C"/>
    <w:rsid w:val="00CB110F"/>
    <w:rsid w:val="00CB5B23"/>
    <w:rsid w:val="00CC50E7"/>
    <w:rsid w:val="00CC557A"/>
    <w:rsid w:val="00CC6322"/>
    <w:rsid w:val="00CC7F41"/>
    <w:rsid w:val="00CD79CE"/>
    <w:rsid w:val="00CE4098"/>
    <w:rsid w:val="00CE4523"/>
    <w:rsid w:val="00CE5168"/>
    <w:rsid w:val="00CE55D9"/>
    <w:rsid w:val="00CE7C0B"/>
    <w:rsid w:val="00CF194E"/>
    <w:rsid w:val="00CF1C73"/>
    <w:rsid w:val="00CF303D"/>
    <w:rsid w:val="00CF7007"/>
    <w:rsid w:val="00CF7E2C"/>
    <w:rsid w:val="00D05351"/>
    <w:rsid w:val="00D06DD3"/>
    <w:rsid w:val="00D06E44"/>
    <w:rsid w:val="00D075F0"/>
    <w:rsid w:val="00D1421B"/>
    <w:rsid w:val="00D1531F"/>
    <w:rsid w:val="00D15779"/>
    <w:rsid w:val="00D27D0E"/>
    <w:rsid w:val="00D31625"/>
    <w:rsid w:val="00D35F66"/>
    <w:rsid w:val="00D3752F"/>
    <w:rsid w:val="00D41A8E"/>
    <w:rsid w:val="00D42DC6"/>
    <w:rsid w:val="00D435B1"/>
    <w:rsid w:val="00D465FB"/>
    <w:rsid w:val="00D53670"/>
    <w:rsid w:val="00D54F10"/>
    <w:rsid w:val="00D647AA"/>
    <w:rsid w:val="00D66E60"/>
    <w:rsid w:val="00D74806"/>
    <w:rsid w:val="00D75EBD"/>
    <w:rsid w:val="00D82B4E"/>
    <w:rsid w:val="00D85806"/>
    <w:rsid w:val="00D915ED"/>
    <w:rsid w:val="00D96141"/>
    <w:rsid w:val="00D96F3C"/>
    <w:rsid w:val="00DA2518"/>
    <w:rsid w:val="00DA54DC"/>
    <w:rsid w:val="00DB31AF"/>
    <w:rsid w:val="00DC246F"/>
    <w:rsid w:val="00DC50BF"/>
    <w:rsid w:val="00DC61BD"/>
    <w:rsid w:val="00DD1869"/>
    <w:rsid w:val="00DD1936"/>
    <w:rsid w:val="00DE2B28"/>
    <w:rsid w:val="00DE4C92"/>
    <w:rsid w:val="00DF6BAA"/>
    <w:rsid w:val="00E02F80"/>
    <w:rsid w:val="00E14365"/>
    <w:rsid w:val="00E14C15"/>
    <w:rsid w:val="00E161DA"/>
    <w:rsid w:val="00E219E3"/>
    <w:rsid w:val="00E26D7A"/>
    <w:rsid w:val="00E30441"/>
    <w:rsid w:val="00E30B10"/>
    <w:rsid w:val="00E333F0"/>
    <w:rsid w:val="00E37670"/>
    <w:rsid w:val="00E4124C"/>
    <w:rsid w:val="00E4178B"/>
    <w:rsid w:val="00E53EE9"/>
    <w:rsid w:val="00E60C1E"/>
    <w:rsid w:val="00E65343"/>
    <w:rsid w:val="00E65610"/>
    <w:rsid w:val="00E66ACD"/>
    <w:rsid w:val="00E66F17"/>
    <w:rsid w:val="00E76EA3"/>
    <w:rsid w:val="00E776E1"/>
    <w:rsid w:val="00E77D3A"/>
    <w:rsid w:val="00E80574"/>
    <w:rsid w:val="00E815E4"/>
    <w:rsid w:val="00E81E9D"/>
    <w:rsid w:val="00E83F90"/>
    <w:rsid w:val="00E86B05"/>
    <w:rsid w:val="00E9028A"/>
    <w:rsid w:val="00E95188"/>
    <w:rsid w:val="00E97AC2"/>
    <w:rsid w:val="00EA1C67"/>
    <w:rsid w:val="00EA2021"/>
    <w:rsid w:val="00EA2E16"/>
    <w:rsid w:val="00EA7E6D"/>
    <w:rsid w:val="00EB204C"/>
    <w:rsid w:val="00EB6AF9"/>
    <w:rsid w:val="00EC47F4"/>
    <w:rsid w:val="00EC7157"/>
    <w:rsid w:val="00ED1ECD"/>
    <w:rsid w:val="00ED29C6"/>
    <w:rsid w:val="00ED3C2B"/>
    <w:rsid w:val="00ED50B4"/>
    <w:rsid w:val="00ED5C07"/>
    <w:rsid w:val="00ED6EC5"/>
    <w:rsid w:val="00EE4FF7"/>
    <w:rsid w:val="00EF1BC4"/>
    <w:rsid w:val="00EF394B"/>
    <w:rsid w:val="00EF5F92"/>
    <w:rsid w:val="00EF693F"/>
    <w:rsid w:val="00F00CE9"/>
    <w:rsid w:val="00F01398"/>
    <w:rsid w:val="00F02F1D"/>
    <w:rsid w:val="00F04788"/>
    <w:rsid w:val="00F05F72"/>
    <w:rsid w:val="00F22B73"/>
    <w:rsid w:val="00F233E7"/>
    <w:rsid w:val="00F307DF"/>
    <w:rsid w:val="00F3325E"/>
    <w:rsid w:val="00F33B0B"/>
    <w:rsid w:val="00F34676"/>
    <w:rsid w:val="00F44411"/>
    <w:rsid w:val="00F44851"/>
    <w:rsid w:val="00F50260"/>
    <w:rsid w:val="00F55D5C"/>
    <w:rsid w:val="00F56739"/>
    <w:rsid w:val="00F57002"/>
    <w:rsid w:val="00F57F4A"/>
    <w:rsid w:val="00F610BC"/>
    <w:rsid w:val="00F6162F"/>
    <w:rsid w:val="00F6224C"/>
    <w:rsid w:val="00F63CF2"/>
    <w:rsid w:val="00F709BE"/>
    <w:rsid w:val="00F710A5"/>
    <w:rsid w:val="00F73354"/>
    <w:rsid w:val="00F77C44"/>
    <w:rsid w:val="00F818E0"/>
    <w:rsid w:val="00F851B3"/>
    <w:rsid w:val="00F864D7"/>
    <w:rsid w:val="00F9667F"/>
    <w:rsid w:val="00F97FD1"/>
    <w:rsid w:val="00FA12CA"/>
    <w:rsid w:val="00FA4996"/>
    <w:rsid w:val="00FA676E"/>
    <w:rsid w:val="00FA6DB6"/>
    <w:rsid w:val="00FB03A3"/>
    <w:rsid w:val="00FB4B33"/>
    <w:rsid w:val="00FC2A10"/>
    <w:rsid w:val="00FC39F9"/>
    <w:rsid w:val="00FE1CFE"/>
    <w:rsid w:val="00FE230C"/>
    <w:rsid w:val="00FE2C9C"/>
    <w:rsid w:val="00FE30DD"/>
    <w:rsid w:val="00FE4348"/>
    <w:rsid w:val="00FE49EA"/>
    <w:rsid w:val="00FF078F"/>
    <w:rsid w:val="00FF0915"/>
    <w:rsid w:val="00FF158D"/>
    <w:rsid w:val="00FF44C1"/>
    <w:rsid w:val="00FF489F"/>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iPriority="0" w:unhideWhenUsed="1"/>
    <w:lsdException w:name="footer" w:semiHidden="1" w:unhideWhenUsed="1"/>
    <w:lsdException w:name="index heading" w:semiHidden="1"/>
    <w:lsdException w:name="caption" w:semiHidden="1" w:unhideWhenUsed="1" w:qFormat="1"/>
    <w:lsdException w:name="table of figures" w:semiHidden="1" w:uiPriority="10"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uiPriority="0"/>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92532C"/>
    <w:pPr>
      <w:keepNext/>
      <w:numPr>
        <w:numId w:val="21"/>
      </w:numPr>
      <w:spacing w:after="230" w:line="360" w:lineRule="atLeast"/>
      <w:ind w:hanging="851"/>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92532C"/>
    <w:pPr>
      <w:keepNext/>
      <w:numPr>
        <w:ilvl w:val="1"/>
        <w:numId w:val="21"/>
      </w:numPr>
      <w:tabs>
        <w:tab w:val="clear" w:pos="624"/>
        <w:tab w:val="num" w:pos="0"/>
      </w:tabs>
      <w:spacing w:after="120" w:line="240" w:lineRule="atLeast"/>
      <w:ind w:left="0" w:hanging="851"/>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99"/>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99"/>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99"/>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99"/>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99"/>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uiPriority w:val="99"/>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basedOn w:val="Standardnpsmoodstavce"/>
    <w:link w:val="Nadpis1"/>
    <w:uiPriority w:val="1"/>
    <w:rsid w:val="0092532C"/>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92532C"/>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99"/>
    <w:rsid w:val="00E161DA"/>
    <w:rPr>
      <w:rFonts w:eastAsiaTheme="majorEastAsia" w:cstheme="majorBidi"/>
      <w:caps/>
    </w:rPr>
  </w:style>
  <w:style w:type="character" w:customStyle="1" w:styleId="Nadpis6Char">
    <w:name w:val="Nadpis 6 Char"/>
    <w:basedOn w:val="Standardnpsmoodstavce"/>
    <w:link w:val="Nadpis6"/>
    <w:uiPriority w:val="99"/>
    <w:rsid w:val="00004865"/>
    <w:rPr>
      <w:rFonts w:eastAsiaTheme="majorEastAsia" w:cstheme="majorBidi"/>
      <w:b/>
      <w:iCs/>
      <w:lang w:val="en-GB"/>
    </w:rPr>
  </w:style>
  <w:style w:type="character" w:customStyle="1" w:styleId="Nadpis7Char">
    <w:name w:val="Nadpis 7 Char"/>
    <w:basedOn w:val="Standardnpsmoodstavce"/>
    <w:link w:val="Nadpis7"/>
    <w:uiPriority w:val="99"/>
    <w:rsid w:val="00004865"/>
    <w:rPr>
      <w:rFonts w:eastAsiaTheme="majorEastAsia" w:cstheme="majorBidi"/>
      <w:b/>
      <w:iCs/>
      <w:lang w:val="en-GB"/>
    </w:rPr>
  </w:style>
  <w:style w:type="character" w:customStyle="1" w:styleId="Nadpis8Char">
    <w:name w:val="Nadpis 8 Char"/>
    <w:basedOn w:val="Standardnpsmoodstavce"/>
    <w:link w:val="Nadpis8"/>
    <w:uiPriority w:val="99"/>
    <w:rsid w:val="00004865"/>
    <w:rPr>
      <w:rFonts w:eastAsiaTheme="majorEastAsia" w:cstheme="majorBidi"/>
      <w:b/>
      <w:szCs w:val="20"/>
      <w:lang w:val="en-GB"/>
    </w:rPr>
  </w:style>
  <w:style w:type="character" w:customStyle="1" w:styleId="Nadpis9Char">
    <w:name w:val="Nadpis 9 Char"/>
    <w:basedOn w:val="Standardnpsmoodstavce"/>
    <w:link w:val="Nadpis9"/>
    <w:uiPriority w:val="99"/>
    <w:rsid w:val="00004865"/>
    <w:rPr>
      <w:rFonts w:eastAsiaTheme="majorEastAsia" w:cstheme="majorBidi"/>
      <w:b/>
      <w:iCs/>
      <w:szCs w:val="20"/>
      <w:lang w:val="en-GB"/>
    </w:rPr>
  </w:style>
  <w:style w:type="paragraph" w:styleId="Nzev">
    <w:name w:val="Title"/>
    <w:basedOn w:val="Normln"/>
    <w:next w:val="Normln"/>
    <w:link w:val="NzevChar"/>
    <w:uiPriority w:val="9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99"/>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9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99"/>
    <w:qFormat/>
    <w:rsid w:val="009E4B94"/>
    <w:rPr>
      <w:b/>
      <w:bCs/>
      <w:i/>
      <w:iCs/>
      <w:color w:val="auto"/>
      <w:lang w:val="en-GB"/>
    </w:rPr>
  </w:style>
  <w:style w:type="character" w:styleId="Siln">
    <w:name w:val="Strong"/>
    <w:basedOn w:val="Standardnpsmoodstavce"/>
    <w:uiPriority w:val="99"/>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99"/>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9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9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99"/>
    <w:rsid w:val="00A27A90"/>
    <w:pPr>
      <w:tabs>
        <w:tab w:val="right" w:pos="7229"/>
      </w:tabs>
      <w:ind w:left="-567" w:right="2268"/>
    </w:pPr>
    <w:rPr>
      <w:rFonts w:eastAsia="Times New Roman" w:cs="Times New Roman"/>
    </w:rPr>
  </w:style>
  <w:style w:type="paragraph" w:styleId="Obsah7">
    <w:name w:val="toc 7"/>
    <w:basedOn w:val="Normln"/>
    <w:next w:val="Normln"/>
    <w:uiPriority w:val="99"/>
    <w:rsid w:val="00A27A90"/>
    <w:pPr>
      <w:spacing w:before="240"/>
      <w:ind w:left="-567" w:right="2268"/>
    </w:pPr>
    <w:rPr>
      <w:rFonts w:eastAsia="Times New Roman" w:cs="Times New Roman"/>
      <w:b/>
    </w:rPr>
  </w:style>
  <w:style w:type="paragraph" w:styleId="Obsah8">
    <w:name w:val="toc 8"/>
    <w:basedOn w:val="Normln"/>
    <w:next w:val="Normln"/>
    <w:uiPriority w:val="99"/>
    <w:rsid w:val="00A27A90"/>
    <w:pPr>
      <w:ind w:left="-567" w:right="2268"/>
    </w:pPr>
    <w:rPr>
      <w:rFonts w:eastAsia="Times New Roman" w:cs="Times New Roman"/>
    </w:rPr>
  </w:style>
  <w:style w:type="paragraph" w:styleId="Obsah9">
    <w:name w:val="toc 9"/>
    <w:basedOn w:val="Normln"/>
    <w:next w:val="Normln"/>
    <w:uiPriority w:val="99"/>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99"/>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99"/>
    <w:semiHidden/>
    <w:rsid w:val="00A539A2"/>
    <w:rPr>
      <w:color w:val="797766" w:themeColor="background2"/>
      <w:sz w:val="12"/>
      <w:szCs w:val="20"/>
      <w:lang w:val="en-GB"/>
    </w:rPr>
  </w:style>
  <w:style w:type="character" w:styleId="Odkaznavysvtlivky">
    <w:name w:val="endnote reference"/>
    <w:basedOn w:val="Standardnpsmoodstavce"/>
    <w:uiPriority w:val="99"/>
    <w:semiHidden/>
    <w:rsid w:val="009E4B94"/>
    <w:rPr>
      <w:vertAlign w:val="superscript"/>
      <w:lang w:val="en-GB"/>
    </w:rPr>
  </w:style>
  <w:style w:type="paragraph" w:styleId="Textpoznpodarou">
    <w:name w:val="footnote text"/>
    <w:basedOn w:val="Normln"/>
    <w:link w:val="TextpoznpodarouChar"/>
    <w:uiPriority w:val="99"/>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uiPriority w:val="99"/>
    <w:qFormat/>
    <w:rsid w:val="006B30A9"/>
    <w:pPr>
      <w:numPr>
        <w:numId w:val="1"/>
      </w:numPr>
      <w:contextualSpacing/>
    </w:pPr>
  </w:style>
  <w:style w:type="paragraph" w:styleId="slovanseznam">
    <w:name w:val="List Number"/>
    <w:basedOn w:val="Normln"/>
    <w:uiPriority w:val="99"/>
    <w:qFormat/>
    <w:rsid w:val="006B30A9"/>
    <w:pPr>
      <w:numPr>
        <w:numId w:val="6"/>
      </w:numPr>
      <w:contextualSpacing/>
    </w:pPr>
  </w:style>
  <w:style w:type="character" w:styleId="slostrnky">
    <w:name w:val="page number"/>
    <w:basedOn w:val="Standardnpsmoodstavce"/>
    <w:uiPriority w:val="99"/>
    <w:rsid w:val="00424709"/>
    <w:rPr>
      <w:lang w:val="en-GB"/>
    </w:rPr>
  </w:style>
  <w:style w:type="paragraph" w:customStyle="1" w:styleId="Template">
    <w:name w:val="Template"/>
    <w:link w:val="TemplateChar"/>
    <w:uiPriority w:val="99"/>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rsid w:val="000162D0"/>
    <w:rPr>
      <w:sz w:val="16"/>
      <w:szCs w:val="16"/>
      <w:lang w:val="en-GB"/>
    </w:rPr>
  </w:style>
  <w:style w:type="paragraph" w:styleId="Textkomente">
    <w:name w:val="annotation text"/>
    <w:basedOn w:val="Normln"/>
    <w:link w:val="TextkomenteChar"/>
    <w:uiPriority w:val="99"/>
    <w:rsid w:val="000162D0"/>
    <w:pPr>
      <w:spacing w:line="240" w:lineRule="auto"/>
    </w:pPr>
    <w:rPr>
      <w:sz w:val="20"/>
      <w:szCs w:val="20"/>
    </w:rPr>
  </w:style>
  <w:style w:type="character" w:customStyle="1" w:styleId="TextkomenteChar">
    <w:name w:val="Text komentáře Char"/>
    <w:basedOn w:val="Standardnpsmoodstavce"/>
    <w:link w:val="Textkomente"/>
    <w:uiPriority w:val="99"/>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99"/>
    <w:qFormat/>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99"/>
    <w:semiHidden/>
    <w:rsid w:val="000162D0"/>
    <w:rPr>
      <w:color w:val="800080" w:themeColor="followedHyperlink"/>
      <w:u w:val="single"/>
      <w:lang w:val="en-GB"/>
    </w:rPr>
  </w:style>
  <w:style w:type="character" w:styleId="Znakapoznpodarou">
    <w:name w:val="footnote reference"/>
    <w:basedOn w:val="Standardnpsmoodstavce"/>
    <w:uiPriority w:val="99"/>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semiHidden/>
    <w:rsid w:val="000162D0"/>
    <w:pPr>
      <w:tabs>
        <w:tab w:val="num" w:pos="1209"/>
      </w:tabs>
      <w:ind w:left="1209" w:hanging="360"/>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link w:val="OdstavecseseznamemChar"/>
    <w:uiPriority w:val="99"/>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9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99"/>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99"/>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99"/>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character" w:customStyle="1" w:styleId="hps">
    <w:name w:val="hps"/>
    <w:basedOn w:val="Standardnpsmoodstavce"/>
    <w:rsid w:val="00F22B73"/>
  </w:style>
  <w:style w:type="paragraph" w:customStyle="1" w:styleId="Body">
    <w:name w:val="Body"/>
    <w:basedOn w:val="Normln"/>
    <w:rsid w:val="00F22B73"/>
    <w:pPr>
      <w:spacing w:afterLines="100" w:line="240" w:lineRule="atLeast"/>
    </w:pPr>
    <w:rPr>
      <w:rFonts w:eastAsia="Times New Roman" w:cs="Times New Roman"/>
      <w:szCs w:val="24"/>
      <w:lang w:eastAsia="da-DK"/>
    </w:rPr>
  </w:style>
  <w:style w:type="paragraph" w:customStyle="1" w:styleId="Normal-Bullet">
    <w:name w:val="Normal - Bullet"/>
    <w:basedOn w:val="Normln"/>
    <w:rsid w:val="00F22B73"/>
    <w:pPr>
      <w:tabs>
        <w:tab w:val="num" w:pos="567"/>
      </w:tabs>
      <w:spacing w:line="240" w:lineRule="atLeast"/>
      <w:ind w:left="567" w:hanging="567"/>
    </w:pPr>
    <w:rPr>
      <w:rFonts w:eastAsia="Times New Roman" w:cs="Times New Roman"/>
      <w:szCs w:val="24"/>
      <w:lang w:eastAsia="da-DK"/>
    </w:rPr>
  </w:style>
  <w:style w:type="paragraph" w:customStyle="1" w:styleId="Normal-Intentedfor">
    <w:name w:val="Normal - Intented for"/>
    <w:basedOn w:val="Normal-Documentdatatext"/>
    <w:uiPriority w:val="99"/>
    <w:semiHidden/>
    <w:rsid w:val="00F22B73"/>
  </w:style>
  <w:style w:type="paragraph" w:customStyle="1" w:styleId="Normal-TOCHeading">
    <w:name w:val="Normal - TOC Heading"/>
    <w:basedOn w:val="Normln"/>
    <w:next w:val="Normln"/>
    <w:uiPriority w:val="99"/>
    <w:rsid w:val="00F22B73"/>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uiPriority w:val="99"/>
    <w:rsid w:val="00F22B73"/>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uiPriority w:val="99"/>
    <w:semiHidden/>
    <w:rsid w:val="00F22B73"/>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uiPriority w:val="99"/>
    <w:semiHidden/>
    <w:rsid w:val="00F22B73"/>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uiPriority w:val="99"/>
    <w:semiHidden/>
    <w:rsid w:val="00F22B73"/>
    <w:rPr>
      <w:color w:val="009DE0"/>
    </w:rPr>
  </w:style>
  <w:style w:type="paragraph" w:customStyle="1" w:styleId="Normal-Documentdataleadtext">
    <w:name w:val="Normal - Document data leadtext"/>
    <w:basedOn w:val="Normln"/>
    <w:uiPriority w:val="99"/>
    <w:semiHidden/>
    <w:rsid w:val="00F22B73"/>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F22B73"/>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uiPriority w:val="99"/>
    <w:semiHidden/>
    <w:rsid w:val="00F22B73"/>
    <w:pPr>
      <w:tabs>
        <w:tab w:val="left" w:pos="198"/>
      </w:tabs>
      <w:spacing w:line="280" w:lineRule="atLeast"/>
    </w:pPr>
    <w:rPr>
      <w:rFonts w:eastAsia="Times New Roman"/>
      <w:b/>
      <w:caps/>
      <w:color w:val="009DE0"/>
      <w:sz w:val="22"/>
    </w:rPr>
  </w:style>
  <w:style w:type="paragraph" w:customStyle="1" w:styleId="Normal-FactBoxHeading1-White">
    <w:name w:val="Normal - Fact Box Heading 1 -  White"/>
    <w:basedOn w:val="Normln"/>
    <w:next w:val="Normal-FactBoxHeading2-Black"/>
    <w:uiPriority w:val="99"/>
    <w:semiHidden/>
    <w:rsid w:val="00F22B73"/>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uiPriority w:val="99"/>
    <w:semiHidden/>
    <w:rsid w:val="00F22B73"/>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uiPriority w:val="99"/>
    <w:semiHidden/>
    <w:rsid w:val="00F22B73"/>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uiPriority w:val="99"/>
    <w:semiHidden/>
    <w:rsid w:val="00F22B73"/>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uiPriority w:val="99"/>
    <w:semiHidden/>
    <w:rsid w:val="00F22B73"/>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uiPriority w:val="99"/>
    <w:semiHidden/>
    <w:rsid w:val="00F22B73"/>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uiPriority w:val="99"/>
    <w:semiHidden/>
    <w:locked/>
    <w:rsid w:val="00F22B73"/>
    <w:rPr>
      <w:rFonts w:eastAsia="Times New Roman" w:cs="Times New Roman"/>
      <w:b/>
      <w:caps/>
      <w:color w:val="4D4D4D"/>
      <w:sz w:val="60"/>
      <w:szCs w:val="24"/>
      <w:lang w:val="en-GB" w:eastAsia="da-DK"/>
    </w:rPr>
  </w:style>
  <w:style w:type="paragraph" w:customStyle="1" w:styleId="Normal-NoteHeading">
    <w:name w:val="Normal - Note Heading"/>
    <w:basedOn w:val="Normln"/>
    <w:uiPriority w:val="99"/>
    <w:rsid w:val="00F22B73"/>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uiPriority w:val="99"/>
    <w:rsid w:val="00F22B73"/>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uiPriority w:val="99"/>
    <w:semiHidden/>
    <w:rsid w:val="00F22B73"/>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F22B73"/>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uiPriority w:val="99"/>
    <w:semiHidden/>
    <w:rsid w:val="00F22B73"/>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uiPriority w:val="99"/>
    <w:semiHidden/>
    <w:locked/>
    <w:rsid w:val="00F22B73"/>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uiPriority w:val="99"/>
    <w:semiHidden/>
    <w:locked/>
    <w:rsid w:val="00F22B73"/>
    <w:rPr>
      <w:noProof/>
      <w:sz w:val="14"/>
      <w:lang w:val="en-GB"/>
    </w:rPr>
  </w:style>
  <w:style w:type="character" w:customStyle="1" w:styleId="Template-ReftoFrontpageheading1Char">
    <w:name w:val="Template - Ref to Frontpage heading 1 Char"/>
    <w:basedOn w:val="TemplateChar"/>
    <w:link w:val="Template-ReftoFrontpageheading1"/>
    <w:uiPriority w:val="99"/>
    <w:semiHidden/>
    <w:locked/>
    <w:rsid w:val="00F22B73"/>
    <w:rPr>
      <w:rFonts w:eastAsia="Times New Roman"/>
      <w:b/>
      <w:caps/>
      <w:noProof/>
      <w:color w:val="009DE0"/>
      <w:sz w:val="22"/>
      <w:lang w:val="en-GB"/>
    </w:rPr>
  </w:style>
  <w:style w:type="paragraph" w:customStyle="1" w:styleId="Template-Stylerefheader">
    <w:name w:val="Template - Styleref header"/>
    <w:basedOn w:val="Zhlav"/>
    <w:uiPriority w:val="99"/>
    <w:semiHidden/>
    <w:rsid w:val="00F22B73"/>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F22B73"/>
    <w:pPr>
      <w:spacing w:line="240" w:lineRule="atLeast"/>
    </w:pPr>
    <w:rPr>
      <w:rFonts w:eastAsia="Times New Roman" w:cs="Times New Roman"/>
      <w:szCs w:val="24"/>
      <w:lang w:eastAsia="da-DK"/>
    </w:rPr>
  </w:style>
  <w:style w:type="paragraph" w:customStyle="1" w:styleId="Normal-Optional1">
    <w:name w:val="Normal - Optional 1"/>
    <w:basedOn w:val="Normal-RevisionDataText"/>
    <w:uiPriority w:val="99"/>
    <w:semiHidden/>
    <w:rsid w:val="00F22B73"/>
  </w:style>
  <w:style w:type="paragraph" w:customStyle="1" w:styleId="Normal-Optional2">
    <w:name w:val="Normal - Optional 2"/>
    <w:basedOn w:val="Normal-RevisionDataText"/>
    <w:uiPriority w:val="99"/>
    <w:semiHidden/>
    <w:rsid w:val="00F22B73"/>
  </w:style>
  <w:style w:type="paragraph" w:customStyle="1" w:styleId="Normal-SupplementTOC1">
    <w:name w:val="Normal - Supplement TOC1"/>
    <w:basedOn w:val="Normln"/>
    <w:next w:val="Normal-SupplementTOC2"/>
    <w:uiPriority w:val="99"/>
    <w:semiHidden/>
    <w:rsid w:val="00F22B73"/>
    <w:pPr>
      <w:spacing w:line="240" w:lineRule="atLeast"/>
    </w:pPr>
    <w:rPr>
      <w:rFonts w:eastAsia="Times New Roman" w:cs="Times New Roman"/>
      <w:b/>
      <w:szCs w:val="24"/>
      <w:lang w:eastAsia="da-DK"/>
    </w:rPr>
  </w:style>
  <w:style w:type="paragraph" w:customStyle="1" w:styleId="Normal-SupplementTOC2">
    <w:name w:val="Normal - Supplement TOC2"/>
    <w:basedOn w:val="Normln"/>
    <w:uiPriority w:val="99"/>
    <w:semiHidden/>
    <w:rsid w:val="00F22B73"/>
    <w:pPr>
      <w:spacing w:line="240" w:lineRule="atLeast"/>
    </w:pPr>
    <w:rPr>
      <w:rFonts w:eastAsia="Times New Roman" w:cs="Times New Roman"/>
      <w:szCs w:val="24"/>
      <w:lang w:eastAsia="da-DK"/>
    </w:rPr>
  </w:style>
  <w:style w:type="paragraph" w:customStyle="1" w:styleId="Normal-Numbering">
    <w:name w:val="Normal - Numbering"/>
    <w:basedOn w:val="Normal-Bullet"/>
    <w:uiPriority w:val="99"/>
    <w:rsid w:val="00F22B73"/>
    <w:pPr>
      <w:numPr>
        <w:numId w:val="27"/>
      </w:numPr>
    </w:pPr>
  </w:style>
  <w:style w:type="paragraph" w:customStyle="1" w:styleId="Normal-SupplementNumber">
    <w:name w:val="Normal - Supplement Number"/>
    <w:basedOn w:val="Normln"/>
    <w:next w:val="Normal-Supplementtitle"/>
    <w:uiPriority w:val="99"/>
    <w:semiHidden/>
    <w:rsid w:val="00F22B73"/>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uiPriority w:val="99"/>
    <w:semiHidden/>
    <w:rsid w:val="00F22B73"/>
    <w:pPr>
      <w:pageBreakBefore w:val="0"/>
      <w:spacing w:before="0"/>
    </w:pPr>
  </w:style>
  <w:style w:type="paragraph" w:customStyle="1" w:styleId="Normal-Optional2leadtext">
    <w:name w:val="Normal - Optional 2 leadtext"/>
    <w:basedOn w:val="Normal-Optional1leadtext"/>
    <w:uiPriority w:val="99"/>
    <w:semiHidden/>
    <w:rsid w:val="00F22B73"/>
    <w:pPr>
      <w:spacing w:line="240" w:lineRule="atLeast"/>
    </w:pPr>
    <w:rPr>
      <w:szCs w:val="24"/>
      <w:lang w:eastAsia="da-DK"/>
    </w:rPr>
  </w:style>
  <w:style w:type="paragraph" w:customStyle="1" w:styleId="Footer-NotIndent">
    <w:name w:val="Footer - Not Indent"/>
    <w:basedOn w:val="Zpat"/>
    <w:uiPriority w:val="99"/>
    <w:rsid w:val="00F22B73"/>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uiPriority w:val="99"/>
    <w:rsid w:val="00F22B73"/>
    <w:pPr>
      <w:numPr>
        <w:numId w:val="28"/>
      </w:numPr>
      <w:spacing w:line="288" w:lineRule="auto"/>
    </w:pPr>
    <w:rPr>
      <w:rFonts w:eastAsia="Times New Roman" w:cs="Times New Roman"/>
      <w:szCs w:val="20"/>
    </w:rPr>
  </w:style>
  <w:style w:type="paragraph" w:customStyle="1" w:styleId="Heading1-NOTTOC">
    <w:name w:val="Heading 1 - NOT TOC"/>
    <w:basedOn w:val="Nadpis1"/>
    <w:uiPriority w:val="99"/>
    <w:rsid w:val="00F22B73"/>
    <w:pPr>
      <w:numPr>
        <w:numId w:val="0"/>
      </w:numPr>
      <w:tabs>
        <w:tab w:val="num" w:pos="0"/>
      </w:tabs>
      <w:ind w:left="-227" w:hanging="624"/>
      <w:outlineLvl w:val="9"/>
    </w:pPr>
    <w:rPr>
      <w:rFonts w:eastAsia="Times New Roman" w:cs="Arial"/>
      <w:color w:val="009DE0"/>
      <w:szCs w:val="32"/>
      <w:lang w:val="en-GB" w:eastAsia="da-DK"/>
    </w:rPr>
  </w:style>
  <w:style w:type="paragraph" w:customStyle="1" w:styleId="Heading2-NOTTOC">
    <w:name w:val="Heading 2 - NOT TOC"/>
    <w:basedOn w:val="Nadpis2"/>
    <w:uiPriority w:val="99"/>
    <w:rsid w:val="00F22B73"/>
    <w:pPr>
      <w:numPr>
        <w:numId w:val="4"/>
      </w:numPr>
      <w:tabs>
        <w:tab w:val="clear" w:pos="1209"/>
      </w:tabs>
      <w:ind w:left="624" w:hanging="1475"/>
      <w:outlineLvl w:val="9"/>
    </w:pPr>
    <w:rPr>
      <w:rFonts w:eastAsia="Times New Roman" w:cs="Arial"/>
      <w:iCs/>
      <w:sz w:val="18"/>
      <w:szCs w:val="28"/>
      <w:lang w:val="en-GB" w:eastAsia="da-DK"/>
    </w:rPr>
  </w:style>
  <w:style w:type="paragraph" w:customStyle="1" w:styleId="Heading3-NOTTOC">
    <w:name w:val="Heading 3 - NOT TOC"/>
    <w:basedOn w:val="Nadpis3"/>
    <w:uiPriority w:val="99"/>
    <w:rsid w:val="00F22B73"/>
    <w:pPr>
      <w:keepLines w:val="0"/>
      <w:numPr>
        <w:numId w:val="4"/>
      </w:numPr>
      <w:tabs>
        <w:tab w:val="clear" w:pos="1209"/>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uiPriority w:val="99"/>
    <w:rsid w:val="00F22B73"/>
    <w:pPr>
      <w:keepLines w:val="0"/>
      <w:numPr>
        <w:ilvl w:val="0"/>
        <w:numId w:val="0"/>
      </w:numPr>
      <w:tabs>
        <w:tab w:val="num" w:pos="284"/>
      </w:tabs>
      <w:spacing w:before="0" w:line="240" w:lineRule="atLeast"/>
      <w:ind w:left="283" w:hanging="907"/>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F22B73"/>
    <w:pPr>
      <w:spacing w:after="120"/>
    </w:pPr>
  </w:style>
  <w:style w:type="paragraph" w:customStyle="1" w:styleId="RamBullet2">
    <w:name w:val="Ram Bullet 2"/>
    <w:basedOn w:val="Normln"/>
    <w:uiPriority w:val="99"/>
    <w:rsid w:val="00F22B73"/>
    <w:pPr>
      <w:numPr>
        <w:ilvl w:val="1"/>
        <w:numId w:val="28"/>
      </w:numPr>
      <w:spacing w:line="288" w:lineRule="auto"/>
    </w:pPr>
    <w:rPr>
      <w:rFonts w:eastAsia="Times New Roman" w:cs="Times New Roman"/>
      <w:szCs w:val="20"/>
    </w:rPr>
  </w:style>
  <w:style w:type="paragraph" w:customStyle="1" w:styleId="RamBullet3">
    <w:name w:val="Ram Bullet 3"/>
    <w:basedOn w:val="Normln"/>
    <w:uiPriority w:val="99"/>
    <w:rsid w:val="00F22B73"/>
    <w:pPr>
      <w:numPr>
        <w:ilvl w:val="2"/>
        <w:numId w:val="28"/>
      </w:numPr>
      <w:spacing w:line="288" w:lineRule="auto"/>
    </w:pPr>
    <w:rPr>
      <w:rFonts w:eastAsia="Times New Roman" w:cs="Times New Roman"/>
      <w:szCs w:val="20"/>
    </w:rPr>
  </w:style>
  <w:style w:type="paragraph" w:customStyle="1" w:styleId="RamBullet4">
    <w:name w:val="Ram Bullet 4"/>
    <w:basedOn w:val="Normln"/>
    <w:uiPriority w:val="99"/>
    <w:rsid w:val="00F22B73"/>
    <w:pPr>
      <w:numPr>
        <w:ilvl w:val="3"/>
        <w:numId w:val="28"/>
      </w:numPr>
      <w:spacing w:line="288" w:lineRule="auto"/>
    </w:pPr>
    <w:rPr>
      <w:rFonts w:eastAsia="Times New Roman" w:cs="Times New Roman"/>
      <w:szCs w:val="20"/>
    </w:rPr>
  </w:style>
  <w:style w:type="paragraph" w:customStyle="1" w:styleId="RamBullet5">
    <w:name w:val="Ram Bullet 5"/>
    <w:basedOn w:val="Normln"/>
    <w:uiPriority w:val="99"/>
    <w:rsid w:val="00F22B73"/>
    <w:pPr>
      <w:numPr>
        <w:ilvl w:val="4"/>
        <w:numId w:val="28"/>
      </w:numPr>
      <w:spacing w:line="288" w:lineRule="auto"/>
    </w:pPr>
    <w:rPr>
      <w:rFonts w:eastAsia="Times New Roman" w:cs="Times New Roman"/>
      <w:szCs w:val="20"/>
    </w:rPr>
  </w:style>
  <w:style w:type="paragraph" w:customStyle="1" w:styleId="RamBullet6">
    <w:name w:val="Ram Bullet 6"/>
    <w:basedOn w:val="Normln"/>
    <w:uiPriority w:val="99"/>
    <w:rsid w:val="00F22B73"/>
    <w:pPr>
      <w:numPr>
        <w:ilvl w:val="5"/>
        <w:numId w:val="28"/>
      </w:numPr>
      <w:spacing w:line="288" w:lineRule="auto"/>
    </w:pPr>
    <w:rPr>
      <w:rFonts w:eastAsia="Times New Roman" w:cs="Times New Roman"/>
      <w:szCs w:val="20"/>
    </w:rPr>
  </w:style>
  <w:style w:type="paragraph" w:customStyle="1" w:styleId="RamBullet7">
    <w:name w:val="Ram Bullet 7"/>
    <w:basedOn w:val="Normln"/>
    <w:uiPriority w:val="99"/>
    <w:rsid w:val="00F22B73"/>
    <w:pPr>
      <w:numPr>
        <w:ilvl w:val="6"/>
        <w:numId w:val="28"/>
      </w:numPr>
      <w:spacing w:line="288" w:lineRule="auto"/>
    </w:pPr>
    <w:rPr>
      <w:rFonts w:eastAsia="Times New Roman" w:cs="Times New Roman"/>
      <w:szCs w:val="20"/>
    </w:rPr>
  </w:style>
  <w:style w:type="paragraph" w:customStyle="1" w:styleId="RamBullet8">
    <w:name w:val="Ram Bullet 8"/>
    <w:basedOn w:val="Normln"/>
    <w:uiPriority w:val="99"/>
    <w:rsid w:val="00F22B73"/>
    <w:pPr>
      <w:numPr>
        <w:ilvl w:val="7"/>
        <w:numId w:val="28"/>
      </w:numPr>
      <w:spacing w:line="288" w:lineRule="auto"/>
    </w:pPr>
    <w:rPr>
      <w:rFonts w:eastAsia="Times New Roman" w:cs="Times New Roman"/>
      <w:szCs w:val="20"/>
    </w:rPr>
  </w:style>
  <w:style w:type="paragraph" w:customStyle="1" w:styleId="RamBullet9">
    <w:name w:val="Ram Bullet 9"/>
    <w:basedOn w:val="Normln"/>
    <w:uiPriority w:val="99"/>
    <w:rsid w:val="00F22B73"/>
    <w:pPr>
      <w:numPr>
        <w:ilvl w:val="8"/>
        <w:numId w:val="28"/>
      </w:numPr>
      <w:spacing w:line="288" w:lineRule="auto"/>
    </w:pPr>
    <w:rPr>
      <w:rFonts w:eastAsia="Times New Roman" w:cs="Times New Roman"/>
      <w:szCs w:val="20"/>
    </w:rPr>
  </w:style>
  <w:style w:type="character" w:customStyle="1" w:styleId="apple-style-span">
    <w:name w:val="apple-style-span"/>
    <w:basedOn w:val="Standardnpsmoodstavce"/>
    <w:uiPriority w:val="99"/>
    <w:rsid w:val="00F22B73"/>
    <w:rPr>
      <w:rFonts w:cs="Times New Roman"/>
    </w:rPr>
  </w:style>
  <w:style w:type="paragraph" w:customStyle="1" w:styleId="RamBullet">
    <w:name w:val="Ram Bullet"/>
    <w:basedOn w:val="RamBullet1"/>
    <w:uiPriority w:val="99"/>
    <w:rsid w:val="00F22B73"/>
  </w:style>
  <w:style w:type="paragraph" w:customStyle="1" w:styleId="StyleBodyTextAfter12pt">
    <w:name w:val="Style Body Text + After:  12 pt"/>
    <w:basedOn w:val="Zkladntext"/>
    <w:uiPriority w:val="99"/>
    <w:rsid w:val="00F22B73"/>
    <w:pPr>
      <w:spacing w:after="240" w:line="240" w:lineRule="atLeast"/>
    </w:pPr>
    <w:rPr>
      <w:rFonts w:eastAsia="Times New Roman" w:cs="Times New Roman"/>
      <w:szCs w:val="20"/>
      <w:lang w:eastAsia="da-DK"/>
    </w:rPr>
  </w:style>
  <w:style w:type="paragraph" w:customStyle="1" w:styleId="Default">
    <w:name w:val="Default"/>
    <w:uiPriority w:val="99"/>
    <w:rsid w:val="00F22B73"/>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uiPriority w:val="99"/>
    <w:locked/>
    <w:rsid w:val="00F22B73"/>
    <w:rPr>
      <w:rFonts w:eastAsia="Times New Roman" w:cs="Times New Roman"/>
      <w:szCs w:val="20"/>
      <w:lang w:val="en-GB"/>
    </w:rPr>
  </w:style>
  <w:style w:type="character" w:customStyle="1" w:styleId="shorttext">
    <w:name w:val="short_text"/>
    <w:basedOn w:val="Standardnpsmoodstavce"/>
    <w:uiPriority w:val="99"/>
    <w:rsid w:val="00F22B73"/>
    <w:rPr>
      <w:rFonts w:cs="Times New Roman"/>
    </w:rPr>
  </w:style>
  <w:style w:type="paragraph" w:customStyle="1" w:styleId="Frontpage1">
    <w:name w:val="Frontpage1"/>
    <w:basedOn w:val="Normal-FrontpageHeading1"/>
    <w:link w:val="Frontpage1Char"/>
    <w:uiPriority w:val="99"/>
    <w:rsid w:val="00F22B73"/>
    <w:pPr>
      <w:spacing w:line="276" w:lineRule="auto"/>
    </w:pPr>
    <w:rPr>
      <w:sz w:val="50"/>
      <w:szCs w:val="50"/>
    </w:rPr>
  </w:style>
  <w:style w:type="paragraph" w:customStyle="1" w:styleId="Frontpage2">
    <w:name w:val="Frontpage2"/>
    <w:basedOn w:val="Normal-FrontpageHeading2"/>
    <w:link w:val="Frontpage2Char"/>
    <w:uiPriority w:val="99"/>
    <w:rsid w:val="00F22B73"/>
    <w:pPr>
      <w:spacing w:line="276" w:lineRule="auto"/>
    </w:pPr>
    <w:rPr>
      <w:sz w:val="50"/>
      <w:szCs w:val="50"/>
    </w:rPr>
  </w:style>
  <w:style w:type="character" w:customStyle="1" w:styleId="Frontpage1Char">
    <w:name w:val="Frontpage1 Char"/>
    <w:basedOn w:val="Normal-FrontpageHeading1Char"/>
    <w:link w:val="Frontpage1"/>
    <w:uiPriority w:val="99"/>
    <w:locked/>
    <w:rsid w:val="00F22B73"/>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uiPriority w:val="99"/>
    <w:locked/>
    <w:rsid w:val="00F22B73"/>
    <w:rPr>
      <w:rFonts w:eastAsia="Times New Roman" w:cs="Times New Roman"/>
      <w:b/>
      <w:caps/>
      <w:color w:val="009DE0"/>
      <w:sz w:val="50"/>
      <w:szCs w:val="50"/>
      <w:lang w:val="en-GB" w:eastAsia="da-DK"/>
    </w:rPr>
  </w:style>
  <w:style w:type="paragraph" w:customStyle="1" w:styleId="Uddevalla-NormalBody">
    <w:name w:val="Uddevalla - Normal/Body"/>
    <w:basedOn w:val="Zkladntext"/>
    <w:uiPriority w:val="99"/>
    <w:rsid w:val="00F22B73"/>
    <w:pPr>
      <w:spacing w:afterLines="100" w:line="288" w:lineRule="auto"/>
      <w:ind w:left="284"/>
    </w:pPr>
    <w:rPr>
      <w:rFonts w:eastAsia="Times New Roman" w:cs="Times New Roman"/>
      <w:bCs/>
      <w:szCs w:val="20"/>
    </w:rPr>
  </w:style>
  <w:style w:type="numbering" w:styleId="1ai">
    <w:name w:val="Outline List 1"/>
    <w:basedOn w:val="Bezseznamu"/>
    <w:uiPriority w:val="99"/>
    <w:semiHidden/>
    <w:unhideWhenUsed/>
    <w:rsid w:val="00F22B73"/>
    <w:pPr>
      <w:numPr>
        <w:numId w:val="25"/>
      </w:numPr>
    </w:pPr>
  </w:style>
  <w:style w:type="numbering" w:styleId="111111">
    <w:name w:val="Outline List 2"/>
    <w:basedOn w:val="Bezseznamu"/>
    <w:uiPriority w:val="99"/>
    <w:semiHidden/>
    <w:unhideWhenUsed/>
    <w:rsid w:val="00F22B73"/>
    <w:pPr>
      <w:numPr>
        <w:numId w:val="24"/>
      </w:numPr>
    </w:pPr>
  </w:style>
  <w:style w:type="numbering" w:styleId="lnekoddl">
    <w:name w:val="Outline List 3"/>
    <w:basedOn w:val="Bezseznamu"/>
    <w:uiPriority w:val="99"/>
    <w:semiHidden/>
    <w:unhideWhenUsed/>
    <w:rsid w:val="00F22B73"/>
    <w:pPr>
      <w:numPr>
        <w:numId w:val="26"/>
      </w:numPr>
    </w:pPr>
  </w:style>
  <w:style w:type="paragraph" w:styleId="Revize">
    <w:name w:val="Revision"/>
    <w:hidden/>
    <w:uiPriority w:val="99"/>
    <w:semiHidden/>
    <w:rsid w:val="00F22B73"/>
    <w:pPr>
      <w:spacing w:line="240" w:lineRule="auto"/>
    </w:pPr>
    <w:rPr>
      <w:rFonts w:eastAsia="Times New Roman" w:cs="Times New Roman"/>
      <w:szCs w:val="24"/>
      <w:lang w:val="en-GB" w:eastAsia="da-DK"/>
    </w:rPr>
  </w:style>
  <w:style w:type="character" w:customStyle="1" w:styleId="OdstavecseseznamemChar">
    <w:name w:val="Odstavec se seznamem Char"/>
    <w:basedOn w:val="Standardnpsmoodstavce"/>
    <w:link w:val="Odstavecseseznamem"/>
    <w:uiPriority w:val="99"/>
    <w:rsid w:val="006159D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412047496">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bookmarkStart w:id="2" w:name="LAN_Text_8"/>
        <w:bookmarkEnd w:id="2"/>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C2D7819189454C1883B381CB2779E623"/>
        <w:category>
          <w:name w:val="General"/>
          <w:gallery w:val="placeholder"/>
        </w:category>
        <w:types>
          <w:type w:val="bbPlcHdr"/>
        </w:types>
        <w:behaviors>
          <w:behavior w:val="content"/>
        </w:behaviors>
        <w:guid w:val="{ED44B6B4-3E64-47CB-8A42-ECFD08AE2263}"/>
      </w:docPartPr>
      <w:docPartBody>
        <w:p w:rsidR="00C97DD4" w:rsidRDefault="00C64EEC" w:rsidP="00C64EEC">
          <w:pPr>
            <w:pStyle w:val="C2D7819189454C1883B381CB2779E623"/>
          </w:pPr>
          <w:r w:rsidRPr="00E77BAE">
            <w:rPr>
              <w:rStyle w:val="Zstupntext"/>
            </w:rPr>
            <w:t>[Title]</w:t>
          </w:r>
        </w:p>
      </w:docPartBody>
    </w:docPart>
    <w:docPart>
      <w:docPartPr>
        <w:name w:val="C243445045284115A79871C4F5C5B735"/>
        <w:category>
          <w:name w:val="General"/>
          <w:gallery w:val="placeholder"/>
        </w:category>
        <w:types>
          <w:type w:val="bbPlcHdr"/>
        </w:types>
        <w:behaviors>
          <w:behavior w:val="content"/>
        </w:behaviors>
        <w:guid w:val="{00A5D299-9F6D-4804-9CF0-9A6663AE9ED1}"/>
      </w:docPartPr>
      <w:docPartBody>
        <w:p w:rsidR="000B3AB8" w:rsidRDefault="004E7484" w:rsidP="004E7484">
          <w:pPr>
            <w:pStyle w:val="C243445045284115A79871C4F5C5B735"/>
          </w:pPr>
          <w:r w:rsidRPr="00E77BAE">
            <w:rPr>
              <w:rStyle w:val="Zstupntext"/>
            </w:rPr>
            <w:t>[Title]</w:t>
          </w:r>
        </w:p>
      </w:docPartBody>
    </w:docPart>
    <w:docPart>
      <w:docPartPr>
        <w:name w:val="9823BD9AEAA4425CB846AE591421C191"/>
        <w:category>
          <w:name w:val="Obecné"/>
          <w:gallery w:val="placeholder"/>
        </w:category>
        <w:types>
          <w:type w:val="bbPlcHdr"/>
        </w:types>
        <w:behaviors>
          <w:behavior w:val="content"/>
        </w:behaviors>
        <w:guid w:val="{F87137D3-9BE0-45C3-A3E1-2569D1FFD7FD}"/>
      </w:docPartPr>
      <w:docPartBody>
        <w:p w:rsidR="00927A7E" w:rsidRDefault="0025199C" w:rsidP="0025199C">
          <w:pPr>
            <w:pStyle w:val="9823BD9AEAA4425CB846AE591421C191"/>
          </w:pPr>
          <w:r>
            <w:t>[Text]</w:t>
          </w:r>
        </w:p>
      </w:docPartBody>
    </w:docPart>
    <w:docPart>
      <w:docPartPr>
        <w:name w:val="EB26C0C34B004CE79EA724F290F6509A"/>
        <w:category>
          <w:name w:val="Obecné"/>
          <w:gallery w:val="placeholder"/>
        </w:category>
        <w:types>
          <w:type w:val="bbPlcHdr"/>
        </w:types>
        <w:behaviors>
          <w:behavior w:val="content"/>
        </w:behaviors>
        <w:guid w:val="{C7F240A5-BC83-4744-BBAD-9D7DD3D122E5}"/>
      </w:docPartPr>
      <w:docPartBody>
        <w:p w:rsidR="00927A7E" w:rsidRDefault="0025199C" w:rsidP="0025199C">
          <w:pPr>
            <w:pStyle w:val="EB26C0C34B004CE79EA724F290F6509A"/>
          </w:pPr>
          <w:r>
            <w:rPr>
              <w:rStyle w:val="Zstupntext"/>
            </w:rPr>
            <w:t>Click or tap here to enter text.</w:t>
          </w:r>
        </w:p>
      </w:docPartBody>
    </w:docPart>
    <w:docPart>
      <w:docPartPr>
        <w:name w:val="646EC5B717A344D7A1EAAD686EE0C70C"/>
        <w:category>
          <w:name w:val="Obecné"/>
          <w:gallery w:val="placeholder"/>
        </w:category>
        <w:types>
          <w:type w:val="bbPlcHdr"/>
        </w:types>
        <w:behaviors>
          <w:behavior w:val="content"/>
        </w:behaviors>
        <w:guid w:val="{B2B8FE2E-89AC-48FE-BDF4-528FBBF2FD92}"/>
      </w:docPartPr>
      <w:docPartBody>
        <w:p w:rsidR="00927A7E" w:rsidRDefault="0025199C" w:rsidP="0025199C">
          <w:pPr>
            <w:pStyle w:val="646EC5B717A344D7A1EAAD686EE0C70C"/>
          </w:pPr>
          <w:r w:rsidRPr="004631F6">
            <w:rPr>
              <w:rStyle w:val="Zstupntext"/>
            </w:rPr>
            <w:t>[Kategorie]</w:t>
          </w:r>
        </w:p>
      </w:docPartBody>
    </w:docPart>
    <w:docPart>
      <w:docPartPr>
        <w:name w:val="B87F2C790D6F4EBCB6947B61656AD8AF"/>
        <w:category>
          <w:name w:val="Obecné"/>
          <w:gallery w:val="placeholder"/>
        </w:category>
        <w:types>
          <w:type w:val="bbPlcHdr"/>
        </w:types>
        <w:behaviors>
          <w:behavior w:val="content"/>
        </w:behaviors>
        <w:guid w:val="{6003A182-8B96-4BE0-BF3C-423350F9CF94}"/>
      </w:docPartPr>
      <w:docPartBody>
        <w:p w:rsidR="00927A7E" w:rsidRDefault="0025199C" w:rsidP="0025199C">
          <w:pPr>
            <w:pStyle w:val="B87F2C790D6F4EBCB6947B61656AD8AF"/>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A1C6A"/>
    <w:rsid w:val="000B30D7"/>
    <w:rsid w:val="000B3AB8"/>
    <w:rsid w:val="000D3ECB"/>
    <w:rsid w:val="000E77C5"/>
    <w:rsid w:val="000F261A"/>
    <w:rsid w:val="000F6008"/>
    <w:rsid w:val="00130342"/>
    <w:rsid w:val="001475AC"/>
    <w:rsid w:val="00151920"/>
    <w:rsid w:val="00167D64"/>
    <w:rsid w:val="00181E49"/>
    <w:rsid w:val="001B4406"/>
    <w:rsid w:val="001B7112"/>
    <w:rsid w:val="001C14B1"/>
    <w:rsid w:val="001D2239"/>
    <w:rsid w:val="001D4FFA"/>
    <w:rsid w:val="001D7D97"/>
    <w:rsid w:val="001E1F33"/>
    <w:rsid w:val="00202BB1"/>
    <w:rsid w:val="0022014C"/>
    <w:rsid w:val="002352E1"/>
    <w:rsid w:val="0025199C"/>
    <w:rsid w:val="00255F6F"/>
    <w:rsid w:val="0026299E"/>
    <w:rsid w:val="002876A6"/>
    <w:rsid w:val="00287FFC"/>
    <w:rsid w:val="00290123"/>
    <w:rsid w:val="002928A4"/>
    <w:rsid w:val="002B54BF"/>
    <w:rsid w:val="002C0FA7"/>
    <w:rsid w:val="002C6C0A"/>
    <w:rsid w:val="002F0E1A"/>
    <w:rsid w:val="0030226D"/>
    <w:rsid w:val="003024C5"/>
    <w:rsid w:val="00332892"/>
    <w:rsid w:val="00351EA0"/>
    <w:rsid w:val="00354E27"/>
    <w:rsid w:val="00385DA5"/>
    <w:rsid w:val="00390971"/>
    <w:rsid w:val="003A2128"/>
    <w:rsid w:val="003A6495"/>
    <w:rsid w:val="003D5799"/>
    <w:rsid w:val="003D6656"/>
    <w:rsid w:val="003D7B2D"/>
    <w:rsid w:val="003E148B"/>
    <w:rsid w:val="004033B3"/>
    <w:rsid w:val="00410ECB"/>
    <w:rsid w:val="004158F6"/>
    <w:rsid w:val="00417509"/>
    <w:rsid w:val="00457155"/>
    <w:rsid w:val="00474879"/>
    <w:rsid w:val="004762B9"/>
    <w:rsid w:val="0048517D"/>
    <w:rsid w:val="0049036A"/>
    <w:rsid w:val="0049321D"/>
    <w:rsid w:val="004B46E5"/>
    <w:rsid w:val="004C0719"/>
    <w:rsid w:val="004E7484"/>
    <w:rsid w:val="00522D72"/>
    <w:rsid w:val="00525C72"/>
    <w:rsid w:val="00542A1A"/>
    <w:rsid w:val="005A0619"/>
    <w:rsid w:val="005A4483"/>
    <w:rsid w:val="005B70A7"/>
    <w:rsid w:val="005C6A6A"/>
    <w:rsid w:val="005E103C"/>
    <w:rsid w:val="005E5059"/>
    <w:rsid w:val="00615DA8"/>
    <w:rsid w:val="00666134"/>
    <w:rsid w:val="00671D66"/>
    <w:rsid w:val="00672439"/>
    <w:rsid w:val="0067337D"/>
    <w:rsid w:val="006762F6"/>
    <w:rsid w:val="0069665A"/>
    <w:rsid w:val="006C0241"/>
    <w:rsid w:val="0070405D"/>
    <w:rsid w:val="007122C6"/>
    <w:rsid w:val="00763E9D"/>
    <w:rsid w:val="00764A1F"/>
    <w:rsid w:val="00767AC4"/>
    <w:rsid w:val="007818CB"/>
    <w:rsid w:val="007E3CC3"/>
    <w:rsid w:val="007E4ADC"/>
    <w:rsid w:val="008015B9"/>
    <w:rsid w:val="00827C33"/>
    <w:rsid w:val="00851C9F"/>
    <w:rsid w:val="008664EE"/>
    <w:rsid w:val="008667D2"/>
    <w:rsid w:val="00885AAF"/>
    <w:rsid w:val="008A2F63"/>
    <w:rsid w:val="008B6CD3"/>
    <w:rsid w:val="008C1EB1"/>
    <w:rsid w:val="008C5113"/>
    <w:rsid w:val="008C53C9"/>
    <w:rsid w:val="008F20D3"/>
    <w:rsid w:val="008F283A"/>
    <w:rsid w:val="008F650A"/>
    <w:rsid w:val="009135F6"/>
    <w:rsid w:val="0092435C"/>
    <w:rsid w:val="009262F0"/>
    <w:rsid w:val="00927A7E"/>
    <w:rsid w:val="00932739"/>
    <w:rsid w:val="0093583B"/>
    <w:rsid w:val="00942589"/>
    <w:rsid w:val="009830C7"/>
    <w:rsid w:val="009C1D79"/>
    <w:rsid w:val="009C2829"/>
    <w:rsid w:val="009C4F76"/>
    <w:rsid w:val="009D2593"/>
    <w:rsid w:val="009D4DF0"/>
    <w:rsid w:val="009E021C"/>
    <w:rsid w:val="00A05D1B"/>
    <w:rsid w:val="00A32118"/>
    <w:rsid w:val="00A41205"/>
    <w:rsid w:val="00A472FA"/>
    <w:rsid w:val="00A77822"/>
    <w:rsid w:val="00A77E2F"/>
    <w:rsid w:val="00A92A17"/>
    <w:rsid w:val="00A93016"/>
    <w:rsid w:val="00AB29B5"/>
    <w:rsid w:val="00AB4096"/>
    <w:rsid w:val="00AE5255"/>
    <w:rsid w:val="00B026E0"/>
    <w:rsid w:val="00B104A1"/>
    <w:rsid w:val="00B2724E"/>
    <w:rsid w:val="00B52497"/>
    <w:rsid w:val="00B70604"/>
    <w:rsid w:val="00B77E4A"/>
    <w:rsid w:val="00B9727F"/>
    <w:rsid w:val="00BD55CF"/>
    <w:rsid w:val="00BE5563"/>
    <w:rsid w:val="00C00795"/>
    <w:rsid w:val="00C15C08"/>
    <w:rsid w:val="00C21006"/>
    <w:rsid w:val="00C436EB"/>
    <w:rsid w:val="00C550CB"/>
    <w:rsid w:val="00C63DCD"/>
    <w:rsid w:val="00C64EEC"/>
    <w:rsid w:val="00C95E4F"/>
    <w:rsid w:val="00C97DD4"/>
    <w:rsid w:val="00CB1058"/>
    <w:rsid w:val="00CB790E"/>
    <w:rsid w:val="00CB7EDE"/>
    <w:rsid w:val="00CF0E3A"/>
    <w:rsid w:val="00CF60AE"/>
    <w:rsid w:val="00D00057"/>
    <w:rsid w:val="00D03C77"/>
    <w:rsid w:val="00D13B76"/>
    <w:rsid w:val="00D5529D"/>
    <w:rsid w:val="00D56FE3"/>
    <w:rsid w:val="00D83324"/>
    <w:rsid w:val="00D9704D"/>
    <w:rsid w:val="00DB159A"/>
    <w:rsid w:val="00E01A8D"/>
    <w:rsid w:val="00E17F1F"/>
    <w:rsid w:val="00E368F0"/>
    <w:rsid w:val="00E827EE"/>
    <w:rsid w:val="00E90B41"/>
    <w:rsid w:val="00E96054"/>
    <w:rsid w:val="00EB782D"/>
    <w:rsid w:val="00EC77C3"/>
    <w:rsid w:val="00ED1647"/>
    <w:rsid w:val="00EE063F"/>
    <w:rsid w:val="00EE35E3"/>
    <w:rsid w:val="00EF5CCB"/>
    <w:rsid w:val="00F03949"/>
    <w:rsid w:val="00F3496C"/>
    <w:rsid w:val="00F3610D"/>
    <w:rsid w:val="00F3757E"/>
    <w:rsid w:val="00F569BD"/>
    <w:rsid w:val="00F85E3C"/>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5199C"/>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C2D7819189454C1883B381CB2779E623">
    <w:name w:val="C2D7819189454C1883B381CB2779E623"/>
    <w:rsid w:val="00C64EEC"/>
  </w:style>
  <w:style w:type="paragraph" w:customStyle="1" w:styleId="C243445045284115A79871C4F5C5B735">
    <w:name w:val="C243445045284115A79871C4F5C5B735"/>
    <w:rsid w:val="004E7484"/>
  </w:style>
  <w:style w:type="paragraph" w:customStyle="1" w:styleId="9823BD9AEAA4425CB846AE591421C191">
    <w:name w:val="9823BD9AEAA4425CB846AE591421C191"/>
    <w:rsid w:val="0025199C"/>
    <w:rPr>
      <w:lang w:val="cs-CZ" w:eastAsia="cs-CZ"/>
    </w:rPr>
  </w:style>
  <w:style w:type="paragraph" w:customStyle="1" w:styleId="EB26C0C34B004CE79EA724F290F6509A">
    <w:name w:val="EB26C0C34B004CE79EA724F290F6509A"/>
    <w:rsid w:val="0025199C"/>
    <w:rPr>
      <w:lang w:val="cs-CZ" w:eastAsia="cs-CZ"/>
    </w:rPr>
  </w:style>
  <w:style w:type="paragraph" w:customStyle="1" w:styleId="646EC5B717A344D7A1EAAD686EE0C70C">
    <w:name w:val="646EC5B717A344D7A1EAAD686EE0C70C"/>
    <w:rsid w:val="0025199C"/>
    <w:rPr>
      <w:lang w:val="cs-CZ" w:eastAsia="cs-CZ"/>
    </w:rPr>
  </w:style>
  <w:style w:type="paragraph" w:customStyle="1" w:styleId="B87F2C790D6F4EBCB6947B61656AD8AF">
    <w:name w:val="B87F2C790D6F4EBCB6947B61656AD8AF"/>
    <w:rsid w:val="0025199C"/>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50C4C-C36B-4CC2-8750-0864F016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4945</Words>
  <Characters>29182</Characters>
  <Application>Microsoft Office Word</Application>
  <DocSecurity>0</DocSecurity>
  <Lines>243</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II.d</vt:lpstr>
      <vt:lpstr>Part II.d</vt:lpstr>
    </vt:vector>
  </TitlesOfParts>
  <Company/>
  <LinksUpToDate>false</LinksUpToDate>
  <CharactersWithSpaces>34059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II.d</dc:title>
  <dc:subject>Prices and payment Conditions</dc:subject>
  <dc:creator>Charlotte Boesen</dc:creator>
  <cp:lastModifiedBy>Pavel Slezák</cp:lastModifiedBy>
  <cp:revision>22</cp:revision>
  <cp:lastPrinted>2021-04-28T12:31:00Z</cp:lastPrinted>
  <dcterms:created xsi:type="dcterms:W3CDTF">2024-06-25T14:06:00Z</dcterms:created>
  <dcterms:modified xsi:type="dcterms:W3CDTF">2024-06-28T06:47:00Z</dcterms:modified>
  <cp:category>Procurement documentation – Part II – Contract provisions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2020-01-07</vt:lpwstr>
  </property>
  <property fmtid="{D5CDD505-2E9C-101B-9397-08002B2CF9AE}" pid="7" name="Ram_Document_DocID">
    <vt:lpwstr>1240155-7</vt:lpwstr>
  </property>
  <property fmtid="{D5CDD505-2E9C-101B-9397-08002B2CF9AE}" pid="8" name="Ram_Document_Version">
    <vt:lpwstr>1 Example</vt:lpwstr>
  </property>
  <property fmtid="{D5CDD505-2E9C-101B-9397-08002B2CF9AE}" pid="9" name="Ram_Project_Number">
    <vt:lpwstr>1100041042-001</vt:lpwstr>
  </property>
  <property fmtid="{D5CDD505-2E9C-101B-9397-08002B2CF9AE}" pid="10" name="Ram_Document_VersionDescription">
    <vt:lpwstr/>
  </property>
  <property fmtid="{D5CDD505-2E9C-101B-9397-08002B2CF9AE}" pid="11" name="Ram_Document_DocStructureID">
    <vt:lpwstr>SAKOBR1-423-004</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EBBEH</vt:lpwstr>
  </property>
  <property fmtid="{D5CDD505-2E9C-101B-9397-08002B2CF9AE}" pid="15" name="Ram_Project_Name">
    <vt:lpwstr>WtE Project Definition, Phase 1</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